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C91" w:rsidRPr="002A6011" w:rsidRDefault="00E5740E" w:rsidP="00754C91">
      <w:pPr>
        <w:ind w:right="1474"/>
        <w:jc w:val="both"/>
        <w:rPr>
          <w:rFonts w:ascii="Arial" w:hAnsi="Arial"/>
          <w:b/>
          <w:sz w:val="28"/>
          <w:lang w:val="el-GR"/>
        </w:rPr>
      </w:pPr>
      <w:r>
        <w:rPr>
          <w:noProof/>
          <w:lang w:eastAsia="en-US"/>
        </w:rPr>
        <w:drawing>
          <wp:inline distT="0" distB="0" distL="0" distR="0">
            <wp:extent cx="581025" cy="495300"/>
            <wp:effectExtent l="0" t="0" r="9525" b="0"/>
            <wp:docPr id="1" name="Εικόνα 1"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l="9100" b="21857"/>
                    <a:stretch>
                      <a:fillRect/>
                    </a:stretch>
                  </pic:blipFill>
                  <pic:spPr bwMode="auto">
                    <a:xfrm>
                      <a:off x="0" y="0"/>
                      <a:ext cx="581025" cy="495300"/>
                    </a:xfrm>
                    <a:prstGeom prst="rect">
                      <a:avLst/>
                    </a:prstGeom>
                    <a:noFill/>
                    <a:ln>
                      <a:noFill/>
                    </a:ln>
                  </pic:spPr>
                </pic:pic>
              </a:graphicData>
            </a:graphic>
          </wp:inline>
        </w:drawing>
      </w:r>
    </w:p>
    <w:p w:rsidR="00754C91" w:rsidRPr="002A6011" w:rsidRDefault="00754C91" w:rsidP="00754C91">
      <w:pPr>
        <w:ind w:right="1474"/>
        <w:jc w:val="both"/>
        <w:rPr>
          <w:rFonts w:ascii="Arial" w:hAnsi="Arial"/>
          <w:b/>
          <w:sz w:val="18"/>
          <w:szCs w:val="18"/>
        </w:rPr>
      </w:pPr>
      <w:r w:rsidRPr="002A6011">
        <w:rPr>
          <w:rFonts w:ascii="Arial" w:hAnsi="Arial"/>
          <w:b/>
          <w:sz w:val="18"/>
          <w:szCs w:val="18"/>
        </w:rPr>
        <w:t>INDEPENDENT POWER TRANSMISSION OPERATOR S.A.</w:t>
      </w:r>
    </w:p>
    <w:p w:rsidR="00754C91" w:rsidRPr="002A6011" w:rsidRDefault="00754C91" w:rsidP="00754C91">
      <w:pPr>
        <w:ind w:right="1474"/>
        <w:jc w:val="both"/>
        <w:rPr>
          <w:rFonts w:ascii="Arial" w:hAnsi="Arial"/>
          <w:b/>
          <w:sz w:val="18"/>
          <w:szCs w:val="18"/>
        </w:rPr>
      </w:pPr>
      <w:r w:rsidRPr="002A6011">
        <w:rPr>
          <w:rFonts w:ascii="Arial" w:hAnsi="Arial"/>
          <w:b/>
          <w:sz w:val="18"/>
          <w:szCs w:val="18"/>
        </w:rPr>
        <w:t xml:space="preserve">TNPRD/ SUBSTATION SPECIFICATION &amp; EQUIPMENT SECTION </w:t>
      </w:r>
    </w:p>
    <w:p w:rsidR="00754C91" w:rsidRPr="002A6011" w:rsidRDefault="00754C91" w:rsidP="00754C91">
      <w:pPr>
        <w:ind w:left="720" w:right="56" w:firstLine="720"/>
        <w:jc w:val="both"/>
        <w:rPr>
          <w:rFonts w:ascii="Arial" w:hAnsi="Arial"/>
          <w:sz w:val="24"/>
        </w:rPr>
      </w:pPr>
    </w:p>
    <w:p w:rsidR="00754C91" w:rsidRPr="002A6011" w:rsidRDefault="00754C91" w:rsidP="00754C91">
      <w:pPr>
        <w:ind w:left="720" w:right="56" w:firstLine="720"/>
        <w:jc w:val="both"/>
        <w:rPr>
          <w:rFonts w:ascii="Arial" w:hAnsi="Arial"/>
          <w:sz w:val="24"/>
        </w:rPr>
      </w:pPr>
    </w:p>
    <w:p w:rsidR="00857C6D" w:rsidRPr="002A6011" w:rsidRDefault="002433EC">
      <w:pPr>
        <w:jc w:val="both"/>
        <w:rPr>
          <w:rFonts w:ascii="Arial" w:hAnsi="Arial"/>
          <w:sz w:val="24"/>
        </w:rPr>
      </w:pPr>
      <w:r w:rsidRPr="002A6011">
        <w:rPr>
          <w:rFonts w:ascii="Arial" w:hAnsi="Arial"/>
          <w:sz w:val="24"/>
        </w:rPr>
        <w:tab/>
      </w:r>
      <w:r w:rsidRPr="002A6011">
        <w:rPr>
          <w:rFonts w:ascii="Arial" w:hAnsi="Arial"/>
          <w:sz w:val="24"/>
        </w:rPr>
        <w:tab/>
      </w:r>
      <w:r w:rsidRPr="002A6011">
        <w:rPr>
          <w:rFonts w:ascii="Arial" w:hAnsi="Arial"/>
          <w:sz w:val="24"/>
        </w:rPr>
        <w:tab/>
      </w:r>
      <w:r w:rsidRPr="002A6011">
        <w:rPr>
          <w:rFonts w:ascii="Arial" w:hAnsi="Arial"/>
          <w:sz w:val="24"/>
        </w:rPr>
        <w:tab/>
      </w:r>
      <w:r w:rsidRPr="002A6011">
        <w:rPr>
          <w:rFonts w:ascii="Arial" w:hAnsi="Arial"/>
          <w:sz w:val="24"/>
        </w:rPr>
        <w:tab/>
      </w:r>
      <w:r w:rsidRPr="002A6011">
        <w:rPr>
          <w:rFonts w:ascii="Arial" w:hAnsi="Arial"/>
          <w:sz w:val="24"/>
        </w:rPr>
        <w:tab/>
      </w:r>
      <w:r w:rsidRPr="002A6011">
        <w:rPr>
          <w:rFonts w:ascii="Arial" w:hAnsi="Arial"/>
          <w:sz w:val="24"/>
        </w:rPr>
        <w:tab/>
      </w:r>
      <w:r w:rsidRPr="002A6011">
        <w:rPr>
          <w:rFonts w:ascii="Arial" w:hAnsi="Arial"/>
          <w:sz w:val="24"/>
        </w:rPr>
        <w:tab/>
      </w:r>
      <w:r w:rsidR="001260E7" w:rsidRPr="002A6011">
        <w:rPr>
          <w:rFonts w:ascii="Arial" w:hAnsi="Arial"/>
          <w:sz w:val="24"/>
        </w:rPr>
        <w:t xml:space="preserve">      </w:t>
      </w:r>
      <w:r w:rsidR="00BD3F48">
        <w:rPr>
          <w:rFonts w:ascii="Arial" w:hAnsi="Arial"/>
          <w:sz w:val="24"/>
        </w:rPr>
        <w:t xml:space="preserve"> July 2019</w:t>
      </w:r>
    </w:p>
    <w:p w:rsidR="00857C6D" w:rsidRPr="002A6011" w:rsidRDefault="00857C6D">
      <w:pPr>
        <w:jc w:val="both"/>
        <w:rPr>
          <w:rFonts w:ascii="Arial" w:hAnsi="Arial"/>
          <w:sz w:val="24"/>
        </w:rPr>
      </w:pPr>
    </w:p>
    <w:p w:rsidR="00857C6D" w:rsidRPr="002A6011" w:rsidRDefault="00857C6D">
      <w:pPr>
        <w:jc w:val="both"/>
        <w:rPr>
          <w:rFonts w:ascii="Arial" w:hAnsi="Arial"/>
          <w:sz w:val="24"/>
        </w:rPr>
      </w:pPr>
    </w:p>
    <w:p w:rsidR="00857C6D" w:rsidRPr="002A6011" w:rsidRDefault="00CA41F1">
      <w:pPr>
        <w:jc w:val="center"/>
        <w:rPr>
          <w:rFonts w:ascii="Arial" w:hAnsi="Arial"/>
          <w:b/>
          <w:sz w:val="24"/>
          <w:u w:val="single"/>
        </w:rPr>
      </w:pPr>
      <w:r w:rsidRPr="002A6011">
        <w:rPr>
          <w:rFonts w:ascii="Arial" w:hAnsi="Arial"/>
          <w:b/>
          <w:sz w:val="24"/>
          <w:u w:val="single"/>
        </w:rPr>
        <w:t>SPECIFICATION SS-52/</w:t>
      </w:r>
      <w:r w:rsidR="00AD409E">
        <w:rPr>
          <w:rFonts w:ascii="Arial" w:hAnsi="Arial"/>
          <w:b/>
          <w:sz w:val="24"/>
          <w:u w:val="single"/>
        </w:rPr>
        <w:t>1</w:t>
      </w:r>
      <w:r w:rsidR="00BD3F48">
        <w:rPr>
          <w:rFonts w:ascii="Arial" w:hAnsi="Arial"/>
          <w:b/>
          <w:sz w:val="24"/>
          <w:u w:val="single"/>
        </w:rPr>
        <w:t>8</w:t>
      </w:r>
    </w:p>
    <w:p w:rsidR="00857C6D" w:rsidRPr="002A6011" w:rsidRDefault="007A2B2C">
      <w:pPr>
        <w:jc w:val="center"/>
        <w:rPr>
          <w:rFonts w:ascii="Arial" w:hAnsi="Arial"/>
          <w:b/>
          <w:sz w:val="24"/>
          <w:u w:val="single"/>
        </w:rPr>
      </w:pPr>
      <w:proofErr w:type="gramStart"/>
      <w:r>
        <w:rPr>
          <w:rFonts w:ascii="Arial" w:hAnsi="Arial"/>
          <w:b/>
          <w:sz w:val="24"/>
          <w:u w:val="single"/>
        </w:rPr>
        <w:t>8</w:t>
      </w:r>
      <w:proofErr w:type="gramEnd"/>
      <w:r w:rsidRPr="007A2B2C">
        <w:rPr>
          <w:rFonts w:ascii="Arial" w:hAnsi="Arial"/>
          <w:b/>
          <w:sz w:val="24"/>
          <w:u w:val="single"/>
        </w:rPr>
        <w:t xml:space="preserve"> </w:t>
      </w:r>
      <w:r w:rsidRPr="002A6011">
        <w:rPr>
          <w:rFonts w:ascii="Arial" w:hAnsi="Arial"/>
          <w:b/>
          <w:sz w:val="24"/>
          <w:u w:val="single"/>
        </w:rPr>
        <w:t>MVAR</w:t>
      </w:r>
      <w:r w:rsidR="00FE7C08">
        <w:rPr>
          <w:rFonts w:ascii="Arial" w:hAnsi="Arial"/>
          <w:b/>
          <w:sz w:val="24"/>
          <w:u w:val="single"/>
        </w:rPr>
        <w:t xml:space="preserve"> –</w:t>
      </w:r>
      <w:r w:rsidR="00EF44A3" w:rsidRPr="002A6011">
        <w:rPr>
          <w:rFonts w:ascii="Arial" w:hAnsi="Arial"/>
          <w:b/>
          <w:sz w:val="24"/>
          <w:u w:val="single"/>
        </w:rPr>
        <w:t xml:space="preserve"> </w:t>
      </w:r>
      <w:r w:rsidR="008A10C8">
        <w:rPr>
          <w:rFonts w:ascii="Arial" w:hAnsi="Arial"/>
          <w:b/>
          <w:sz w:val="24"/>
          <w:u w:val="single"/>
        </w:rPr>
        <w:t>50</w:t>
      </w:r>
      <w:r w:rsidR="00FE7C08">
        <w:rPr>
          <w:rFonts w:ascii="Arial" w:hAnsi="Arial"/>
          <w:b/>
          <w:sz w:val="24"/>
          <w:u w:val="single"/>
        </w:rPr>
        <w:t xml:space="preserve"> </w:t>
      </w:r>
      <w:r w:rsidR="00EF44A3" w:rsidRPr="002A6011">
        <w:rPr>
          <w:rFonts w:ascii="Arial" w:hAnsi="Arial"/>
          <w:b/>
          <w:sz w:val="24"/>
          <w:u w:val="single"/>
        </w:rPr>
        <w:t>MVAR</w:t>
      </w:r>
      <w:r w:rsidR="00FE7C08">
        <w:rPr>
          <w:rFonts w:ascii="Arial" w:hAnsi="Arial"/>
          <w:b/>
          <w:sz w:val="24"/>
          <w:u w:val="single"/>
        </w:rPr>
        <w:t xml:space="preserve">, </w:t>
      </w:r>
      <w:r w:rsidR="00E15B73" w:rsidRPr="002A6011">
        <w:rPr>
          <w:rFonts w:ascii="Arial" w:hAnsi="Arial"/>
          <w:b/>
          <w:sz w:val="24"/>
          <w:u w:val="single"/>
        </w:rPr>
        <w:t xml:space="preserve">157.5kV </w:t>
      </w:r>
      <w:r w:rsidR="00857C6D" w:rsidRPr="002A6011">
        <w:rPr>
          <w:rFonts w:ascii="Arial" w:hAnsi="Arial"/>
          <w:b/>
          <w:sz w:val="24"/>
          <w:u w:val="single"/>
        </w:rPr>
        <w:t>SHUNT REACTORS</w:t>
      </w:r>
    </w:p>
    <w:p w:rsidR="00857C6D" w:rsidRPr="002A6011" w:rsidRDefault="00857C6D">
      <w:pPr>
        <w:jc w:val="both"/>
        <w:rPr>
          <w:rFonts w:ascii="Arial" w:hAnsi="Arial"/>
          <w:sz w:val="24"/>
        </w:rPr>
      </w:pPr>
    </w:p>
    <w:p w:rsidR="00857C6D" w:rsidRPr="002A6011" w:rsidRDefault="00857C6D">
      <w:pPr>
        <w:jc w:val="both"/>
        <w:rPr>
          <w:rFonts w:ascii="Arial" w:hAnsi="Arial"/>
          <w:sz w:val="24"/>
        </w:rPr>
      </w:pPr>
    </w:p>
    <w:p w:rsidR="00857C6D" w:rsidRPr="002A6011" w:rsidDel="00E25B0F" w:rsidRDefault="00857C6D">
      <w:pPr>
        <w:jc w:val="both"/>
        <w:rPr>
          <w:del w:id="0" w:author="Καρμίρης Αγγελος" w:date="2020-01-03T10:38:00Z"/>
          <w:rFonts w:ascii="Arial" w:hAnsi="Arial"/>
          <w:sz w:val="24"/>
        </w:rPr>
      </w:pPr>
    </w:p>
    <w:p w:rsidR="00857C6D" w:rsidRPr="002A6011" w:rsidDel="00E25B0F" w:rsidRDefault="00857C6D">
      <w:pPr>
        <w:jc w:val="both"/>
        <w:rPr>
          <w:del w:id="1" w:author="Καρμίρης Αγγελος" w:date="2020-01-03T10:38:00Z"/>
          <w:rFonts w:ascii="Arial" w:hAnsi="Arial"/>
          <w:b/>
          <w:sz w:val="24"/>
        </w:rPr>
      </w:pPr>
      <w:del w:id="2" w:author="Καρμίρης Αγγελος" w:date="2020-01-03T10:38:00Z">
        <w:r w:rsidRPr="002A6011" w:rsidDel="00E25B0F">
          <w:rPr>
            <w:rFonts w:ascii="Arial" w:hAnsi="Arial"/>
            <w:b/>
            <w:sz w:val="24"/>
          </w:rPr>
          <w:sym w:font="Algerian" w:char="0049"/>
        </w:r>
        <w:r w:rsidRPr="002A6011" w:rsidDel="00E25B0F">
          <w:rPr>
            <w:rFonts w:ascii="Arial" w:hAnsi="Arial"/>
            <w:b/>
            <w:sz w:val="24"/>
          </w:rPr>
          <w:delText>.</w:delText>
        </w:r>
        <w:r w:rsidRPr="002A6011" w:rsidDel="00E25B0F">
          <w:rPr>
            <w:rFonts w:ascii="Arial" w:hAnsi="Arial"/>
            <w:b/>
            <w:sz w:val="24"/>
          </w:rPr>
          <w:tab/>
        </w:r>
        <w:r w:rsidRPr="002A6011" w:rsidDel="00E25B0F">
          <w:rPr>
            <w:rFonts w:ascii="Arial" w:hAnsi="Arial"/>
            <w:b/>
            <w:sz w:val="24"/>
            <w:u w:val="double"/>
          </w:rPr>
          <w:delText>SCOPE</w:delText>
        </w:r>
      </w:del>
    </w:p>
    <w:p w:rsidR="00857C6D" w:rsidRPr="002A6011" w:rsidDel="00E25B0F" w:rsidRDefault="00857C6D">
      <w:pPr>
        <w:jc w:val="both"/>
        <w:rPr>
          <w:del w:id="3" w:author="Καρμίρης Αγγελος" w:date="2020-01-03T10:38:00Z"/>
          <w:rFonts w:ascii="Arial" w:hAnsi="Arial"/>
          <w:sz w:val="16"/>
        </w:rPr>
      </w:pPr>
    </w:p>
    <w:p w:rsidR="00857C6D" w:rsidRPr="002A6011" w:rsidDel="00E25B0F" w:rsidRDefault="00857C6D">
      <w:pPr>
        <w:ind w:left="709" w:hanging="709"/>
        <w:jc w:val="both"/>
        <w:rPr>
          <w:del w:id="4" w:author="Καρμίρης Αγγελος" w:date="2020-01-03T10:38:00Z"/>
          <w:rFonts w:ascii="Arial" w:hAnsi="Arial"/>
          <w:sz w:val="24"/>
        </w:rPr>
      </w:pPr>
      <w:del w:id="5" w:author="Καρμίρης Αγγελος" w:date="2020-01-03T10:38:00Z">
        <w:r w:rsidRPr="002A6011" w:rsidDel="00E25B0F">
          <w:rPr>
            <w:rFonts w:ascii="Arial" w:hAnsi="Arial"/>
            <w:sz w:val="24"/>
          </w:rPr>
          <w:tab/>
          <w:delText>This Specification covers the design, manufacturing, testing at the manufacturer’s premises and suppl</w:delText>
        </w:r>
        <w:r w:rsidR="009A0496" w:rsidRPr="002A6011" w:rsidDel="00E25B0F">
          <w:rPr>
            <w:rFonts w:ascii="Arial" w:hAnsi="Arial"/>
            <w:sz w:val="24"/>
          </w:rPr>
          <w:delText>ying of three-phase, outdoor 157,5</w:delText>
        </w:r>
        <w:r w:rsidRPr="002A6011" w:rsidDel="00E25B0F">
          <w:rPr>
            <w:rFonts w:ascii="Arial" w:hAnsi="Arial"/>
            <w:sz w:val="24"/>
          </w:rPr>
          <w:delText>kV shunt compensating reactors.</w:delText>
        </w:r>
      </w:del>
    </w:p>
    <w:p w:rsidR="00857C6D" w:rsidRPr="002A6011" w:rsidDel="00E25B0F" w:rsidRDefault="00857C6D">
      <w:pPr>
        <w:jc w:val="both"/>
        <w:rPr>
          <w:del w:id="6" w:author="Καρμίρης Αγγελος" w:date="2020-01-03T10:38:00Z"/>
          <w:rFonts w:ascii="Arial" w:hAnsi="Arial"/>
          <w:sz w:val="24"/>
        </w:rPr>
      </w:pPr>
    </w:p>
    <w:p w:rsidR="00857C6D" w:rsidRPr="002A6011" w:rsidDel="00E25B0F" w:rsidRDefault="00857C6D">
      <w:pPr>
        <w:jc w:val="both"/>
        <w:rPr>
          <w:del w:id="7" w:author="Καρμίρης Αγγελος" w:date="2020-01-03T10:38:00Z"/>
          <w:rFonts w:ascii="Arial" w:hAnsi="Arial"/>
          <w:b/>
          <w:sz w:val="24"/>
        </w:rPr>
      </w:pPr>
      <w:del w:id="8" w:author="Καρμίρης Αγγελος" w:date="2020-01-03T10:38:00Z">
        <w:r w:rsidRPr="002A6011" w:rsidDel="00E25B0F">
          <w:rPr>
            <w:rFonts w:ascii="Arial" w:hAnsi="Arial"/>
            <w:b/>
            <w:sz w:val="24"/>
          </w:rPr>
          <w:sym w:font="Algerian" w:char="0049"/>
        </w:r>
        <w:r w:rsidRPr="002A6011" w:rsidDel="00E25B0F">
          <w:rPr>
            <w:rFonts w:ascii="Arial" w:hAnsi="Arial"/>
            <w:b/>
            <w:sz w:val="24"/>
          </w:rPr>
          <w:sym w:font="Algerian" w:char="0049"/>
        </w:r>
        <w:r w:rsidRPr="002A6011" w:rsidDel="00E25B0F">
          <w:rPr>
            <w:rFonts w:ascii="Arial" w:hAnsi="Arial"/>
            <w:b/>
            <w:sz w:val="24"/>
          </w:rPr>
          <w:delText>.</w:delText>
        </w:r>
        <w:r w:rsidRPr="002A6011" w:rsidDel="00E25B0F">
          <w:rPr>
            <w:rFonts w:ascii="Arial" w:hAnsi="Arial"/>
            <w:b/>
            <w:sz w:val="24"/>
          </w:rPr>
          <w:tab/>
        </w:r>
        <w:r w:rsidRPr="002A6011" w:rsidDel="00E25B0F">
          <w:rPr>
            <w:rFonts w:ascii="Arial" w:hAnsi="Arial"/>
            <w:b/>
            <w:sz w:val="24"/>
            <w:u w:val="double"/>
          </w:rPr>
          <w:delText>STANDARDS</w:delText>
        </w:r>
      </w:del>
    </w:p>
    <w:p w:rsidR="00857C6D" w:rsidRPr="002A6011" w:rsidDel="00E25B0F" w:rsidRDefault="00857C6D">
      <w:pPr>
        <w:jc w:val="both"/>
        <w:rPr>
          <w:del w:id="9" w:author="Καρμίρης Αγγελος" w:date="2020-01-03T10:38:00Z"/>
          <w:rFonts w:ascii="Arial" w:hAnsi="Arial"/>
          <w:sz w:val="16"/>
        </w:rPr>
      </w:pPr>
    </w:p>
    <w:p w:rsidR="00857C6D" w:rsidRPr="002A6011" w:rsidDel="00E25B0F" w:rsidRDefault="00857C6D">
      <w:pPr>
        <w:ind w:left="709" w:hanging="709"/>
        <w:jc w:val="both"/>
        <w:rPr>
          <w:del w:id="10" w:author="Καρμίρης Αγγελος" w:date="2020-01-03T10:38:00Z"/>
          <w:rFonts w:ascii="Arial" w:hAnsi="Arial"/>
          <w:sz w:val="24"/>
        </w:rPr>
      </w:pPr>
      <w:del w:id="11" w:author="Καρμίρης Αγγελος" w:date="2020-01-03T10:38:00Z">
        <w:r w:rsidRPr="002A6011" w:rsidDel="00E25B0F">
          <w:rPr>
            <w:rFonts w:ascii="Arial" w:hAnsi="Arial"/>
            <w:sz w:val="24"/>
          </w:rPr>
          <w:tab/>
          <w:delText>Unless otherwise</w:delText>
        </w:r>
        <w:r w:rsidR="00511575" w:rsidRPr="002A6011" w:rsidDel="00E25B0F">
          <w:rPr>
            <w:rFonts w:ascii="Arial" w:hAnsi="Arial"/>
            <w:sz w:val="24"/>
          </w:rPr>
          <w:delText xml:space="preserve"> specified herein, all material</w:delText>
        </w:r>
        <w:r w:rsidRPr="002A6011" w:rsidDel="00E25B0F">
          <w:rPr>
            <w:rFonts w:ascii="Arial" w:hAnsi="Arial"/>
            <w:sz w:val="24"/>
          </w:rPr>
          <w:delText>, equipment, workmanship, design, inspection and testing of the subject reactors shall confirm t</w:delText>
        </w:r>
        <w:r w:rsidR="00E36806" w:rsidRPr="002A6011" w:rsidDel="00E25B0F">
          <w:rPr>
            <w:rFonts w:ascii="Arial" w:hAnsi="Arial"/>
            <w:sz w:val="24"/>
          </w:rPr>
          <w:delText>o the latest applicable</w:delText>
        </w:r>
        <w:r w:rsidR="00AD1E37" w:rsidRPr="002A6011" w:rsidDel="00E25B0F">
          <w:rPr>
            <w:rFonts w:ascii="Arial" w:hAnsi="Arial"/>
            <w:sz w:val="24"/>
          </w:rPr>
          <w:delText xml:space="preserve"> standar</w:delText>
        </w:r>
        <w:r w:rsidR="001E4F5C" w:rsidDel="00E25B0F">
          <w:rPr>
            <w:rFonts w:ascii="Arial" w:hAnsi="Arial"/>
            <w:sz w:val="24"/>
          </w:rPr>
          <w:delText>d</w:delText>
        </w:r>
        <w:r w:rsidR="00AD1E37" w:rsidRPr="002A6011" w:rsidDel="00E25B0F">
          <w:rPr>
            <w:rFonts w:ascii="Arial" w:hAnsi="Arial"/>
            <w:sz w:val="24"/>
          </w:rPr>
          <w:delText>s</w:delText>
        </w:r>
        <w:r w:rsidR="00E36806" w:rsidRPr="002A6011" w:rsidDel="00E25B0F">
          <w:rPr>
            <w:rFonts w:ascii="Arial" w:hAnsi="Arial"/>
            <w:sz w:val="24"/>
          </w:rPr>
          <w:delText xml:space="preserve"> IEC</w:delText>
        </w:r>
        <w:r w:rsidR="00414EEC" w:rsidRPr="002A6011" w:rsidDel="00E25B0F">
          <w:rPr>
            <w:rFonts w:ascii="Arial" w:hAnsi="Arial"/>
            <w:sz w:val="24"/>
          </w:rPr>
          <w:delText xml:space="preserve"> 60076-6, 60076-3, </w:delText>
        </w:r>
        <w:r w:rsidR="00511575" w:rsidRPr="002A6011" w:rsidDel="00E25B0F">
          <w:rPr>
            <w:rFonts w:ascii="Arial" w:hAnsi="Arial"/>
            <w:sz w:val="24"/>
          </w:rPr>
          <w:delText>60076</w:delText>
        </w:r>
        <w:r w:rsidR="001D19B2" w:rsidRPr="002A6011" w:rsidDel="00E25B0F">
          <w:rPr>
            <w:rFonts w:ascii="Arial" w:hAnsi="Arial"/>
            <w:sz w:val="24"/>
          </w:rPr>
          <w:delText>-</w:delText>
        </w:r>
        <w:r w:rsidR="00414EEC" w:rsidRPr="002A6011" w:rsidDel="00E25B0F">
          <w:rPr>
            <w:rFonts w:ascii="Arial" w:hAnsi="Arial"/>
            <w:sz w:val="24"/>
          </w:rPr>
          <w:delText>4</w:delText>
        </w:r>
        <w:r w:rsidR="00511575" w:rsidRPr="002A6011" w:rsidDel="00E25B0F">
          <w:rPr>
            <w:rFonts w:ascii="Arial" w:hAnsi="Arial"/>
            <w:sz w:val="24"/>
          </w:rPr>
          <w:delText>.</w:delText>
        </w:r>
      </w:del>
    </w:p>
    <w:p w:rsidR="00511575" w:rsidRPr="002A6011" w:rsidDel="00E25B0F" w:rsidRDefault="00511575">
      <w:pPr>
        <w:ind w:left="709" w:hanging="709"/>
        <w:jc w:val="both"/>
        <w:rPr>
          <w:del w:id="12" w:author="Καρμίρης Αγγελος" w:date="2020-01-03T10:38:00Z"/>
          <w:rFonts w:ascii="Arial" w:hAnsi="Arial"/>
          <w:sz w:val="24"/>
        </w:rPr>
      </w:pPr>
    </w:p>
    <w:p w:rsidR="00857C6D" w:rsidRPr="002A6011" w:rsidDel="00E25B0F" w:rsidRDefault="00857C6D">
      <w:pPr>
        <w:ind w:left="709" w:hanging="709"/>
        <w:jc w:val="both"/>
        <w:rPr>
          <w:del w:id="13" w:author="Καρμίρης Αγγελος" w:date="2020-01-03T10:38:00Z"/>
          <w:rFonts w:ascii="Arial" w:hAnsi="Arial"/>
          <w:b/>
          <w:sz w:val="24"/>
        </w:rPr>
      </w:pPr>
      <w:del w:id="14" w:author="Καρμίρης Αγγελος" w:date="2020-01-03T10:38:00Z">
        <w:r w:rsidRPr="002A6011" w:rsidDel="00E25B0F">
          <w:rPr>
            <w:rFonts w:ascii="Arial" w:hAnsi="Arial"/>
            <w:b/>
            <w:sz w:val="24"/>
          </w:rPr>
          <w:sym w:font="Algerian" w:char="0049"/>
        </w:r>
        <w:r w:rsidRPr="002A6011" w:rsidDel="00E25B0F">
          <w:rPr>
            <w:rFonts w:ascii="Arial" w:hAnsi="Arial"/>
            <w:b/>
            <w:sz w:val="24"/>
          </w:rPr>
          <w:sym w:font="Algerian" w:char="0049"/>
        </w:r>
        <w:r w:rsidRPr="002A6011" w:rsidDel="00E25B0F">
          <w:rPr>
            <w:rFonts w:ascii="Arial" w:hAnsi="Arial"/>
            <w:b/>
            <w:sz w:val="24"/>
          </w:rPr>
          <w:sym w:font="Algerian" w:char="0049"/>
        </w:r>
        <w:r w:rsidRPr="002A6011" w:rsidDel="00E25B0F">
          <w:rPr>
            <w:rFonts w:ascii="Arial" w:hAnsi="Arial"/>
            <w:b/>
            <w:sz w:val="24"/>
          </w:rPr>
          <w:delText>.</w:delText>
        </w:r>
        <w:r w:rsidRPr="002A6011" w:rsidDel="00E25B0F">
          <w:rPr>
            <w:rFonts w:ascii="Arial" w:hAnsi="Arial"/>
            <w:b/>
            <w:sz w:val="24"/>
          </w:rPr>
          <w:tab/>
        </w:r>
        <w:r w:rsidRPr="002A6011" w:rsidDel="00E25B0F">
          <w:rPr>
            <w:rFonts w:ascii="Arial" w:hAnsi="Arial"/>
            <w:b/>
            <w:sz w:val="24"/>
            <w:u w:val="double"/>
          </w:rPr>
          <w:delText>SYSTEM CHARACTERISTICS</w:delText>
        </w:r>
      </w:del>
    </w:p>
    <w:p w:rsidR="00857C6D" w:rsidRPr="002A6011" w:rsidDel="00E25B0F" w:rsidRDefault="00857C6D">
      <w:pPr>
        <w:ind w:left="709" w:hanging="709"/>
        <w:jc w:val="both"/>
        <w:rPr>
          <w:del w:id="15" w:author="Καρμίρης Αγγελος" w:date="2020-01-03T10:38:00Z"/>
          <w:rFonts w:ascii="Arial" w:hAnsi="Arial"/>
          <w:sz w:val="16"/>
        </w:rPr>
      </w:pPr>
    </w:p>
    <w:p w:rsidR="00857C6D" w:rsidRPr="002A6011" w:rsidDel="00E25B0F" w:rsidRDefault="00DC68CE">
      <w:pPr>
        <w:ind w:left="709" w:hanging="709"/>
        <w:jc w:val="both"/>
        <w:rPr>
          <w:del w:id="16" w:author="Καρμίρης Αγγελος" w:date="2020-01-03T10:38:00Z"/>
          <w:rFonts w:ascii="Arial" w:hAnsi="Arial"/>
          <w:sz w:val="24"/>
        </w:rPr>
      </w:pPr>
      <w:del w:id="17" w:author="Καρμίρης Αγγελος" w:date="2020-01-03T10:38:00Z">
        <w:r w:rsidRPr="002A6011" w:rsidDel="00E25B0F">
          <w:rPr>
            <w:rFonts w:ascii="Arial" w:hAnsi="Arial"/>
            <w:sz w:val="24"/>
          </w:rPr>
          <w:tab/>
          <w:delText>1.</w:delText>
        </w:r>
        <w:r w:rsidRPr="002A6011" w:rsidDel="00E25B0F">
          <w:rPr>
            <w:rFonts w:ascii="Arial" w:hAnsi="Arial"/>
            <w:sz w:val="24"/>
          </w:rPr>
          <w:tab/>
          <w:delText>Maximum system</w:delText>
        </w:r>
        <w:r w:rsidR="00857C6D" w:rsidRPr="002A6011" w:rsidDel="00E25B0F">
          <w:rPr>
            <w:rFonts w:ascii="Arial" w:hAnsi="Arial"/>
            <w:sz w:val="24"/>
          </w:rPr>
          <w:delText xml:space="preserve"> voltage </w:delText>
        </w:r>
        <w:r w:rsidR="00A36010" w:rsidRPr="00A36010" w:rsidDel="00E25B0F">
          <w:rPr>
            <w:rFonts w:ascii="Arial" w:hAnsi="Arial"/>
            <w:sz w:val="24"/>
          </w:rPr>
          <w:tab/>
        </w:r>
        <w:r w:rsidR="00A36010" w:rsidRPr="00152769" w:rsidDel="00E25B0F">
          <w:rPr>
            <w:rFonts w:ascii="Arial" w:hAnsi="Arial"/>
            <w:sz w:val="24"/>
          </w:rPr>
          <w:delText xml:space="preserve">  </w:delText>
        </w:r>
        <w:r w:rsidR="00857C6D" w:rsidRPr="002A6011" w:rsidDel="00E25B0F">
          <w:rPr>
            <w:rFonts w:ascii="Arial" w:hAnsi="Arial"/>
            <w:sz w:val="24"/>
          </w:rPr>
          <w:delText>:</w:delText>
        </w:r>
        <w:r w:rsidR="00857C6D" w:rsidRPr="002A6011" w:rsidDel="00E25B0F">
          <w:rPr>
            <w:rFonts w:ascii="Arial" w:hAnsi="Arial"/>
            <w:sz w:val="24"/>
          </w:rPr>
          <w:tab/>
          <w:delText>170kV</w:delText>
        </w:r>
      </w:del>
    </w:p>
    <w:p w:rsidR="00857C6D" w:rsidRPr="002A6011" w:rsidDel="00E25B0F" w:rsidRDefault="00857C6D">
      <w:pPr>
        <w:ind w:left="709" w:hanging="709"/>
        <w:jc w:val="both"/>
        <w:rPr>
          <w:del w:id="18" w:author="Καρμίρης Αγγελος" w:date="2020-01-03T10:38:00Z"/>
          <w:rFonts w:ascii="Arial" w:hAnsi="Arial"/>
          <w:sz w:val="24"/>
        </w:rPr>
      </w:pPr>
      <w:del w:id="19" w:author="Καρμίρης Αγγελος" w:date="2020-01-03T10:38:00Z">
        <w:r w:rsidRPr="002A6011" w:rsidDel="00E25B0F">
          <w:rPr>
            <w:rFonts w:ascii="Arial" w:hAnsi="Arial"/>
            <w:sz w:val="24"/>
          </w:rPr>
          <w:tab/>
          <w:delText>2.</w:delText>
        </w:r>
        <w:r w:rsidRPr="002A6011" w:rsidDel="00E25B0F">
          <w:rPr>
            <w:rFonts w:ascii="Arial" w:hAnsi="Arial"/>
            <w:sz w:val="24"/>
          </w:rPr>
          <w:tab/>
          <w:delText>Rated frequency</w:delText>
        </w:r>
        <w:r w:rsidRPr="002A6011" w:rsidDel="00E25B0F">
          <w:rPr>
            <w:rFonts w:ascii="Arial" w:hAnsi="Arial"/>
            <w:sz w:val="24"/>
          </w:rPr>
          <w:tab/>
        </w:r>
        <w:r w:rsidRPr="002A6011" w:rsidDel="00E25B0F">
          <w:rPr>
            <w:rFonts w:ascii="Arial" w:hAnsi="Arial"/>
            <w:sz w:val="24"/>
          </w:rPr>
          <w:tab/>
          <w:delText xml:space="preserve">  :</w:delText>
        </w:r>
        <w:r w:rsidRPr="002A6011" w:rsidDel="00E25B0F">
          <w:rPr>
            <w:rFonts w:ascii="Arial" w:hAnsi="Arial"/>
            <w:sz w:val="24"/>
          </w:rPr>
          <w:tab/>
          <w:delText>50Hz</w:delText>
        </w:r>
      </w:del>
    </w:p>
    <w:p w:rsidR="00857C6D" w:rsidRPr="002A6011" w:rsidDel="00E25B0F" w:rsidRDefault="00857C6D">
      <w:pPr>
        <w:ind w:left="709" w:hanging="709"/>
        <w:jc w:val="both"/>
        <w:rPr>
          <w:del w:id="20" w:author="Καρμίρης Αγγελος" w:date="2020-01-03T10:38:00Z"/>
          <w:rFonts w:ascii="Arial" w:hAnsi="Arial"/>
          <w:sz w:val="24"/>
        </w:rPr>
      </w:pPr>
      <w:del w:id="21" w:author="Καρμίρης Αγγελος" w:date="2020-01-03T10:38:00Z">
        <w:r w:rsidRPr="002A6011" w:rsidDel="00E25B0F">
          <w:rPr>
            <w:rFonts w:ascii="Arial" w:hAnsi="Arial"/>
            <w:sz w:val="24"/>
          </w:rPr>
          <w:tab/>
          <w:delText>3.</w:delText>
        </w:r>
        <w:r w:rsidRPr="002A6011" w:rsidDel="00E25B0F">
          <w:rPr>
            <w:rFonts w:ascii="Arial" w:hAnsi="Arial"/>
            <w:sz w:val="24"/>
          </w:rPr>
          <w:tab/>
          <w:delText>S</w:delText>
        </w:r>
        <w:r w:rsidR="00A359AD" w:rsidRPr="002A6011" w:rsidDel="00E25B0F">
          <w:rPr>
            <w:rFonts w:ascii="Arial" w:hAnsi="Arial"/>
            <w:sz w:val="24"/>
          </w:rPr>
          <w:delText>ystem short circuit level</w:delText>
        </w:r>
        <w:r w:rsidR="00A359AD" w:rsidRPr="002A6011" w:rsidDel="00E25B0F">
          <w:rPr>
            <w:rFonts w:ascii="Arial" w:hAnsi="Arial"/>
            <w:sz w:val="24"/>
          </w:rPr>
          <w:tab/>
          <w:delText xml:space="preserve">  :</w:delText>
        </w:r>
        <w:r w:rsidR="00A359AD" w:rsidRPr="002A6011" w:rsidDel="00E25B0F">
          <w:rPr>
            <w:rFonts w:ascii="Arial" w:hAnsi="Arial"/>
            <w:sz w:val="24"/>
          </w:rPr>
          <w:tab/>
          <w:delText>31</w:delText>
        </w:r>
        <w:r w:rsidR="00A81574" w:rsidRPr="002A6011" w:rsidDel="00E25B0F">
          <w:rPr>
            <w:rFonts w:ascii="Arial" w:hAnsi="Arial"/>
            <w:sz w:val="24"/>
          </w:rPr>
          <w:delText>.5</w:delText>
        </w:r>
        <w:r w:rsidRPr="002A6011" w:rsidDel="00E25B0F">
          <w:rPr>
            <w:rFonts w:ascii="Arial" w:hAnsi="Arial"/>
            <w:sz w:val="24"/>
          </w:rPr>
          <w:delText>kA at 170kV</w:delText>
        </w:r>
      </w:del>
    </w:p>
    <w:p w:rsidR="00857C6D" w:rsidRPr="002A6011" w:rsidDel="00E25B0F" w:rsidRDefault="00857C6D">
      <w:pPr>
        <w:ind w:left="1418" w:hanging="709"/>
        <w:jc w:val="both"/>
        <w:rPr>
          <w:del w:id="22" w:author="Καρμίρης Αγγελος" w:date="2020-01-03T10:38:00Z"/>
          <w:rFonts w:ascii="Arial" w:hAnsi="Arial"/>
          <w:sz w:val="24"/>
        </w:rPr>
      </w:pPr>
      <w:del w:id="23" w:author="Καρμίρης Αγγελος" w:date="2020-01-03T10:38:00Z">
        <w:r w:rsidRPr="002A6011" w:rsidDel="00E25B0F">
          <w:rPr>
            <w:rFonts w:ascii="Arial" w:hAnsi="Arial"/>
            <w:sz w:val="24"/>
          </w:rPr>
          <w:delText>4.</w:delText>
        </w:r>
        <w:r w:rsidRPr="002A6011" w:rsidDel="00E25B0F">
          <w:rPr>
            <w:rFonts w:ascii="Arial" w:hAnsi="Arial"/>
            <w:sz w:val="24"/>
          </w:rPr>
          <w:tab/>
          <w:delText>Other characteristics</w:delText>
        </w:r>
        <w:r w:rsidRPr="002A6011" w:rsidDel="00E25B0F">
          <w:rPr>
            <w:rFonts w:ascii="Arial" w:hAnsi="Arial"/>
            <w:sz w:val="24"/>
          </w:rPr>
          <w:tab/>
          <w:delText xml:space="preserve">  :</w:delText>
        </w:r>
        <w:r w:rsidRPr="002A6011" w:rsidDel="00E25B0F">
          <w:rPr>
            <w:rFonts w:ascii="Arial" w:hAnsi="Arial"/>
            <w:sz w:val="24"/>
          </w:rPr>
          <w:tab/>
          <w:delText>3-phase, 3-wire, solidly</w:delText>
        </w:r>
      </w:del>
    </w:p>
    <w:p w:rsidR="00857C6D" w:rsidRPr="002A6011" w:rsidDel="00E25B0F" w:rsidRDefault="00857C6D">
      <w:pPr>
        <w:ind w:left="4320" w:firstLine="720"/>
        <w:jc w:val="both"/>
        <w:rPr>
          <w:del w:id="24" w:author="Καρμίρης Αγγελος" w:date="2020-01-03T10:38:00Z"/>
          <w:rFonts w:ascii="Arial" w:hAnsi="Arial"/>
          <w:sz w:val="24"/>
        </w:rPr>
      </w:pPr>
      <w:del w:id="25" w:author="Καρμίρης Αγγελος" w:date="2020-01-03T10:38:00Z">
        <w:r w:rsidRPr="002A6011" w:rsidDel="00E25B0F">
          <w:rPr>
            <w:rFonts w:ascii="Arial" w:hAnsi="Arial"/>
            <w:sz w:val="24"/>
          </w:rPr>
          <w:delText>grounded neutral.</w:delText>
        </w:r>
      </w:del>
    </w:p>
    <w:p w:rsidR="00857C6D" w:rsidRPr="002A6011" w:rsidDel="00E25B0F" w:rsidRDefault="00857C6D">
      <w:pPr>
        <w:ind w:left="709" w:hanging="709"/>
        <w:jc w:val="both"/>
        <w:rPr>
          <w:del w:id="26" w:author="Καρμίρης Αγγελος" w:date="2020-01-03T10:38:00Z"/>
          <w:rFonts w:ascii="Arial" w:hAnsi="Arial"/>
          <w:sz w:val="24"/>
        </w:rPr>
      </w:pPr>
    </w:p>
    <w:p w:rsidR="00857C6D" w:rsidRPr="002A6011" w:rsidDel="00E25B0F" w:rsidRDefault="00857C6D">
      <w:pPr>
        <w:ind w:left="709" w:hanging="709"/>
        <w:jc w:val="both"/>
        <w:rPr>
          <w:del w:id="27" w:author="Καρμίρης Αγγελος" w:date="2020-01-03T10:38:00Z"/>
          <w:rFonts w:ascii="Arial" w:hAnsi="Arial"/>
          <w:b/>
          <w:sz w:val="24"/>
        </w:rPr>
      </w:pPr>
      <w:del w:id="28" w:author="Καρμίρης Αγγελος" w:date="2020-01-03T10:38:00Z">
        <w:r w:rsidRPr="002A6011" w:rsidDel="00E25B0F">
          <w:rPr>
            <w:rFonts w:ascii="Arial" w:hAnsi="Arial"/>
            <w:b/>
            <w:sz w:val="24"/>
          </w:rPr>
          <w:sym w:font="Algerian" w:char="0049"/>
        </w:r>
        <w:r w:rsidRPr="002A6011" w:rsidDel="00E25B0F">
          <w:rPr>
            <w:rFonts w:ascii="Arial" w:hAnsi="Arial"/>
            <w:b/>
            <w:sz w:val="24"/>
          </w:rPr>
          <w:sym w:font="Algerian" w:char="0056"/>
        </w:r>
        <w:r w:rsidRPr="002A6011" w:rsidDel="00E25B0F">
          <w:rPr>
            <w:rFonts w:ascii="Arial" w:hAnsi="Arial"/>
            <w:b/>
            <w:sz w:val="24"/>
          </w:rPr>
          <w:delText>.</w:delText>
        </w:r>
        <w:r w:rsidRPr="002A6011" w:rsidDel="00E25B0F">
          <w:rPr>
            <w:rFonts w:ascii="Arial" w:hAnsi="Arial"/>
            <w:b/>
            <w:sz w:val="24"/>
          </w:rPr>
          <w:tab/>
        </w:r>
        <w:r w:rsidRPr="002A6011" w:rsidDel="00E25B0F">
          <w:rPr>
            <w:rFonts w:ascii="Arial" w:hAnsi="Arial"/>
            <w:b/>
            <w:sz w:val="24"/>
            <w:u w:val="double"/>
          </w:rPr>
          <w:delText>SERVICE CONDITIONS</w:delText>
        </w:r>
      </w:del>
    </w:p>
    <w:p w:rsidR="00857C6D" w:rsidRPr="002A6011" w:rsidDel="00E25B0F" w:rsidRDefault="00857C6D">
      <w:pPr>
        <w:ind w:left="709" w:hanging="709"/>
        <w:jc w:val="both"/>
        <w:rPr>
          <w:del w:id="29" w:author="Καρμίρης Αγγελος" w:date="2020-01-03T10:38:00Z"/>
          <w:rFonts w:ascii="Arial" w:hAnsi="Arial"/>
          <w:sz w:val="24"/>
        </w:rPr>
      </w:pPr>
    </w:p>
    <w:p w:rsidR="00857C6D" w:rsidRPr="002A6011" w:rsidDel="00E25B0F" w:rsidRDefault="00857C6D">
      <w:pPr>
        <w:ind w:left="709" w:hanging="709"/>
        <w:jc w:val="both"/>
        <w:rPr>
          <w:del w:id="30" w:author="Καρμίρης Αγγελος" w:date="2020-01-03T10:38:00Z"/>
          <w:rFonts w:ascii="Arial" w:hAnsi="Arial"/>
          <w:sz w:val="24"/>
        </w:rPr>
      </w:pPr>
      <w:del w:id="31" w:author="Καρμίρης Αγγελος" w:date="2020-01-03T10:38:00Z">
        <w:r w:rsidRPr="002A6011" w:rsidDel="00E25B0F">
          <w:rPr>
            <w:rFonts w:ascii="Arial" w:hAnsi="Arial"/>
            <w:sz w:val="24"/>
          </w:rPr>
          <w:tab/>
          <w:delText xml:space="preserve">Unless otherwise stipulated in this Specification the subject </w:delText>
        </w:r>
        <w:r w:rsidR="00A56ABC" w:rsidRPr="002A6011" w:rsidDel="00E25B0F">
          <w:rPr>
            <w:rFonts w:ascii="Arial" w:hAnsi="Arial"/>
            <w:sz w:val="24"/>
          </w:rPr>
          <w:delText xml:space="preserve">shunt compensating </w:delText>
        </w:r>
        <w:r w:rsidRPr="002A6011" w:rsidDel="00E25B0F">
          <w:rPr>
            <w:rFonts w:ascii="Arial" w:hAnsi="Arial"/>
            <w:sz w:val="24"/>
          </w:rPr>
          <w:delText>reactors shall be suitable for outdoor installation, at an altitude less that 1000m above sea level and for an ambient te</w:delText>
        </w:r>
        <w:r w:rsidR="00A8652B" w:rsidRPr="002A6011" w:rsidDel="00E25B0F">
          <w:rPr>
            <w:rFonts w:ascii="Arial" w:hAnsi="Arial"/>
            <w:sz w:val="24"/>
          </w:rPr>
          <w:delText xml:space="preserve">mperature ranging between </w:delText>
        </w:r>
        <w:r w:rsidRPr="002A6011" w:rsidDel="00E25B0F">
          <w:rPr>
            <w:rFonts w:ascii="Arial" w:hAnsi="Arial"/>
            <w:sz w:val="24"/>
          </w:rPr>
          <w:delText>-25</w:delText>
        </w:r>
        <w:r w:rsidRPr="002A6011" w:rsidDel="00E25B0F">
          <w:rPr>
            <w:rFonts w:ascii="Arial" w:hAnsi="Arial"/>
            <w:sz w:val="24"/>
            <w:vertAlign w:val="superscript"/>
          </w:rPr>
          <w:delText>o</w:delText>
        </w:r>
        <w:r w:rsidRPr="002A6011" w:rsidDel="00E25B0F">
          <w:rPr>
            <w:rFonts w:ascii="Arial" w:hAnsi="Arial"/>
            <w:sz w:val="24"/>
          </w:rPr>
          <w:delText>C and +40</w:delText>
        </w:r>
        <w:r w:rsidRPr="002A6011" w:rsidDel="00E25B0F">
          <w:rPr>
            <w:rFonts w:ascii="Arial" w:hAnsi="Arial"/>
            <w:sz w:val="24"/>
            <w:vertAlign w:val="superscript"/>
          </w:rPr>
          <w:delText>o</w:delText>
        </w:r>
        <w:r w:rsidRPr="002A6011" w:rsidDel="00E25B0F">
          <w:rPr>
            <w:rFonts w:ascii="Arial" w:hAnsi="Arial"/>
            <w:sz w:val="24"/>
          </w:rPr>
          <w:delText>C and shall operate satisfactorily under snow and ice conditions.</w:delText>
        </w:r>
      </w:del>
    </w:p>
    <w:p w:rsidR="00857C6D" w:rsidRPr="002A6011" w:rsidDel="00E25B0F" w:rsidRDefault="00857C6D">
      <w:pPr>
        <w:ind w:left="709" w:hanging="709"/>
        <w:jc w:val="both"/>
        <w:rPr>
          <w:del w:id="32" w:author="Καρμίρης Αγγελος" w:date="2020-01-03T10:38:00Z"/>
          <w:rFonts w:ascii="Arial" w:hAnsi="Arial"/>
          <w:sz w:val="24"/>
        </w:rPr>
      </w:pPr>
    </w:p>
    <w:p w:rsidR="00857C6D" w:rsidRPr="002A6011" w:rsidDel="00E25B0F" w:rsidRDefault="00857C6D">
      <w:pPr>
        <w:ind w:left="709" w:hanging="709"/>
        <w:jc w:val="both"/>
        <w:rPr>
          <w:del w:id="33" w:author="Καρμίρης Αγγελος" w:date="2020-01-03T10:38:00Z"/>
          <w:rFonts w:ascii="Arial" w:hAnsi="Arial"/>
          <w:b/>
          <w:sz w:val="24"/>
        </w:rPr>
      </w:pPr>
      <w:del w:id="34" w:author="Καρμίρης Αγγελος" w:date="2020-01-03T10:38:00Z">
        <w:r w:rsidRPr="002A6011" w:rsidDel="00E25B0F">
          <w:rPr>
            <w:rFonts w:ascii="Arial" w:hAnsi="Arial"/>
            <w:b/>
            <w:sz w:val="24"/>
          </w:rPr>
          <w:sym w:font="Algerian" w:char="0056"/>
        </w:r>
        <w:r w:rsidRPr="002A6011" w:rsidDel="00E25B0F">
          <w:rPr>
            <w:rFonts w:ascii="Arial" w:hAnsi="Arial"/>
            <w:b/>
            <w:sz w:val="24"/>
          </w:rPr>
          <w:delText>.</w:delText>
        </w:r>
        <w:r w:rsidRPr="002A6011" w:rsidDel="00E25B0F">
          <w:rPr>
            <w:rFonts w:ascii="Arial" w:hAnsi="Arial"/>
            <w:b/>
            <w:sz w:val="24"/>
          </w:rPr>
          <w:tab/>
        </w:r>
        <w:r w:rsidRPr="002A6011" w:rsidDel="00E25B0F">
          <w:rPr>
            <w:rFonts w:ascii="Arial" w:hAnsi="Arial"/>
            <w:b/>
            <w:sz w:val="24"/>
            <w:u w:val="double"/>
          </w:rPr>
          <w:delText>REQUIREMENTS</w:delText>
        </w:r>
        <w:r w:rsidR="00A359AD" w:rsidRPr="002A6011" w:rsidDel="00E25B0F">
          <w:rPr>
            <w:rFonts w:ascii="Arial" w:hAnsi="Arial"/>
            <w:b/>
            <w:sz w:val="24"/>
            <w:u w:val="double"/>
          </w:rPr>
          <w:delText xml:space="preserve"> FOR THE REACTOR</w:delText>
        </w:r>
      </w:del>
    </w:p>
    <w:p w:rsidR="00857C6D" w:rsidRPr="002A6011" w:rsidDel="00E25B0F" w:rsidRDefault="00857C6D">
      <w:pPr>
        <w:ind w:left="709" w:hanging="709"/>
        <w:jc w:val="both"/>
        <w:rPr>
          <w:del w:id="35" w:author="Καρμίρης Αγγελος" w:date="2020-01-03T10:38:00Z"/>
          <w:rFonts w:ascii="Arial" w:hAnsi="Arial"/>
          <w:sz w:val="16"/>
        </w:rPr>
      </w:pPr>
    </w:p>
    <w:p w:rsidR="00857C6D" w:rsidRPr="002A6011" w:rsidDel="00E25B0F" w:rsidRDefault="00857C6D">
      <w:pPr>
        <w:ind w:left="709" w:hanging="709"/>
        <w:jc w:val="both"/>
        <w:rPr>
          <w:del w:id="36" w:author="Καρμίρης Αγγελος" w:date="2020-01-03T10:38:00Z"/>
          <w:rFonts w:ascii="Arial" w:hAnsi="Arial"/>
          <w:b/>
          <w:sz w:val="24"/>
        </w:rPr>
      </w:pPr>
      <w:del w:id="37" w:author="Καρμίρης Αγγελος" w:date="2020-01-03T10:38:00Z">
        <w:r w:rsidRPr="002A6011" w:rsidDel="00E25B0F">
          <w:rPr>
            <w:rFonts w:ascii="Arial" w:hAnsi="Arial"/>
            <w:b/>
            <w:sz w:val="24"/>
          </w:rPr>
          <w:tab/>
          <w:delText>1.</w:delText>
        </w:r>
        <w:r w:rsidRPr="002A6011" w:rsidDel="00E25B0F">
          <w:rPr>
            <w:rFonts w:ascii="Arial" w:hAnsi="Arial"/>
            <w:b/>
            <w:sz w:val="24"/>
          </w:rPr>
          <w:tab/>
        </w:r>
        <w:r w:rsidRPr="002A6011" w:rsidDel="00E25B0F">
          <w:rPr>
            <w:rFonts w:ascii="Arial" w:hAnsi="Arial"/>
            <w:b/>
            <w:sz w:val="24"/>
            <w:u w:val="single"/>
          </w:rPr>
          <w:delText>Basic Rated Quantities</w:delText>
        </w:r>
      </w:del>
    </w:p>
    <w:p w:rsidR="00857C6D" w:rsidRPr="002A6011" w:rsidDel="00E25B0F" w:rsidRDefault="00857C6D">
      <w:pPr>
        <w:ind w:left="709" w:hanging="709"/>
        <w:jc w:val="both"/>
        <w:rPr>
          <w:del w:id="38" w:author="Καρμίρης Αγγελος" w:date="2020-01-03T10:38:00Z"/>
          <w:rFonts w:ascii="Arial" w:hAnsi="Arial"/>
          <w:sz w:val="12"/>
        </w:rPr>
      </w:pPr>
    </w:p>
    <w:p w:rsidR="00A359AD" w:rsidRPr="002A6011" w:rsidDel="00E25B0F" w:rsidRDefault="00A359AD" w:rsidP="00A359AD">
      <w:pPr>
        <w:ind w:left="1440"/>
        <w:jc w:val="both"/>
        <w:rPr>
          <w:del w:id="39" w:author="Καρμίρης Αγγελος" w:date="2020-01-03T10:38:00Z"/>
          <w:rFonts w:ascii="Arial" w:hAnsi="Arial"/>
          <w:sz w:val="24"/>
        </w:rPr>
      </w:pPr>
      <w:del w:id="40" w:author="Καρμίρης Αγγελος" w:date="2020-01-03T10:38:00Z">
        <w:r w:rsidRPr="002A6011" w:rsidDel="00E25B0F">
          <w:rPr>
            <w:rFonts w:ascii="Arial" w:hAnsi="Arial"/>
            <w:sz w:val="24"/>
          </w:rPr>
          <w:delText>a.</w:delText>
        </w:r>
        <w:r w:rsidR="002C0FFD" w:rsidRPr="002A6011" w:rsidDel="00E25B0F">
          <w:rPr>
            <w:rFonts w:ascii="Arial" w:hAnsi="Arial"/>
            <w:sz w:val="24"/>
          </w:rPr>
          <w:tab/>
          <w:delText>Highest voltage for equipment (U</w:delText>
        </w:r>
        <w:r w:rsidR="002C0FFD" w:rsidRPr="00152769" w:rsidDel="00E25B0F">
          <w:rPr>
            <w:rFonts w:ascii="Arial" w:hAnsi="Arial"/>
            <w:sz w:val="24"/>
            <w:vertAlign w:val="subscript"/>
          </w:rPr>
          <w:delText>m</w:delText>
        </w:r>
        <w:r w:rsidR="002C0FFD" w:rsidRPr="002A6011" w:rsidDel="00E25B0F">
          <w:rPr>
            <w:rFonts w:ascii="Arial" w:hAnsi="Arial"/>
            <w:sz w:val="24"/>
          </w:rPr>
          <w:delText>)</w:delText>
        </w:r>
        <w:r w:rsidR="00857C6D" w:rsidRPr="002A6011" w:rsidDel="00E25B0F">
          <w:rPr>
            <w:rFonts w:ascii="Arial" w:hAnsi="Arial"/>
            <w:sz w:val="24"/>
          </w:rPr>
          <w:tab/>
          <w:delText xml:space="preserve">   :</w:delText>
        </w:r>
        <w:r w:rsidR="00857C6D" w:rsidRPr="002A6011" w:rsidDel="00E25B0F">
          <w:rPr>
            <w:rFonts w:ascii="Arial" w:hAnsi="Arial"/>
            <w:sz w:val="24"/>
          </w:rPr>
          <w:tab/>
          <w:delText>170kV</w:delText>
        </w:r>
      </w:del>
    </w:p>
    <w:p w:rsidR="00B351DB" w:rsidRPr="002A6011" w:rsidDel="00E25B0F" w:rsidRDefault="00B351DB" w:rsidP="00AB3C4E">
      <w:pPr>
        <w:ind w:left="1440"/>
        <w:jc w:val="both"/>
        <w:rPr>
          <w:del w:id="41" w:author="Καρμίρης Αγγελος" w:date="2020-01-03T10:38:00Z"/>
          <w:rFonts w:ascii="Arial" w:hAnsi="Arial"/>
          <w:sz w:val="24"/>
        </w:rPr>
      </w:pPr>
    </w:p>
    <w:p w:rsidR="00B351DB" w:rsidRPr="002A6011" w:rsidDel="00E25B0F" w:rsidRDefault="004A0773" w:rsidP="00AB3C4E">
      <w:pPr>
        <w:ind w:left="1440"/>
        <w:jc w:val="both"/>
        <w:rPr>
          <w:del w:id="42" w:author="Καρμίρης Αγγελος" w:date="2020-01-03T10:38:00Z"/>
          <w:rFonts w:ascii="Arial" w:hAnsi="Arial"/>
          <w:sz w:val="24"/>
        </w:rPr>
      </w:pPr>
      <w:del w:id="43" w:author="Καρμίρης Αγγελος" w:date="2020-01-03T10:38:00Z">
        <w:r w:rsidRPr="002A6011" w:rsidDel="00E25B0F">
          <w:rPr>
            <w:rFonts w:ascii="Arial" w:hAnsi="Arial"/>
            <w:sz w:val="24"/>
          </w:rPr>
          <w:delText>b.</w:delText>
        </w:r>
        <w:r w:rsidRPr="002A6011" w:rsidDel="00E25B0F">
          <w:rPr>
            <w:rFonts w:ascii="Arial" w:hAnsi="Arial"/>
            <w:sz w:val="24"/>
          </w:rPr>
          <w:tab/>
          <w:delText>Rated voltage (U</w:delText>
        </w:r>
        <w:r w:rsidRPr="00152769" w:rsidDel="00E25B0F">
          <w:rPr>
            <w:rFonts w:ascii="Arial" w:hAnsi="Arial"/>
            <w:sz w:val="24"/>
            <w:vertAlign w:val="subscript"/>
          </w:rPr>
          <w:delText>r</w:delText>
        </w:r>
        <w:r w:rsidRPr="002A6011" w:rsidDel="00E25B0F">
          <w:rPr>
            <w:rFonts w:ascii="Arial" w:hAnsi="Arial"/>
            <w:sz w:val="24"/>
          </w:rPr>
          <w:delText>)</w:delText>
        </w:r>
        <w:r w:rsidRPr="002A6011" w:rsidDel="00E25B0F">
          <w:rPr>
            <w:rFonts w:ascii="Arial" w:hAnsi="Arial"/>
            <w:sz w:val="24"/>
          </w:rPr>
          <w:tab/>
        </w:r>
        <w:r w:rsidRPr="002A6011" w:rsidDel="00E25B0F">
          <w:rPr>
            <w:rFonts w:ascii="Arial" w:hAnsi="Arial"/>
            <w:sz w:val="24"/>
          </w:rPr>
          <w:tab/>
        </w:r>
        <w:r w:rsidRPr="002A6011" w:rsidDel="00E25B0F">
          <w:rPr>
            <w:rFonts w:ascii="Arial" w:hAnsi="Arial"/>
            <w:sz w:val="24"/>
          </w:rPr>
          <w:tab/>
        </w:r>
        <w:r w:rsidRPr="002A6011" w:rsidDel="00E25B0F">
          <w:rPr>
            <w:rFonts w:ascii="Arial" w:hAnsi="Arial"/>
            <w:sz w:val="24"/>
          </w:rPr>
          <w:tab/>
          <w:delText xml:space="preserve">   </w:delText>
        </w:r>
        <w:r w:rsidR="00927A87" w:rsidDel="00E25B0F">
          <w:rPr>
            <w:rFonts w:ascii="Arial" w:hAnsi="Arial"/>
            <w:sz w:val="24"/>
            <w:lang w:val="en-GB"/>
          </w:rPr>
          <w:delText>:</w:delText>
        </w:r>
        <w:r w:rsidR="00927A87" w:rsidDel="00E25B0F">
          <w:rPr>
            <w:rFonts w:ascii="Arial" w:hAnsi="Arial"/>
            <w:sz w:val="24"/>
            <w:lang w:val="en-GB"/>
          </w:rPr>
          <w:tab/>
        </w:r>
        <w:r w:rsidR="00803BA0" w:rsidRPr="002A6011" w:rsidDel="00E25B0F">
          <w:rPr>
            <w:rFonts w:ascii="Arial" w:hAnsi="Arial"/>
            <w:sz w:val="24"/>
            <w:lang w:val="en-GB"/>
          </w:rPr>
          <w:delText>1</w:delText>
        </w:r>
        <w:r w:rsidR="002A6011" w:rsidRPr="002A6011" w:rsidDel="00E25B0F">
          <w:rPr>
            <w:rFonts w:ascii="Arial" w:hAnsi="Arial"/>
            <w:sz w:val="24"/>
            <w:lang w:val="en-GB"/>
          </w:rPr>
          <w:delText>57</w:delText>
        </w:r>
        <w:r w:rsidR="00803BA0" w:rsidRPr="002A6011" w:rsidDel="00E25B0F">
          <w:rPr>
            <w:rFonts w:ascii="Arial" w:hAnsi="Arial"/>
            <w:sz w:val="24"/>
            <w:lang w:val="en-GB"/>
          </w:rPr>
          <w:delText>.</w:delText>
        </w:r>
        <w:r w:rsidRPr="002A6011" w:rsidDel="00E25B0F">
          <w:rPr>
            <w:rFonts w:ascii="Arial" w:hAnsi="Arial"/>
            <w:sz w:val="24"/>
            <w:lang w:val="en-GB"/>
          </w:rPr>
          <w:delText>5</w:delText>
        </w:r>
        <w:r w:rsidR="000A02A5" w:rsidRPr="002A6011" w:rsidDel="00E25B0F">
          <w:rPr>
            <w:rFonts w:ascii="Arial" w:hAnsi="Arial"/>
            <w:sz w:val="24"/>
          </w:rPr>
          <w:delText>kV</w:delText>
        </w:r>
      </w:del>
    </w:p>
    <w:p w:rsidR="00B351DB" w:rsidRPr="002A6011" w:rsidDel="00E25B0F" w:rsidRDefault="00B351DB" w:rsidP="00AB3C4E">
      <w:pPr>
        <w:ind w:left="1440"/>
        <w:jc w:val="both"/>
        <w:rPr>
          <w:del w:id="44" w:author="Καρμίρης Αγγελος" w:date="2020-01-03T10:38:00Z"/>
          <w:rFonts w:ascii="Arial" w:hAnsi="Arial"/>
          <w:sz w:val="24"/>
        </w:rPr>
      </w:pPr>
    </w:p>
    <w:p w:rsidR="00857C6D" w:rsidRPr="002A6011" w:rsidDel="00E25B0F" w:rsidRDefault="004A0773" w:rsidP="00152769">
      <w:pPr>
        <w:ind w:left="1440"/>
        <w:jc w:val="both"/>
        <w:rPr>
          <w:del w:id="45" w:author="Καρμίρης Αγγελος" w:date="2020-01-03T10:38:00Z"/>
          <w:rFonts w:ascii="Arial" w:hAnsi="Arial"/>
          <w:sz w:val="24"/>
        </w:rPr>
      </w:pPr>
      <w:del w:id="46" w:author="Καρμίρης Αγγελος" w:date="2020-01-03T10:38:00Z">
        <w:r w:rsidRPr="002A6011" w:rsidDel="00E25B0F">
          <w:rPr>
            <w:rFonts w:ascii="Arial" w:hAnsi="Arial"/>
            <w:sz w:val="24"/>
          </w:rPr>
          <w:delText>c</w:delText>
        </w:r>
        <w:r w:rsidR="00D23D9E" w:rsidDel="00E25B0F">
          <w:rPr>
            <w:rFonts w:ascii="Arial" w:hAnsi="Arial"/>
            <w:sz w:val="24"/>
          </w:rPr>
          <w:delText>.</w:delText>
        </w:r>
        <w:r w:rsidR="00A059B0" w:rsidDel="00E25B0F">
          <w:rPr>
            <w:rFonts w:ascii="Arial" w:hAnsi="Arial"/>
            <w:sz w:val="24"/>
          </w:rPr>
          <w:tab/>
        </w:r>
        <w:r w:rsidR="00857C6D" w:rsidRPr="002A6011" w:rsidDel="00E25B0F">
          <w:rPr>
            <w:rFonts w:ascii="Arial" w:hAnsi="Arial"/>
            <w:sz w:val="24"/>
          </w:rPr>
          <w:delText>Rated powe</w:delText>
        </w:r>
        <w:r w:rsidR="00AB3C4E" w:rsidRPr="002A6011" w:rsidDel="00E25B0F">
          <w:rPr>
            <w:rFonts w:ascii="Arial" w:hAnsi="Arial"/>
            <w:sz w:val="24"/>
          </w:rPr>
          <w:delText>r</w:delText>
        </w:r>
        <w:r w:rsidR="00092B47" w:rsidRPr="002A6011" w:rsidDel="00E25B0F">
          <w:rPr>
            <w:rFonts w:ascii="Arial" w:hAnsi="Arial"/>
            <w:sz w:val="24"/>
          </w:rPr>
          <w:tab/>
        </w:r>
        <w:r w:rsidR="00092B47" w:rsidRPr="002A6011" w:rsidDel="00E25B0F">
          <w:rPr>
            <w:rFonts w:ascii="Arial" w:hAnsi="Arial"/>
            <w:sz w:val="24"/>
          </w:rPr>
          <w:tab/>
        </w:r>
        <w:r w:rsidR="00092B47" w:rsidRPr="002A6011" w:rsidDel="00E25B0F">
          <w:rPr>
            <w:rFonts w:ascii="Arial" w:hAnsi="Arial"/>
            <w:sz w:val="24"/>
          </w:rPr>
          <w:tab/>
        </w:r>
        <w:r w:rsidR="009B103C" w:rsidDel="00E25B0F">
          <w:rPr>
            <w:rFonts w:ascii="Arial" w:hAnsi="Arial"/>
            <w:sz w:val="24"/>
          </w:rPr>
          <w:tab/>
        </w:r>
        <w:r w:rsidR="00A059B0" w:rsidDel="00E25B0F">
          <w:rPr>
            <w:rFonts w:ascii="Arial" w:hAnsi="Arial"/>
            <w:sz w:val="24"/>
          </w:rPr>
          <w:delText>:</w:delText>
        </w:r>
        <w:r w:rsidR="000E2C78" w:rsidRPr="002A6011" w:rsidDel="00E25B0F">
          <w:rPr>
            <w:rFonts w:ascii="Arial" w:hAnsi="Arial"/>
            <w:sz w:val="24"/>
          </w:rPr>
          <w:delText xml:space="preserve"> </w:delText>
        </w:r>
        <w:r w:rsidR="00827C37" w:rsidRPr="00C32875" w:rsidDel="00E25B0F">
          <w:rPr>
            <w:rFonts w:ascii="Arial" w:hAnsi="Arial"/>
            <w:sz w:val="24"/>
            <w:lang w:val="en-GB"/>
          </w:rPr>
          <w:delText>(</w:delText>
        </w:r>
        <w:r w:rsidR="00A059B0" w:rsidDel="00E25B0F">
          <w:rPr>
            <w:rFonts w:ascii="Arial" w:hAnsi="Arial"/>
            <w:sz w:val="24"/>
            <w:lang w:val="en-GB"/>
          </w:rPr>
          <w:delText xml:space="preserve">as </w:delText>
        </w:r>
        <w:r w:rsidR="00827C37" w:rsidDel="00E25B0F">
          <w:rPr>
            <w:rFonts w:ascii="Arial" w:hAnsi="Arial"/>
            <w:sz w:val="24"/>
          </w:rPr>
          <w:delText>stated</w:delText>
        </w:r>
        <w:r w:rsidR="00D23D9E" w:rsidDel="00E25B0F">
          <w:rPr>
            <w:rFonts w:ascii="Arial" w:hAnsi="Arial"/>
            <w:sz w:val="24"/>
          </w:rPr>
          <w:delText xml:space="preserve"> </w:delText>
        </w:r>
        <w:r w:rsidR="00AB3C4E" w:rsidRPr="002A6011" w:rsidDel="00E25B0F">
          <w:rPr>
            <w:rFonts w:ascii="Arial" w:hAnsi="Arial"/>
            <w:sz w:val="24"/>
          </w:rPr>
          <w:delText>in the inquiry)</w:delText>
        </w:r>
      </w:del>
    </w:p>
    <w:p w:rsidR="00A059B0" w:rsidDel="00E25B0F" w:rsidRDefault="00A059B0" w:rsidP="00A359AD">
      <w:pPr>
        <w:ind w:left="709" w:hanging="709"/>
        <w:jc w:val="both"/>
        <w:rPr>
          <w:del w:id="47" w:author="Καρμίρης Αγγελος" w:date="2020-01-03T10:38:00Z"/>
          <w:rFonts w:ascii="Arial" w:hAnsi="Arial"/>
          <w:sz w:val="24"/>
        </w:rPr>
      </w:pPr>
    </w:p>
    <w:p w:rsidR="00A059B0" w:rsidRPr="002A6011" w:rsidDel="00E25B0F" w:rsidRDefault="00A059B0" w:rsidP="00A059B0">
      <w:pPr>
        <w:ind w:left="1440"/>
        <w:jc w:val="both"/>
        <w:rPr>
          <w:del w:id="48" w:author="Καρμίρης Αγγελος" w:date="2020-01-03T10:38:00Z"/>
          <w:rFonts w:ascii="Arial" w:hAnsi="Arial"/>
          <w:sz w:val="24"/>
        </w:rPr>
      </w:pPr>
      <w:del w:id="49" w:author="Καρμίρης Αγγελος" w:date="2020-01-03T10:38:00Z">
        <w:r w:rsidDel="00E25B0F">
          <w:rPr>
            <w:rFonts w:ascii="Arial" w:hAnsi="Arial"/>
            <w:sz w:val="24"/>
          </w:rPr>
          <w:delText>d.</w:delText>
        </w:r>
        <w:r w:rsidDel="00E25B0F">
          <w:rPr>
            <w:rFonts w:ascii="Arial" w:hAnsi="Arial"/>
            <w:sz w:val="24"/>
          </w:rPr>
          <w:tab/>
          <w:delText>Rated current</w:delText>
        </w:r>
        <w:r w:rsidRPr="002A6011" w:rsidDel="00E25B0F">
          <w:rPr>
            <w:rFonts w:ascii="Arial" w:hAnsi="Arial"/>
            <w:sz w:val="24"/>
          </w:rPr>
          <w:tab/>
        </w:r>
        <w:r w:rsidRPr="002A6011" w:rsidDel="00E25B0F">
          <w:rPr>
            <w:rFonts w:ascii="Arial" w:hAnsi="Arial"/>
            <w:sz w:val="24"/>
          </w:rPr>
          <w:tab/>
        </w:r>
        <w:r w:rsidR="009B103C" w:rsidDel="00E25B0F">
          <w:rPr>
            <w:rFonts w:ascii="Arial" w:hAnsi="Arial"/>
            <w:sz w:val="24"/>
          </w:rPr>
          <w:tab/>
        </w:r>
        <w:r w:rsidDel="00E25B0F">
          <w:rPr>
            <w:rFonts w:ascii="Arial" w:hAnsi="Arial"/>
            <w:sz w:val="24"/>
          </w:rPr>
          <w:delText>:</w:delText>
        </w:r>
        <w:r w:rsidRPr="00C32875" w:rsidDel="00E25B0F">
          <w:rPr>
            <w:rFonts w:ascii="Arial" w:hAnsi="Arial"/>
            <w:sz w:val="24"/>
            <w:lang w:val="en-GB"/>
          </w:rPr>
          <w:delText>(</w:delText>
        </w:r>
        <w:r w:rsidDel="00E25B0F">
          <w:rPr>
            <w:rFonts w:ascii="Arial" w:hAnsi="Arial"/>
            <w:sz w:val="24"/>
            <w:lang w:val="en-GB"/>
          </w:rPr>
          <w:delText xml:space="preserve">calculated from rated </w:delText>
        </w:r>
      </w:del>
    </w:p>
    <w:p w:rsidR="00A059B0" w:rsidDel="00E25B0F" w:rsidRDefault="00A059B0" w:rsidP="00A059B0">
      <w:pPr>
        <w:ind w:left="709" w:hanging="709"/>
        <w:jc w:val="both"/>
        <w:rPr>
          <w:del w:id="50" w:author="Καρμίρης Αγγελος" w:date="2020-01-03T10:38:00Z"/>
          <w:rFonts w:ascii="Arial" w:hAnsi="Arial"/>
          <w:sz w:val="24"/>
        </w:rPr>
      </w:pPr>
      <w:del w:id="51" w:author="Καρμίρης Αγγελος" w:date="2020-01-03T10:38:00Z">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r>
        <w:r w:rsidR="009B103C" w:rsidDel="00E25B0F">
          <w:rPr>
            <w:rFonts w:ascii="Arial" w:hAnsi="Arial"/>
            <w:sz w:val="24"/>
          </w:rPr>
          <w:tab/>
        </w:r>
        <w:r w:rsidR="009B103C" w:rsidDel="00E25B0F">
          <w:rPr>
            <w:rFonts w:ascii="Arial" w:hAnsi="Arial"/>
            <w:sz w:val="24"/>
            <w:lang w:val="en-GB"/>
          </w:rPr>
          <w:delText>power</w:delText>
        </w:r>
        <w:r w:rsidR="009B103C" w:rsidDel="00E25B0F">
          <w:rPr>
            <w:rFonts w:ascii="Arial" w:hAnsi="Arial"/>
            <w:sz w:val="24"/>
          </w:rPr>
          <w:delText xml:space="preserve"> </w:delText>
        </w:r>
        <w:r w:rsidDel="00E25B0F">
          <w:rPr>
            <w:rFonts w:ascii="Arial" w:hAnsi="Arial"/>
            <w:sz w:val="24"/>
          </w:rPr>
          <w:delText>and rated voltage)</w:delText>
        </w:r>
      </w:del>
    </w:p>
    <w:p w:rsidR="00A059B0" w:rsidDel="00E25B0F" w:rsidRDefault="00A059B0" w:rsidP="00A059B0">
      <w:pPr>
        <w:ind w:left="709" w:hanging="709"/>
        <w:jc w:val="both"/>
        <w:rPr>
          <w:del w:id="52" w:author="Καρμίρης Αγγελος" w:date="2020-01-03T10:38:00Z"/>
          <w:rFonts w:ascii="Arial" w:hAnsi="Arial"/>
          <w:sz w:val="24"/>
        </w:rPr>
      </w:pPr>
    </w:p>
    <w:p w:rsidR="00A359AD" w:rsidRPr="002A6011" w:rsidDel="00E25B0F" w:rsidRDefault="00857C6D" w:rsidP="00A359AD">
      <w:pPr>
        <w:ind w:left="709" w:hanging="709"/>
        <w:jc w:val="both"/>
        <w:rPr>
          <w:del w:id="53" w:author="Καρμίρης Αγγελος" w:date="2020-01-03T10:38:00Z"/>
          <w:rFonts w:ascii="Arial" w:hAnsi="Arial"/>
          <w:sz w:val="24"/>
        </w:rPr>
      </w:pPr>
      <w:del w:id="54" w:author="Καρμίρης Αγγελος" w:date="2020-01-03T10:38:00Z">
        <w:r w:rsidRPr="002A6011" w:rsidDel="00E25B0F">
          <w:rPr>
            <w:rFonts w:ascii="Arial" w:hAnsi="Arial"/>
            <w:sz w:val="24"/>
          </w:rPr>
          <w:tab/>
        </w:r>
        <w:r w:rsidRPr="002A6011" w:rsidDel="00E25B0F">
          <w:rPr>
            <w:rFonts w:ascii="Arial" w:hAnsi="Arial"/>
            <w:sz w:val="24"/>
          </w:rPr>
          <w:tab/>
        </w:r>
        <w:r w:rsidRPr="002A6011" w:rsidDel="00E25B0F">
          <w:rPr>
            <w:rFonts w:ascii="Arial" w:hAnsi="Arial"/>
            <w:sz w:val="24"/>
          </w:rPr>
          <w:tab/>
        </w:r>
        <w:r w:rsidR="00A059B0" w:rsidDel="00E25B0F">
          <w:rPr>
            <w:rFonts w:ascii="Arial" w:hAnsi="Arial"/>
            <w:sz w:val="24"/>
          </w:rPr>
          <w:delText>e</w:delText>
        </w:r>
        <w:r w:rsidR="001B7351" w:rsidRPr="002A6011" w:rsidDel="00E25B0F">
          <w:rPr>
            <w:rFonts w:ascii="Arial" w:hAnsi="Arial"/>
            <w:sz w:val="24"/>
          </w:rPr>
          <w:delText>.</w:delText>
        </w:r>
        <w:r w:rsidR="001B7351" w:rsidRPr="002A6011" w:rsidDel="00E25B0F">
          <w:rPr>
            <w:rFonts w:ascii="Arial" w:hAnsi="Arial"/>
            <w:sz w:val="24"/>
          </w:rPr>
          <w:tab/>
          <w:delText>Rated frequency</w:delText>
        </w:r>
        <w:r w:rsidR="001B7351" w:rsidRPr="002A6011" w:rsidDel="00E25B0F">
          <w:rPr>
            <w:rFonts w:ascii="Arial" w:hAnsi="Arial"/>
            <w:sz w:val="24"/>
          </w:rPr>
          <w:tab/>
        </w:r>
        <w:r w:rsidR="001B7351" w:rsidRPr="002A6011" w:rsidDel="00E25B0F">
          <w:rPr>
            <w:rFonts w:ascii="Arial" w:hAnsi="Arial"/>
            <w:sz w:val="24"/>
          </w:rPr>
          <w:tab/>
        </w:r>
        <w:r w:rsidR="001B7351" w:rsidRPr="002A6011" w:rsidDel="00E25B0F">
          <w:rPr>
            <w:rFonts w:ascii="Arial" w:hAnsi="Arial"/>
            <w:sz w:val="24"/>
          </w:rPr>
          <w:tab/>
        </w:r>
        <w:r w:rsidR="001B7351" w:rsidRPr="002A6011" w:rsidDel="00E25B0F">
          <w:rPr>
            <w:rFonts w:ascii="Arial" w:hAnsi="Arial"/>
            <w:sz w:val="24"/>
          </w:rPr>
          <w:tab/>
          <w:delText xml:space="preserve">   : </w:delText>
        </w:r>
        <w:r w:rsidR="00A359AD" w:rsidRPr="002A6011" w:rsidDel="00E25B0F">
          <w:rPr>
            <w:rFonts w:ascii="Arial" w:hAnsi="Arial"/>
            <w:sz w:val="24"/>
          </w:rPr>
          <w:delText>50Hz</w:delText>
        </w:r>
      </w:del>
    </w:p>
    <w:p w:rsidR="00A059B0" w:rsidDel="00E25B0F" w:rsidRDefault="00A059B0" w:rsidP="00A359AD">
      <w:pPr>
        <w:ind w:left="709" w:hanging="709"/>
        <w:jc w:val="both"/>
        <w:rPr>
          <w:del w:id="55" w:author="Καρμίρης Αγγελος" w:date="2020-01-03T10:38:00Z"/>
          <w:rFonts w:ascii="Arial" w:hAnsi="Arial"/>
          <w:sz w:val="24"/>
        </w:rPr>
      </w:pPr>
    </w:p>
    <w:p w:rsidR="001B7351" w:rsidDel="00E25B0F" w:rsidRDefault="001B7351" w:rsidP="00A359AD">
      <w:pPr>
        <w:ind w:left="709" w:hanging="709"/>
        <w:jc w:val="both"/>
        <w:rPr>
          <w:del w:id="56" w:author="Καρμίρης Αγγελος" w:date="2020-01-03T10:38:00Z"/>
          <w:rFonts w:ascii="Arial" w:hAnsi="Arial"/>
          <w:sz w:val="24"/>
        </w:rPr>
      </w:pPr>
      <w:del w:id="57" w:author="Καρμίρης Αγγελος" w:date="2020-01-03T10:38:00Z">
        <w:r w:rsidRPr="002A6011" w:rsidDel="00E25B0F">
          <w:rPr>
            <w:rFonts w:ascii="Arial" w:hAnsi="Arial"/>
            <w:sz w:val="24"/>
          </w:rPr>
          <w:tab/>
        </w:r>
        <w:r w:rsidRPr="002A6011" w:rsidDel="00E25B0F">
          <w:rPr>
            <w:rFonts w:ascii="Arial" w:hAnsi="Arial"/>
            <w:sz w:val="24"/>
          </w:rPr>
          <w:tab/>
        </w:r>
        <w:r w:rsidRPr="002A6011" w:rsidDel="00E25B0F">
          <w:rPr>
            <w:rFonts w:ascii="Arial" w:hAnsi="Arial"/>
            <w:sz w:val="24"/>
          </w:rPr>
          <w:tab/>
        </w:r>
        <w:r w:rsidR="00A059B0" w:rsidDel="00E25B0F">
          <w:rPr>
            <w:rFonts w:ascii="Arial" w:hAnsi="Arial"/>
            <w:sz w:val="24"/>
          </w:rPr>
          <w:delText>f</w:delText>
        </w:r>
        <w:r w:rsidRPr="002A6011" w:rsidDel="00E25B0F">
          <w:rPr>
            <w:rFonts w:ascii="Arial" w:hAnsi="Arial"/>
            <w:sz w:val="24"/>
          </w:rPr>
          <w:delText>.</w:delText>
        </w:r>
        <w:r w:rsidRPr="002A6011" w:rsidDel="00E25B0F">
          <w:rPr>
            <w:rFonts w:ascii="Arial" w:hAnsi="Arial"/>
            <w:sz w:val="24"/>
          </w:rPr>
          <w:tab/>
          <w:delText>Maximum operating voltage (U</w:delText>
        </w:r>
        <w:r w:rsidRPr="00152769" w:rsidDel="00E25B0F">
          <w:rPr>
            <w:rFonts w:ascii="Arial" w:hAnsi="Arial"/>
            <w:sz w:val="24"/>
            <w:vertAlign w:val="subscript"/>
          </w:rPr>
          <w:delText>max</w:delText>
        </w:r>
        <w:r w:rsidRPr="002A6011" w:rsidDel="00E25B0F">
          <w:rPr>
            <w:rFonts w:ascii="Arial" w:hAnsi="Arial"/>
            <w:sz w:val="24"/>
          </w:rPr>
          <w:delText>)</w:delText>
        </w:r>
        <w:r w:rsidRPr="002A6011" w:rsidDel="00E25B0F">
          <w:rPr>
            <w:rFonts w:ascii="Arial" w:hAnsi="Arial"/>
            <w:sz w:val="24"/>
          </w:rPr>
          <w:tab/>
          <w:delText xml:space="preserve">   </w:delText>
        </w:r>
        <w:r w:rsidRPr="002A6011" w:rsidDel="00E25B0F">
          <w:rPr>
            <w:rFonts w:ascii="Arial" w:hAnsi="Arial"/>
            <w:sz w:val="24"/>
            <w:lang w:val="en-GB"/>
          </w:rPr>
          <w:delText>:</w:delText>
        </w:r>
        <w:r w:rsidRPr="002A6011" w:rsidDel="00E25B0F">
          <w:rPr>
            <w:rFonts w:ascii="Arial" w:hAnsi="Arial"/>
            <w:sz w:val="24"/>
          </w:rPr>
          <w:delText xml:space="preserve">105% of </w:delText>
        </w:r>
      </w:del>
    </w:p>
    <w:p w:rsidR="00A059B0" w:rsidRPr="002A6011" w:rsidDel="00E25B0F" w:rsidRDefault="00A059B0" w:rsidP="00A359AD">
      <w:pPr>
        <w:ind w:left="709" w:hanging="709"/>
        <w:jc w:val="both"/>
        <w:rPr>
          <w:del w:id="58" w:author="Καρμίρης Αγγελος" w:date="2020-01-03T10:38:00Z"/>
          <w:rFonts w:ascii="Arial" w:hAnsi="Arial"/>
          <w:sz w:val="24"/>
        </w:rPr>
      </w:pPr>
      <w:del w:id="59" w:author="Καρμίρης Αγγελος" w:date="2020-01-03T10:38:00Z">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r>
        <w:r w:rsidDel="00E25B0F">
          <w:rPr>
            <w:rFonts w:ascii="Arial" w:hAnsi="Arial"/>
            <w:sz w:val="24"/>
          </w:rPr>
          <w:tab/>
          <w:delText xml:space="preserve">    </w:delText>
        </w:r>
        <w:r w:rsidRPr="002A6011" w:rsidDel="00E25B0F">
          <w:rPr>
            <w:rFonts w:ascii="Arial" w:hAnsi="Arial"/>
            <w:sz w:val="24"/>
          </w:rPr>
          <w:delText>rated</w:delText>
        </w:r>
        <w:r w:rsidDel="00E25B0F">
          <w:rPr>
            <w:rFonts w:ascii="Arial" w:hAnsi="Arial"/>
            <w:sz w:val="24"/>
          </w:rPr>
          <w:delText xml:space="preserve"> voltage</w:delText>
        </w:r>
      </w:del>
    </w:p>
    <w:p w:rsidR="00A059B0" w:rsidDel="00E25B0F" w:rsidRDefault="00A059B0" w:rsidP="00A359AD">
      <w:pPr>
        <w:ind w:left="709" w:hanging="709"/>
        <w:jc w:val="both"/>
        <w:rPr>
          <w:del w:id="60" w:author="Καρμίρης Αγγελος" w:date="2020-01-03T10:38:00Z"/>
          <w:rFonts w:ascii="Arial" w:hAnsi="Arial"/>
          <w:sz w:val="24"/>
        </w:rPr>
      </w:pPr>
    </w:p>
    <w:p w:rsidR="00A359AD" w:rsidRPr="002A6011" w:rsidDel="00E25B0F" w:rsidRDefault="00857C6D" w:rsidP="00A359AD">
      <w:pPr>
        <w:ind w:left="709" w:hanging="709"/>
        <w:jc w:val="both"/>
        <w:rPr>
          <w:del w:id="61" w:author="Καρμίρης Αγγελος" w:date="2020-01-03T10:38:00Z"/>
          <w:rFonts w:ascii="Arial" w:hAnsi="Arial"/>
          <w:sz w:val="24"/>
        </w:rPr>
      </w:pPr>
      <w:del w:id="62" w:author="Καρμίρης Αγγελος" w:date="2020-01-03T10:38:00Z">
        <w:r w:rsidRPr="002A6011" w:rsidDel="00E25B0F">
          <w:rPr>
            <w:rFonts w:ascii="Arial" w:hAnsi="Arial"/>
            <w:sz w:val="24"/>
          </w:rPr>
          <w:tab/>
        </w:r>
        <w:r w:rsidRPr="002A6011" w:rsidDel="00E25B0F">
          <w:rPr>
            <w:rFonts w:ascii="Arial" w:hAnsi="Arial"/>
            <w:sz w:val="24"/>
          </w:rPr>
          <w:tab/>
        </w:r>
        <w:r w:rsidRPr="002A6011" w:rsidDel="00E25B0F">
          <w:rPr>
            <w:rFonts w:ascii="Arial" w:hAnsi="Arial"/>
            <w:sz w:val="24"/>
          </w:rPr>
          <w:tab/>
        </w:r>
        <w:r w:rsidR="00A059B0" w:rsidDel="00E25B0F">
          <w:rPr>
            <w:rFonts w:ascii="Arial" w:hAnsi="Arial"/>
            <w:sz w:val="24"/>
          </w:rPr>
          <w:delText>g</w:delText>
        </w:r>
        <w:r w:rsidR="00A359AD" w:rsidRPr="002A6011" w:rsidDel="00E25B0F">
          <w:rPr>
            <w:rFonts w:ascii="Arial" w:hAnsi="Arial"/>
            <w:sz w:val="24"/>
          </w:rPr>
          <w:delText>.</w:delText>
        </w:r>
        <w:r w:rsidR="00A359AD" w:rsidRPr="002A6011" w:rsidDel="00E25B0F">
          <w:rPr>
            <w:rFonts w:ascii="Arial" w:hAnsi="Arial"/>
            <w:sz w:val="24"/>
          </w:rPr>
          <w:tab/>
        </w:r>
        <w:r w:rsidR="004A0773" w:rsidRPr="002A6011" w:rsidDel="00E25B0F">
          <w:rPr>
            <w:rFonts w:ascii="Arial" w:hAnsi="Arial"/>
            <w:sz w:val="24"/>
          </w:rPr>
          <w:delText>Rated insulation levels for windings:</w:delText>
        </w:r>
      </w:del>
    </w:p>
    <w:p w:rsidR="00857C6D" w:rsidRPr="002A6011" w:rsidDel="00E25B0F" w:rsidRDefault="00857C6D">
      <w:pPr>
        <w:ind w:left="709" w:hanging="709"/>
        <w:jc w:val="both"/>
        <w:rPr>
          <w:del w:id="63" w:author="Καρμίρης Αγγελος" w:date="2020-01-03T10:38:00Z"/>
          <w:rFonts w:ascii="Arial" w:hAnsi="Arial"/>
          <w:sz w:val="24"/>
        </w:rPr>
      </w:pPr>
    </w:p>
    <w:tbl>
      <w:tblPr>
        <w:tblW w:w="0" w:type="auto"/>
        <w:tblInd w:w="20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3685"/>
        <w:gridCol w:w="1276"/>
        <w:gridCol w:w="1559"/>
      </w:tblGrid>
      <w:tr w:rsidR="00857C6D" w:rsidRPr="002A6011" w:rsidDel="00E25B0F">
        <w:trPr>
          <w:del w:id="64" w:author="Καρμίρης Αγγελος" w:date="2020-01-03T10:38:00Z"/>
        </w:trPr>
        <w:tc>
          <w:tcPr>
            <w:tcW w:w="3685" w:type="dxa"/>
            <w:tcBorders>
              <w:top w:val="single" w:sz="18" w:space="0" w:color="auto"/>
              <w:bottom w:val="single" w:sz="6" w:space="0" w:color="auto"/>
            </w:tcBorders>
            <w:shd w:val="clear" w:color="auto" w:fill="FFFF00"/>
          </w:tcPr>
          <w:p w:rsidR="00857C6D" w:rsidRPr="002A6011" w:rsidDel="00E25B0F" w:rsidRDefault="00857C6D">
            <w:pPr>
              <w:jc w:val="both"/>
              <w:rPr>
                <w:del w:id="65" w:author="Καρμίρης Αγγελος" w:date="2020-01-03T10:38:00Z"/>
                <w:rFonts w:ascii="Arial" w:hAnsi="Arial"/>
                <w:sz w:val="24"/>
              </w:rPr>
            </w:pPr>
          </w:p>
        </w:tc>
        <w:tc>
          <w:tcPr>
            <w:tcW w:w="1276" w:type="dxa"/>
            <w:tcBorders>
              <w:top w:val="single" w:sz="18" w:space="0" w:color="auto"/>
              <w:bottom w:val="single" w:sz="6" w:space="0" w:color="auto"/>
            </w:tcBorders>
            <w:shd w:val="clear" w:color="auto" w:fill="FFFF00"/>
          </w:tcPr>
          <w:p w:rsidR="00857C6D" w:rsidRPr="002A6011" w:rsidDel="00E25B0F" w:rsidRDefault="00857C6D">
            <w:pPr>
              <w:jc w:val="both"/>
              <w:rPr>
                <w:del w:id="66" w:author="Καρμίρης Αγγελος" w:date="2020-01-03T10:38:00Z"/>
                <w:rFonts w:ascii="Arial" w:hAnsi="Arial"/>
                <w:b/>
                <w:sz w:val="24"/>
              </w:rPr>
            </w:pPr>
          </w:p>
          <w:p w:rsidR="00857C6D" w:rsidRPr="002A6011" w:rsidDel="00E25B0F" w:rsidRDefault="00857C6D">
            <w:pPr>
              <w:jc w:val="both"/>
              <w:rPr>
                <w:del w:id="67" w:author="Καρμίρης Αγγελος" w:date="2020-01-03T10:38:00Z"/>
                <w:rFonts w:ascii="Arial" w:hAnsi="Arial"/>
                <w:b/>
                <w:sz w:val="24"/>
              </w:rPr>
            </w:pPr>
            <w:del w:id="68" w:author="Καρμίρης Αγγελος" w:date="2020-01-03T10:38:00Z">
              <w:r w:rsidRPr="002A6011" w:rsidDel="00E25B0F">
                <w:rPr>
                  <w:rFonts w:ascii="Arial" w:hAnsi="Arial"/>
                  <w:b/>
                  <w:sz w:val="24"/>
                </w:rPr>
                <w:delText>Line-end</w:delText>
              </w:r>
            </w:del>
          </w:p>
          <w:p w:rsidR="00857C6D" w:rsidRPr="002A6011" w:rsidDel="00E25B0F" w:rsidRDefault="00857C6D">
            <w:pPr>
              <w:jc w:val="both"/>
              <w:rPr>
                <w:del w:id="69" w:author="Καρμίρης Αγγελος" w:date="2020-01-03T10:38:00Z"/>
                <w:rFonts w:ascii="Arial" w:hAnsi="Arial"/>
                <w:b/>
                <w:sz w:val="24"/>
              </w:rPr>
            </w:pPr>
          </w:p>
        </w:tc>
        <w:tc>
          <w:tcPr>
            <w:tcW w:w="1559" w:type="dxa"/>
            <w:tcBorders>
              <w:top w:val="single" w:sz="18" w:space="0" w:color="auto"/>
              <w:bottom w:val="single" w:sz="6" w:space="0" w:color="auto"/>
            </w:tcBorders>
            <w:shd w:val="clear" w:color="auto" w:fill="FFFF00"/>
          </w:tcPr>
          <w:p w:rsidR="00857C6D" w:rsidRPr="002A6011" w:rsidDel="00E25B0F" w:rsidRDefault="00857C6D">
            <w:pPr>
              <w:jc w:val="both"/>
              <w:rPr>
                <w:del w:id="70" w:author="Καρμίρης Αγγελος" w:date="2020-01-03T10:38:00Z"/>
                <w:rFonts w:ascii="Arial" w:hAnsi="Arial"/>
                <w:b/>
                <w:sz w:val="24"/>
              </w:rPr>
            </w:pPr>
          </w:p>
          <w:p w:rsidR="00857C6D" w:rsidRPr="002A6011" w:rsidDel="00E25B0F" w:rsidRDefault="00857C6D">
            <w:pPr>
              <w:jc w:val="both"/>
              <w:rPr>
                <w:del w:id="71" w:author="Καρμίρης Αγγελος" w:date="2020-01-03T10:38:00Z"/>
                <w:rFonts w:ascii="Arial" w:hAnsi="Arial"/>
                <w:b/>
                <w:sz w:val="24"/>
              </w:rPr>
            </w:pPr>
            <w:del w:id="72" w:author="Καρμίρης Αγγελος" w:date="2020-01-03T10:38:00Z">
              <w:r w:rsidRPr="002A6011" w:rsidDel="00E25B0F">
                <w:rPr>
                  <w:rFonts w:ascii="Arial" w:hAnsi="Arial"/>
                  <w:b/>
                  <w:sz w:val="24"/>
                </w:rPr>
                <w:delText>Neutral-end</w:delText>
              </w:r>
            </w:del>
          </w:p>
        </w:tc>
      </w:tr>
      <w:tr w:rsidR="00857C6D" w:rsidRPr="002A6011" w:rsidDel="00E25B0F">
        <w:trPr>
          <w:del w:id="73" w:author="Καρμίρης Αγγελος" w:date="2020-01-03T10:38:00Z"/>
        </w:trPr>
        <w:tc>
          <w:tcPr>
            <w:tcW w:w="3685" w:type="dxa"/>
            <w:tcBorders>
              <w:top w:val="nil"/>
            </w:tcBorders>
          </w:tcPr>
          <w:p w:rsidR="00857C6D" w:rsidRPr="002A6011" w:rsidDel="00E25B0F" w:rsidRDefault="00AB3C4E">
            <w:pPr>
              <w:jc w:val="both"/>
              <w:rPr>
                <w:del w:id="74" w:author="Καρμίρης Αγγελος" w:date="2020-01-03T10:38:00Z"/>
                <w:rFonts w:ascii="Arial" w:hAnsi="Arial"/>
                <w:sz w:val="24"/>
              </w:rPr>
            </w:pPr>
            <w:del w:id="75" w:author="Καρμίρης Αγγελος" w:date="2020-01-03T10:38:00Z">
              <w:r w:rsidRPr="002A6011" w:rsidDel="00E25B0F">
                <w:rPr>
                  <w:rFonts w:ascii="Arial" w:hAnsi="Arial"/>
                  <w:sz w:val="24"/>
                </w:rPr>
                <w:delText>Lightning</w:delText>
              </w:r>
              <w:r w:rsidR="00857C6D" w:rsidRPr="002A6011" w:rsidDel="00E25B0F">
                <w:rPr>
                  <w:rFonts w:ascii="Arial" w:hAnsi="Arial"/>
                  <w:sz w:val="24"/>
                </w:rPr>
                <w:delText xml:space="preserve"> impulse withstand</w:delText>
              </w:r>
            </w:del>
          </w:p>
          <w:p w:rsidR="00857C6D" w:rsidRPr="002A6011" w:rsidDel="00E25B0F" w:rsidRDefault="00857C6D">
            <w:pPr>
              <w:jc w:val="both"/>
              <w:rPr>
                <w:del w:id="76" w:author="Καρμίρης Αγγελος" w:date="2020-01-03T10:38:00Z"/>
                <w:rFonts w:ascii="Arial" w:hAnsi="Arial"/>
                <w:sz w:val="24"/>
              </w:rPr>
            </w:pPr>
            <w:del w:id="77" w:author="Καρμίρης Αγγελος" w:date="2020-01-03T10:38:00Z">
              <w:r w:rsidRPr="002A6011" w:rsidDel="00E25B0F">
                <w:rPr>
                  <w:rFonts w:ascii="Arial" w:hAnsi="Arial"/>
                  <w:sz w:val="24"/>
                </w:rPr>
                <w:delText>voltage 1.2/50</w:delText>
              </w:r>
              <w:r w:rsidRPr="002A6011" w:rsidDel="00E25B0F">
                <w:rPr>
                  <w:rFonts w:ascii="Arial" w:hAnsi="Arial"/>
                  <w:sz w:val="24"/>
                  <w:lang w:val="el-GR"/>
                </w:rPr>
                <w:delText>μ</w:delText>
              </w:r>
              <w:r w:rsidRPr="002A6011" w:rsidDel="00E25B0F">
                <w:rPr>
                  <w:rFonts w:ascii="Arial" w:hAnsi="Arial"/>
                  <w:sz w:val="24"/>
                </w:rPr>
                <w:delText>s wave, kV crest</w:delText>
              </w:r>
            </w:del>
          </w:p>
        </w:tc>
        <w:tc>
          <w:tcPr>
            <w:tcW w:w="1276" w:type="dxa"/>
            <w:tcBorders>
              <w:top w:val="nil"/>
            </w:tcBorders>
          </w:tcPr>
          <w:p w:rsidR="00857C6D" w:rsidRPr="002A6011" w:rsidDel="00E25B0F" w:rsidRDefault="00857C6D">
            <w:pPr>
              <w:jc w:val="center"/>
              <w:rPr>
                <w:del w:id="78" w:author="Καρμίρης Αγγελος" w:date="2020-01-03T10:38:00Z"/>
                <w:rFonts w:ascii="Arial" w:hAnsi="Arial"/>
                <w:sz w:val="16"/>
              </w:rPr>
            </w:pPr>
          </w:p>
          <w:p w:rsidR="00857C6D" w:rsidRPr="002A6011" w:rsidDel="00E25B0F" w:rsidRDefault="00857C6D">
            <w:pPr>
              <w:jc w:val="center"/>
              <w:rPr>
                <w:del w:id="79" w:author="Καρμίρης Αγγελος" w:date="2020-01-03T10:38:00Z"/>
                <w:rFonts w:ascii="Arial" w:hAnsi="Arial"/>
                <w:sz w:val="24"/>
              </w:rPr>
            </w:pPr>
            <w:del w:id="80" w:author="Καρμίρης Αγγελος" w:date="2020-01-03T10:38:00Z">
              <w:r w:rsidRPr="002A6011" w:rsidDel="00E25B0F">
                <w:rPr>
                  <w:rFonts w:ascii="Arial" w:hAnsi="Arial"/>
                  <w:sz w:val="24"/>
                </w:rPr>
                <w:delText>750</w:delText>
              </w:r>
            </w:del>
          </w:p>
        </w:tc>
        <w:tc>
          <w:tcPr>
            <w:tcW w:w="1559" w:type="dxa"/>
            <w:tcBorders>
              <w:top w:val="nil"/>
            </w:tcBorders>
          </w:tcPr>
          <w:p w:rsidR="00857C6D" w:rsidRPr="002A6011" w:rsidDel="00E25B0F" w:rsidRDefault="00857C6D">
            <w:pPr>
              <w:jc w:val="center"/>
              <w:rPr>
                <w:del w:id="81" w:author="Καρμίρης Αγγελος" w:date="2020-01-03T10:38:00Z"/>
                <w:rFonts w:ascii="Arial" w:hAnsi="Arial"/>
                <w:sz w:val="16"/>
              </w:rPr>
            </w:pPr>
          </w:p>
          <w:p w:rsidR="00857C6D" w:rsidRPr="002A6011" w:rsidDel="00E25B0F" w:rsidRDefault="00B05DF3">
            <w:pPr>
              <w:jc w:val="center"/>
              <w:rPr>
                <w:del w:id="82" w:author="Καρμίρης Αγγελος" w:date="2020-01-03T10:38:00Z"/>
                <w:rFonts w:ascii="Arial" w:hAnsi="Arial"/>
                <w:sz w:val="24"/>
              </w:rPr>
            </w:pPr>
            <w:del w:id="83" w:author="Καρμίρης Αγγελος" w:date="2020-01-03T10:38:00Z">
              <w:r w:rsidDel="00E25B0F">
                <w:rPr>
                  <w:rFonts w:ascii="Arial" w:hAnsi="Arial"/>
                  <w:sz w:val="24"/>
                </w:rPr>
                <w:delText>3</w:delText>
              </w:r>
              <w:r w:rsidR="00FE21BF" w:rsidDel="00E25B0F">
                <w:rPr>
                  <w:rFonts w:ascii="Arial" w:hAnsi="Arial"/>
                  <w:sz w:val="24"/>
                </w:rPr>
                <w:delText>2</w:delText>
              </w:r>
              <w:r w:rsidR="00D94C8E" w:rsidRPr="002A6011" w:rsidDel="00E25B0F">
                <w:rPr>
                  <w:rFonts w:ascii="Arial" w:hAnsi="Arial"/>
                  <w:sz w:val="24"/>
                </w:rPr>
                <w:delText>5</w:delText>
              </w:r>
            </w:del>
          </w:p>
        </w:tc>
      </w:tr>
      <w:tr w:rsidR="00857C6D" w:rsidRPr="002A6011" w:rsidDel="00E25B0F">
        <w:trPr>
          <w:del w:id="84" w:author="Καρμίρης Αγγελος" w:date="2020-01-03T10:38:00Z"/>
        </w:trPr>
        <w:tc>
          <w:tcPr>
            <w:tcW w:w="3685" w:type="dxa"/>
          </w:tcPr>
          <w:p w:rsidR="00857C6D" w:rsidRPr="002A6011" w:rsidDel="00E25B0F" w:rsidRDefault="00857C6D">
            <w:pPr>
              <w:jc w:val="both"/>
              <w:rPr>
                <w:del w:id="85" w:author="Καρμίρης Αγγελος" w:date="2020-01-03T10:38:00Z"/>
                <w:rFonts w:ascii="Arial" w:hAnsi="Arial"/>
                <w:sz w:val="24"/>
              </w:rPr>
            </w:pPr>
          </w:p>
          <w:p w:rsidR="00857C6D" w:rsidRPr="002A6011" w:rsidDel="00E25B0F" w:rsidRDefault="00857C6D">
            <w:pPr>
              <w:jc w:val="both"/>
              <w:rPr>
                <w:del w:id="86" w:author="Καρμίρης Αγγελος" w:date="2020-01-03T10:38:00Z"/>
                <w:rFonts w:ascii="Arial" w:hAnsi="Arial"/>
                <w:sz w:val="24"/>
              </w:rPr>
            </w:pPr>
            <w:del w:id="87" w:author="Καρμίρης Αγγελος" w:date="2020-01-03T10:38:00Z">
              <w:r w:rsidRPr="002A6011" w:rsidDel="00E25B0F">
                <w:rPr>
                  <w:rFonts w:ascii="Arial" w:hAnsi="Arial"/>
                  <w:sz w:val="24"/>
                </w:rPr>
                <w:delText>Power frequency withstand</w:delText>
              </w:r>
            </w:del>
          </w:p>
          <w:p w:rsidR="00857C6D" w:rsidRPr="002A6011" w:rsidDel="00E25B0F" w:rsidRDefault="00857C6D">
            <w:pPr>
              <w:jc w:val="both"/>
              <w:rPr>
                <w:del w:id="88" w:author="Καρμίρης Αγγελος" w:date="2020-01-03T10:38:00Z"/>
                <w:rFonts w:ascii="Arial" w:hAnsi="Arial"/>
                <w:sz w:val="24"/>
              </w:rPr>
            </w:pPr>
            <w:del w:id="89" w:author="Καρμίρης Αγγελος" w:date="2020-01-03T10:38:00Z">
              <w:r w:rsidRPr="002A6011" w:rsidDel="00E25B0F">
                <w:rPr>
                  <w:rFonts w:ascii="Arial" w:hAnsi="Arial"/>
                  <w:sz w:val="24"/>
                </w:rPr>
                <w:delText>voltage, kV r.m.s.</w:delText>
              </w:r>
            </w:del>
          </w:p>
        </w:tc>
        <w:tc>
          <w:tcPr>
            <w:tcW w:w="1276" w:type="dxa"/>
          </w:tcPr>
          <w:p w:rsidR="00857C6D" w:rsidRPr="002A6011" w:rsidDel="00E25B0F" w:rsidRDefault="00857C6D">
            <w:pPr>
              <w:jc w:val="center"/>
              <w:rPr>
                <w:del w:id="90" w:author="Καρμίρης Αγγελος" w:date="2020-01-03T10:38:00Z"/>
                <w:rFonts w:ascii="Arial" w:hAnsi="Arial"/>
                <w:sz w:val="16"/>
              </w:rPr>
            </w:pPr>
          </w:p>
          <w:p w:rsidR="00857C6D" w:rsidRPr="002A6011" w:rsidDel="00E25B0F" w:rsidRDefault="00857C6D">
            <w:pPr>
              <w:jc w:val="center"/>
              <w:rPr>
                <w:del w:id="91" w:author="Καρμίρης Αγγελος" w:date="2020-01-03T10:38:00Z"/>
                <w:rFonts w:ascii="Arial" w:hAnsi="Arial"/>
                <w:sz w:val="24"/>
              </w:rPr>
            </w:pPr>
          </w:p>
          <w:p w:rsidR="00857C6D" w:rsidRPr="002A6011" w:rsidDel="00E25B0F" w:rsidRDefault="00857C6D">
            <w:pPr>
              <w:jc w:val="center"/>
              <w:rPr>
                <w:del w:id="92" w:author="Καρμίρης Αγγελος" w:date="2020-01-03T10:38:00Z"/>
                <w:rFonts w:ascii="Arial" w:hAnsi="Arial"/>
                <w:sz w:val="24"/>
              </w:rPr>
            </w:pPr>
            <w:del w:id="93" w:author="Καρμίρης Αγγελος" w:date="2020-01-03T10:38:00Z">
              <w:r w:rsidRPr="002A6011" w:rsidDel="00E25B0F">
                <w:rPr>
                  <w:rFonts w:ascii="Arial" w:hAnsi="Arial"/>
                  <w:sz w:val="24"/>
                </w:rPr>
                <w:delText>325</w:delText>
              </w:r>
            </w:del>
          </w:p>
        </w:tc>
        <w:tc>
          <w:tcPr>
            <w:tcW w:w="1559" w:type="dxa"/>
          </w:tcPr>
          <w:p w:rsidR="00857C6D" w:rsidRPr="002A6011" w:rsidDel="00E25B0F" w:rsidRDefault="00857C6D">
            <w:pPr>
              <w:jc w:val="center"/>
              <w:rPr>
                <w:del w:id="94" w:author="Καρμίρης Αγγελος" w:date="2020-01-03T10:38:00Z"/>
                <w:rFonts w:ascii="Arial" w:hAnsi="Arial"/>
                <w:sz w:val="16"/>
              </w:rPr>
            </w:pPr>
          </w:p>
          <w:p w:rsidR="001A0A01" w:rsidRPr="002A6011" w:rsidDel="00E25B0F" w:rsidRDefault="001A0A01">
            <w:pPr>
              <w:jc w:val="center"/>
              <w:rPr>
                <w:del w:id="95" w:author="Καρμίρης Αγγελος" w:date="2020-01-03T10:38:00Z"/>
                <w:rFonts w:ascii="Arial" w:hAnsi="Arial"/>
                <w:sz w:val="24"/>
              </w:rPr>
            </w:pPr>
          </w:p>
          <w:p w:rsidR="00857C6D" w:rsidRPr="002A6011" w:rsidDel="00E25B0F" w:rsidRDefault="00B05DF3">
            <w:pPr>
              <w:jc w:val="center"/>
              <w:rPr>
                <w:del w:id="96" w:author="Καρμίρης Αγγελος" w:date="2020-01-03T10:38:00Z"/>
                <w:rFonts w:ascii="Arial" w:hAnsi="Arial"/>
                <w:sz w:val="24"/>
              </w:rPr>
            </w:pPr>
            <w:del w:id="97" w:author="Καρμίρης Αγγελος" w:date="2020-01-03T10:38:00Z">
              <w:r w:rsidDel="00E25B0F">
                <w:rPr>
                  <w:rFonts w:ascii="Arial" w:hAnsi="Arial"/>
                  <w:sz w:val="24"/>
                </w:rPr>
                <w:delText>14</w:delText>
              </w:r>
              <w:r w:rsidR="001A0A01" w:rsidRPr="002A6011" w:rsidDel="00E25B0F">
                <w:rPr>
                  <w:rFonts w:ascii="Arial" w:hAnsi="Arial"/>
                  <w:sz w:val="24"/>
                </w:rPr>
                <w:delText>0</w:delText>
              </w:r>
            </w:del>
          </w:p>
        </w:tc>
      </w:tr>
    </w:tbl>
    <w:p w:rsidR="00857C6D" w:rsidRPr="002A6011" w:rsidDel="00E25B0F" w:rsidRDefault="00857C6D">
      <w:pPr>
        <w:ind w:left="709" w:hanging="709"/>
        <w:jc w:val="both"/>
        <w:rPr>
          <w:del w:id="98" w:author="Καρμίρης Αγγελος" w:date="2020-01-03T10:38:00Z"/>
          <w:rFonts w:ascii="Arial" w:hAnsi="Arial"/>
          <w:sz w:val="24"/>
        </w:rPr>
      </w:pPr>
    </w:p>
    <w:p w:rsidR="00554957" w:rsidRPr="002A6011" w:rsidDel="00E25B0F" w:rsidRDefault="00554957">
      <w:pPr>
        <w:ind w:left="709" w:hanging="709"/>
        <w:jc w:val="both"/>
        <w:rPr>
          <w:del w:id="99" w:author="Καρμίρης Αγγελος" w:date="2020-01-03T10:38:00Z"/>
          <w:rFonts w:ascii="Arial" w:hAnsi="Arial"/>
          <w:sz w:val="24"/>
        </w:rPr>
      </w:pPr>
    </w:p>
    <w:p w:rsidR="00857C6D" w:rsidRPr="002A6011" w:rsidDel="00E25B0F" w:rsidRDefault="00857C6D">
      <w:pPr>
        <w:ind w:left="709" w:hanging="709"/>
        <w:jc w:val="both"/>
        <w:rPr>
          <w:del w:id="100" w:author="Καρμίρης Αγγελος" w:date="2020-01-03T10:38:00Z"/>
          <w:rFonts w:ascii="Arial" w:hAnsi="Arial"/>
          <w:b/>
          <w:sz w:val="24"/>
        </w:rPr>
      </w:pPr>
      <w:del w:id="101" w:author="Καρμίρης Αγγελος" w:date="2020-01-03T10:38:00Z">
        <w:r w:rsidRPr="002A6011" w:rsidDel="00E25B0F">
          <w:rPr>
            <w:rFonts w:ascii="Arial" w:hAnsi="Arial"/>
            <w:b/>
            <w:sz w:val="24"/>
          </w:rPr>
          <w:tab/>
          <w:delText>2.</w:delText>
        </w:r>
        <w:r w:rsidRPr="002A6011" w:rsidDel="00E25B0F">
          <w:rPr>
            <w:rFonts w:ascii="Arial" w:hAnsi="Arial"/>
            <w:b/>
            <w:sz w:val="24"/>
          </w:rPr>
          <w:tab/>
        </w:r>
        <w:r w:rsidRPr="002A6011" w:rsidDel="00E25B0F">
          <w:rPr>
            <w:rFonts w:ascii="Arial" w:hAnsi="Arial"/>
            <w:b/>
            <w:sz w:val="24"/>
            <w:u w:val="single"/>
          </w:rPr>
          <w:delText>Type of Construction</w:delText>
        </w:r>
      </w:del>
    </w:p>
    <w:p w:rsidR="00857C6D" w:rsidRPr="002A6011" w:rsidDel="00E25B0F" w:rsidRDefault="00857C6D">
      <w:pPr>
        <w:ind w:left="709" w:hanging="709"/>
        <w:jc w:val="both"/>
        <w:rPr>
          <w:del w:id="102" w:author="Καρμίρης Αγγελος" w:date="2020-01-03T10:38:00Z"/>
          <w:rFonts w:ascii="Arial" w:hAnsi="Arial"/>
          <w:sz w:val="16"/>
        </w:rPr>
      </w:pPr>
    </w:p>
    <w:p w:rsidR="003B745D" w:rsidRPr="002A6011" w:rsidDel="00E25B0F" w:rsidRDefault="00A56ABC">
      <w:pPr>
        <w:ind w:left="1418"/>
        <w:jc w:val="both"/>
        <w:rPr>
          <w:del w:id="103" w:author="Καρμίρης Αγγελος" w:date="2020-01-03T10:38:00Z"/>
          <w:rFonts w:ascii="Arial" w:hAnsi="Arial"/>
          <w:sz w:val="24"/>
        </w:rPr>
      </w:pPr>
      <w:del w:id="104" w:author="Καρμίρης Αγγελος" w:date="2020-01-03T10:38:00Z">
        <w:r w:rsidRPr="002A6011" w:rsidDel="00E25B0F">
          <w:rPr>
            <w:rFonts w:ascii="Arial" w:hAnsi="Arial"/>
            <w:sz w:val="24"/>
          </w:rPr>
          <w:tab/>
        </w:r>
        <w:r w:rsidR="0022585F" w:rsidRPr="002A6011" w:rsidDel="00E25B0F">
          <w:rPr>
            <w:rFonts w:ascii="Arial" w:hAnsi="Arial"/>
            <w:sz w:val="24"/>
          </w:rPr>
          <w:delText xml:space="preserve">1. </w:delText>
        </w:r>
        <w:r w:rsidR="002E43F5" w:rsidRPr="002A6011" w:rsidDel="00E25B0F">
          <w:rPr>
            <w:rFonts w:ascii="Arial" w:hAnsi="Arial"/>
            <w:sz w:val="24"/>
          </w:rPr>
          <w:delText>The reactor tank shall be of</w:delText>
        </w:r>
        <w:r w:rsidR="003B745D" w:rsidRPr="002A6011" w:rsidDel="00E25B0F">
          <w:rPr>
            <w:rFonts w:ascii="Arial" w:hAnsi="Arial"/>
            <w:sz w:val="24"/>
          </w:rPr>
          <w:delText xml:space="preserve"> </w:delText>
        </w:r>
        <w:r w:rsidR="00C87731" w:rsidDel="00E25B0F">
          <w:rPr>
            <w:rFonts w:ascii="Arial" w:hAnsi="Arial"/>
            <w:sz w:val="24"/>
          </w:rPr>
          <w:delText>COVER BOLTED</w:delText>
        </w:r>
        <w:r w:rsidR="003B745D" w:rsidRPr="002A6011" w:rsidDel="00E25B0F">
          <w:rPr>
            <w:rFonts w:ascii="Arial" w:hAnsi="Arial"/>
            <w:sz w:val="24"/>
          </w:rPr>
          <w:delText xml:space="preserve"> type.</w:delText>
        </w:r>
      </w:del>
    </w:p>
    <w:p w:rsidR="00857C6D" w:rsidRPr="002A6011" w:rsidDel="00E25B0F" w:rsidRDefault="0022585F" w:rsidP="0022585F">
      <w:pPr>
        <w:ind w:left="1701" w:hanging="283"/>
        <w:jc w:val="both"/>
        <w:rPr>
          <w:del w:id="105" w:author="Καρμίρης Αγγελος" w:date="2020-01-03T10:38:00Z"/>
          <w:rFonts w:ascii="Arial" w:hAnsi="Arial"/>
          <w:sz w:val="24"/>
        </w:rPr>
      </w:pPr>
      <w:del w:id="106" w:author="Καρμίρης Αγγελος" w:date="2020-01-03T10:38:00Z">
        <w:r w:rsidRPr="002A6011" w:rsidDel="00E25B0F">
          <w:rPr>
            <w:rFonts w:ascii="Arial" w:hAnsi="Arial"/>
            <w:sz w:val="24"/>
          </w:rPr>
          <w:delText xml:space="preserve">2. </w:delText>
        </w:r>
        <w:r w:rsidR="00A56ABC" w:rsidRPr="002A6011" w:rsidDel="00E25B0F">
          <w:rPr>
            <w:rFonts w:ascii="Arial" w:hAnsi="Arial"/>
            <w:sz w:val="24"/>
          </w:rPr>
          <w:delText>The reactor coils</w:delText>
        </w:r>
        <w:r w:rsidR="00857C6D" w:rsidRPr="002A6011" w:rsidDel="00E25B0F">
          <w:rPr>
            <w:rFonts w:ascii="Arial" w:hAnsi="Arial"/>
            <w:sz w:val="24"/>
          </w:rPr>
          <w:delText xml:space="preserve"> shall be of the three-phase, oil-immersed, naturally cooled type, with copper windings and shall be suitable for outdoor installation.</w:delText>
        </w:r>
      </w:del>
    </w:p>
    <w:p w:rsidR="00857C6D" w:rsidRPr="002A6011" w:rsidDel="00E25B0F" w:rsidRDefault="0022585F" w:rsidP="0022585F">
      <w:pPr>
        <w:ind w:left="1701" w:hanging="283"/>
        <w:jc w:val="both"/>
        <w:rPr>
          <w:del w:id="107" w:author="Καρμίρης Αγγελος" w:date="2020-01-03T10:38:00Z"/>
          <w:rFonts w:ascii="Arial" w:hAnsi="Arial"/>
          <w:sz w:val="24"/>
        </w:rPr>
      </w:pPr>
      <w:del w:id="108" w:author="Καρμίρης Αγγελος" w:date="2020-01-03T10:38:00Z">
        <w:r w:rsidRPr="002A6011" w:rsidDel="00E25B0F">
          <w:rPr>
            <w:rFonts w:ascii="Arial" w:hAnsi="Arial"/>
            <w:sz w:val="24"/>
          </w:rPr>
          <w:delText xml:space="preserve">3. </w:delText>
        </w:r>
        <w:r w:rsidR="00651BB0" w:rsidRPr="002A6011" w:rsidDel="00E25B0F">
          <w:rPr>
            <w:rFonts w:ascii="Arial" w:hAnsi="Arial"/>
            <w:sz w:val="24"/>
          </w:rPr>
          <w:delText>The</w:delText>
        </w:r>
        <w:r w:rsidR="00857C6D" w:rsidRPr="002A6011" w:rsidDel="00E25B0F">
          <w:rPr>
            <w:rFonts w:ascii="Arial" w:hAnsi="Arial"/>
            <w:sz w:val="24"/>
          </w:rPr>
          <w:delText xml:space="preserve"> core shall be of the gapped iron type </w:delText>
        </w:r>
        <w:r w:rsidR="00651BB0" w:rsidRPr="002A6011" w:rsidDel="00E25B0F">
          <w:rPr>
            <w:rFonts w:ascii="Arial" w:hAnsi="Arial"/>
            <w:sz w:val="24"/>
          </w:rPr>
          <w:delText>with five (5) limbs, including side limbs. The</w:delText>
        </w:r>
        <w:r w:rsidR="00857C6D" w:rsidRPr="002A6011" w:rsidDel="00E25B0F">
          <w:rPr>
            <w:rFonts w:ascii="Arial" w:hAnsi="Arial"/>
            <w:sz w:val="24"/>
          </w:rPr>
          <w:delText xml:space="preserve"> overall design shall be such as to provide effective magnetic shielding.</w:delText>
        </w:r>
      </w:del>
    </w:p>
    <w:p w:rsidR="00857C6D" w:rsidRPr="002A6011" w:rsidDel="00E25B0F" w:rsidRDefault="00857C6D" w:rsidP="0022585F">
      <w:pPr>
        <w:ind w:left="1701"/>
        <w:jc w:val="both"/>
        <w:rPr>
          <w:del w:id="109" w:author="Καρμίρης Αγγελος" w:date="2020-01-03T10:38:00Z"/>
          <w:rFonts w:ascii="Arial" w:hAnsi="Arial"/>
          <w:sz w:val="24"/>
        </w:rPr>
      </w:pPr>
      <w:del w:id="110" w:author="Καρμίρης Αγγελος" w:date="2020-01-03T10:38:00Z">
        <w:r w:rsidRPr="002A6011" w:rsidDel="00E25B0F">
          <w:rPr>
            <w:rFonts w:ascii="Arial" w:hAnsi="Arial"/>
            <w:sz w:val="24"/>
          </w:rPr>
          <w:delText>In general, the design and construction of the reactors shall be such as to avoid detrimental effects due to vibration.</w:delText>
        </w:r>
      </w:del>
    </w:p>
    <w:p w:rsidR="001E4F5C" w:rsidDel="00E25B0F" w:rsidRDefault="00F82413" w:rsidP="0022585F">
      <w:pPr>
        <w:ind w:left="1701" w:hanging="283"/>
        <w:jc w:val="both"/>
        <w:rPr>
          <w:del w:id="111" w:author="Καρμίρης Αγγελος" w:date="2020-01-03T10:38:00Z"/>
          <w:rFonts w:ascii="Arial" w:hAnsi="Arial"/>
          <w:sz w:val="24"/>
        </w:rPr>
      </w:pPr>
      <w:del w:id="112" w:author="Καρμίρης Αγγελος" w:date="2020-01-03T10:38:00Z">
        <w:r w:rsidDel="00E25B0F">
          <w:rPr>
            <w:rFonts w:ascii="Arial" w:hAnsi="Arial"/>
            <w:sz w:val="24"/>
          </w:rPr>
          <w:delText xml:space="preserve">4. </w:delText>
        </w:r>
        <w:r w:rsidRPr="00F82413" w:rsidDel="00E25B0F">
          <w:rPr>
            <w:rFonts w:ascii="Arial" w:hAnsi="Arial"/>
            <w:sz w:val="24"/>
          </w:rPr>
          <w:delText xml:space="preserve">The </w:delText>
        </w:r>
        <w:r w:rsidDel="00E25B0F">
          <w:rPr>
            <w:rFonts w:ascii="Arial" w:hAnsi="Arial"/>
            <w:sz w:val="24"/>
          </w:rPr>
          <w:delText>magnetic core of the reactor</w:delText>
        </w:r>
        <w:r w:rsidRPr="00F82413" w:rsidDel="00E25B0F">
          <w:rPr>
            <w:rFonts w:ascii="Arial" w:hAnsi="Arial"/>
            <w:sz w:val="24"/>
          </w:rPr>
          <w:delText xml:space="preserve"> will be earthed at only one point. </w:delText>
        </w:r>
        <w:r w:rsidDel="00E25B0F">
          <w:rPr>
            <w:rFonts w:ascii="Arial" w:hAnsi="Arial"/>
            <w:sz w:val="24"/>
          </w:rPr>
          <w:delText>The core earthing will be realiz</w:delText>
        </w:r>
        <w:r w:rsidRPr="00F82413" w:rsidDel="00E25B0F">
          <w:rPr>
            <w:rFonts w:ascii="Arial" w:hAnsi="Arial"/>
            <w:sz w:val="24"/>
          </w:rPr>
          <w:delText>ed through an insulated conductor, connecting the core to an earthing box, plac</w:delText>
        </w:r>
        <w:r w:rsidDel="00E25B0F">
          <w:rPr>
            <w:rFonts w:ascii="Arial" w:hAnsi="Arial"/>
            <w:sz w:val="24"/>
          </w:rPr>
          <w:delText>ed externally on the reactor</w:delText>
        </w:r>
        <w:r w:rsidRPr="00F82413" w:rsidDel="00E25B0F">
          <w:rPr>
            <w:rFonts w:ascii="Arial" w:hAnsi="Arial"/>
            <w:sz w:val="24"/>
          </w:rPr>
          <w:delText xml:space="preserve"> tank. By this way the core earthing could be tested</w:delText>
        </w:r>
        <w:r w:rsidDel="00E25B0F">
          <w:rPr>
            <w:rFonts w:ascii="Arial" w:hAnsi="Arial"/>
            <w:sz w:val="24"/>
          </w:rPr>
          <w:delText xml:space="preserve"> without opening the reactor</w:delText>
        </w:r>
        <w:r w:rsidRPr="00F82413" w:rsidDel="00E25B0F">
          <w:rPr>
            <w:rFonts w:ascii="Arial" w:hAnsi="Arial"/>
            <w:sz w:val="24"/>
          </w:rPr>
          <w:delText xml:space="preserve"> tank.</w:delText>
        </w:r>
      </w:del>
    </w:p>
    <w:p w:rsidR="00857C6D" w:rsidDel="00E25B0F" w:rsidRDefault="001E4F5C" w:rsidP="0022585F">
      <w:pPr>
        <w:ind w:left="1701" w:hanging="283"/>
        <w:jc w:val="both"/>
        <w:rPr>
          <w:del w:id="113" w:author="Καρμίρης Αγγελος" w:date="2020-01-03T10:38:00Z"/>
          <w:rFonts w:ascii="Arial" w:hAnsi="Arial"/>
          <w:sz w:val="24"/>
        </w:rPr>
      </w:pPr>
      <w:del w:id="114" w:author="Καρμίρης Αγγελος" w:date="2020-01-03T10:38:00Z">
        <w:r w:rsidDel="00E25B0F">
          <w:rPr>
            <w:rFonts w:ascii="Arial" w:hAnsi="Arial"/>
            <w:sz w:val="24"/>
          </w:rPr>
          <w:delText>5</w:delText>
        </w:r>
        <w:r w:rsidR="0022585F" w:rsidRPr="002A6011" w:rsidDel="00E25B0F">
          <w:rPr>
            <w:rFonts w:ascii="Arial" w:hAnsi="Arial"/>
            <w:sz w:val="24"/>
          </w:rPr>
          <w:delText xml:space="preserve">. </w:delText>
        </w:r>
        <w:r w:rsidR="00857C6D" w:rsidRPr="002A6011" w:rsidDel="00E25B0F">
          <w:rPr>
            <w:rFonts w:ascii="Arial" w:hAnsi="Arial"/>
            <w:sz w:val="24"/>
          </w:rPr>
          <w:delText xml:space="preserve">The reactor </w:delText>
        </w:r>
        <w:r w:rsidR="007340ED" w:rsidDel="00E25B0F">
          <w:rPr>
            <w:rFonts w:ascii="Arial" w:hAnsi="Arial"/>
            <w:sz w:val="24"/>
          </w:rPr>
          <w:delText>insulating fluid</w:delText>
        </w:r>
        <w:r w:rsidR="00857C6D" w:rsidRPr="002A6011" w:rsidDel="00E25B0F">
          <w:rPr>
            <w:rFonts w:ascii="Arial" w:hAnsi="Arial"/>
            <w:sz w:val="24"/>
          </w:rPr>
          <w:delText xml:space="preserve"> shall be </w:delText>
        </w:r>
        <w:r w:rsidR="007340ED" w:rsidDel="00E25B0F">
          <w:rPr>
            <w:rFonts w:ascii="Arial" w:hAnsi="Arial"/>
            <w:sz w:val="24"/>
          </w:rPr>
          <w:delText xml:space="preserve">unused </w:delText>
        </w:r>
        <w:r w:rsidR="00A56ABC" w:rsidRPr="002A6011" w:rsidDel="00E25B0F">
          <w:rPr>
            <w:rFonts w:ascii="Arial" w:hAnsi="Arial"/>
            <w:sz w:val="24"/>
          </w:rPr>
          <w:delText>mineral oil</w:delText>
        </w:r>
        <w:r w:rsidR="007340ED" w:rsidRPr="007340ED" w:rsidDel="00E25B0F">
          <w:rPr>
            <w:sz w:val="24"/>
            <w:szCs w:val="24"/>
            <w:lang w:val="en-GB"/>
          </w:rPr>
          <w:delText xml:space="preserve"> </w:delText>
        </w:r>
        <w:r w:rsidR="007340ED" w:rsidRPr="007340ED" w:rsidDel="00E25B0F">
          <w:rPr>
            <w:rFonts w:ascii="Arial" w:hAnsi="Arial"/>
            <w:sz w:val="24"/>
            <w:lang w:val="en-GB"/>
          </w:rPr>
          <w:delText>of the “inhibited transformer oil (I)” class,</w:delText>
        </w:r>
        <w:r w:rsidR="00A56ABC" w:rsidRPr="002A6011" w:rsidDel="00E25B0F">
          <w:rPr>
            <w:rFonts w:ascii="Arial" w:hAnsi="Arial"/>
            <w:sz w:val="24"/>
          </w:rPr>
          <w:delText xml:space="preserve"> </w:delText>
        </w:r>
        <w:r w:rsidR="00FA3053" w:rsidRPr="002A6011" w:rsidDel="00E25B0F">
          <w:rPr>
            <w:rFonts w:ascii="Arial" w:hAnsi="Arial"/>
            <w:sz w:val="24"/>
          </w:rPr>
          <w:delText>in accordance wit</w:delText>
        </w:r>
        <w:r w:rsidR="0080792F" w:rsidRPr="002A6011" w:rsidDel="00E25B0F">
          <w:rPr>
            <w:rFonts w:ascii="Arial" w:hAnsi="Arial"/>
            <w:sz w:val="24"/>
          </w:rPr>
          <w:delText xml:space="preserve">h </w:delText>
        </w:r>
        <w:r w:rsidR="00F82413" w:rsidRPr="002A6011" w:rsidDel="00E25B0F">
          <w:rPr>
            <w:rFonts w:ascii="Arial" w:hAnsi="Arial"/>
            <w:sz w:val="24"/>
          </w:rPr>
          <w:delText xml:space="preserve">standard </w:delText>
        </w:r>
        <w:r w:rsidR="0080792F" w:rsidRPr="002A6011" w:rsidDel="00E25B0F">
          <w:rPr>
            <w:rFonts w:ascii="Arial" w:hAnsi="Arial"/>
            <w:sz w:val="24"/>
          </w:rPr>
          <w:delText>IEC</w:delText>
        </w:r>
        <w:r w:rsidR="00F82413" w:rsidDel="00E25B0F">
          <w:rPr>
            <w:rFonts w:ascii="Arial" w:hAnsi="Arial"/>
            <w:sz w:val="24"/>
          </w:rPr>
          <w:delText xml:space="preserve"> </w:delText>
        </w:r>
        <w:r w:rsidR="0080792F" w:rsidRPr="002A6011" w:rsidDel="00E25B0F">
          <w:rPr>
            <w:rFonts w:ascii="Arial" w:hAnsi="Arial"/>
            <w:sz w:val="24"/>
          </w:rPr>
          <w:delText>60296</w:delText>
        </w:r>
        <w:r w:rsidR="00FA3053" w:rsidRPr="002A6011" w:rsidDel="00E25B0F">
          <w:rPr>
            <w:rFonts w:ascii="Arial" w:hAnsi="Arial"/>
            <w:sz w:val="24"/>
          </w:rPr>
          <w:delText>.</w:delText>
        </w:r>
        <w:r w:rsidR="0063556E" w:rsidRPr="002A6011" w:rsidDel="00E25B0F">
          <w:rPr>
            <w:rFonts w:ascii="Arial" w:hAnsi="Arial"/>
            <w:sz w:val="24"/>
          </w:rPr>
          <w:delText xml:space="preserve"> Also i</w:delText>
        </w:r>
        <w:r w:rsidR="00FA3053" w:rsidRPr="002A6011" w:rsidDel="00E25B0F">
          <w:rPr>
            <w:rFonts w:ascii="Arial" w:hAnsi="Arial"/>
            <w:sz w:val="24"/>
          </w:rPr>
          <w:delText>t</w:delText>
        </w:r>
        <w:r w:rsidR="0063556E" w:rsidRPr="002A6011" w:rsidDel="00E25B0F">
          <w:rPr>
            <w:rFonts w:ascii="Arial" w:hAnsi="Arial"/>
            <w:sz w:val="24"/>
          </w:rPr>
          <w:delText xml:space="preserve"> shall </w:delText>
        </w:r>
        <w:r w:rsidR="00FA3053" w:rsidRPr="002A6011" w:rsidDel="00E25B0F">
          <w:rPr>
            <w:rFonts w:ascii="Arial" w:hAnsi="Arial"/>
            <w:sz w:val="24"/>
          </w:rPr>
          <w:delText>not contain PCBs</w:delText>
        </w:r>
        <w:r w:rsidR="007340ED" w:rsidDel="00E25B0F">
          <w:rPr>
            <w:rFonts w:ascii="Arial" w:hAnsi="Arial"/>
            <w:sz w:val="24"/>
          </w:rPr>
          <w:delText>,</w:delText>
        </w:r>
        <w:r w:rsidR="00FA3053" w:rsidRPr="002A6011" w:rsidDel="00E25B0F">
          <w:rPr>
            <w:rFonts w:ascii="Arial" w:hAnsi="Arial"/>
            <w:sz w:val="24"/>
          </w:rPr>
          <w:delText xml:space="preserve"> PCTs</w:delText>
        </w:r>
        <w:r w:rsidR="007340ED" w:rsidDel="00E25B0F">
          <w:rPr>
            <w:rFonts w:ascii="Arial" w:hAnsi="Arial"/>
            <w:sz w:val="24"/>
          </w:rPr>
          <w:delText xml:space="preserve"> </w:delText>
        </w:r>
        <w:r w:rsidR="00942871" w:rsidDel="00E25B0F">
          <w:rPr>
            <w:rFonts w:ascii="Arial" w:hAnsi="Arial"/>
            <w:sz w:val="24"/>
          </w:rPr>
          <w:delText>and corrosive s</w:delText>
        </w:r>
        <w:r w:rsidR="007340ED" w:rsidDel="00E25B0F">
          <w:rPr>
            <w:rFonts w:ascii="Arial" w:hAnsi="Arial"/>
            <w:sz w:val="24"/>
          </w:rPr>
          <w:delText>ulphur</w:delText>
        </w:r>
        <w:r w:rsidR="00857C6D" w:rsidRPr="002A6011" w:rsidDel="00E25B0F">
          <w:rPr>
            <w:rFonts w:ascii="Arial" w:hAnsi="Arial"/>
            <w:sz w:val="24"/>
          </w:rPr>
          <w:delText>.</w:delText>
        </w:r>
        <w:r w:rsidR="007340ED" w:rsidRPr="007340ED" w:rsidDel="00E25B0F">
          <w:rPr>
            <w:sz w:val="24"/>
            <w:szCs w:val="24"/>
            <w:lang w:val="en-GB"/>
          </w:rPr>
          <w:delText xml:space="preserve"> </w:delText>
        </w:r>
        <w:r w:rsidR="007340ED" w:rsidRPr="007340ED" w:rsidDel="00E25B0F">
          <w:rPr>
            <w:rFonts w:ascii="Arial" w:hAnsi="Arial"/>
            <w:sz w:val="24"/>
            <w:lang w:val="en-GB"/>
          </w:rPr>
          <w:delText xml:space="preserve">The only allowed inhibitors are DBPC and DBP with content within 0.30% – 0.40% in weight. The lowest cold start energizing temperature (LCSET) of the oil shall not exceed </w:delText>
        </w:r>
        <w:r w:rsidR="00942871" w:rsidDel="00E25B0F">
          <w:rPr>
            <w:rFonts w:ascii="Arial" w:hAnsi="Arial"/>
            <w:sz w:val="24"/>
            <w:lang w:val="en-GB"/>
          </w:rPr>
          <w:noBreakHyphen/>
        </w:r>
        <w:r w:rsidR="007340ED" w:rsidRPr="007340ED" w:rsidDel="00E25B0F">
          <w:rPr>
            <w:rFonts w:ascii="Arial" w:hAnsi="Arial"/>
            <w:sz w:val="24"/>
            <w:lang w:val="en-GB"/>
          </w:rPr>
          <w:delText>30</w:delText>
        </w:r>
        <w:r w:rsidR="007340ED" w:rsidRPr="007340ED" w:rsidDel="00E25B0F">
          <w:rPr>
            <w:rFonts w:ascii="Arial" w:hAnsi="Arial"/>
            <w:sz w:val="24"/>
          </w:rPr>
          <w:delText>°C.</w:delText>
        </w:r>
      </w:del>
    </w:p>
    <w:p w:rsidR="00507F71" w:rsidDel="00E25B0F" w:rsidRDefault="00507F71" w:rsidP="00507F71">
      <w:pPr>
        <w:ind w:left="1701" w:hanging="283"/>
        <w:jc w:val="both"/>
        <w:rPr>
          <w:del w:id="115" w:author="Καρμίρης Αγγελος" w:date="2020-01-03T10:38:00Z"/>
          <w:rFonts w:ascii="Arial" w:hAnsi="Arial"/>
          <w:sz w:val="24"/>
        </w:rPr>
      </w:pPr>
      <w:del w:id="116" w:author="Καρμίρης Αγγελος" w:date="2020-01-03T10:38:00Z">
        <w:r w:rsidDel="00E25B0F">
          <w:rPr>
            <w:rFonts w:ascii="Arial" w:hAnsi="Arial"/>
            <w:sz w:val="24"/>
          </w:rPr>
          <w:delText>6</w:delText>
        </w:r>
        <w:r w:rsidRPr="002A6011" w:rsidDel="00E25B0F">
          <w:rPr>
            <w:rFonts w:ascii="Arial" w:hAnsi="Arial"/>
            <w:sz w:val="24"/>
          </w:rPr>
          <w:delText xml:space="preserve">. </w:delText>
        </w:r>
        <w:r w:rsidRPr="00507F71" w:rsidDel="00E25B0F">
          <w:rPr>
            <w:rFonts w:ascii="Arial" w:hAnsi="Arial"/>
            <w:sz w:val="24"/>
            <w:lang w:val="en-GB"/>
          </w:rPr>
          <w:delText xml:space="preserve">The conductors of all windings, as well as all connecting conductors in the tank, will be insulated by </w:delText>
        </w:r>
        <w:r w:rsidDel="00E25B0F">
          <w:rPr>
            <w:rFonts w:ascii="Arial" w:hAnsi="Arial"/>
            <w:sz w:val="24"/>
            <w:lang w:val="en-GB"/>
          </w:rPr>
          <w:delText>Kraft paper</w:delText>
        </w:r>
        <w:r w:rsidRPr="00507F71" w:rsidDel="00E25B0F">
          <w:rPr>
            <w:rFonts w:ascii="Arial" w:hAnsi="Arial"/>
            <w:sz w:val="24"/>
            <w:lang w:val="en-GB"/>
          </w:rPr>
          <w:delText>, made by 100% sulphate wood pulp, manufactured and tested according to IEC 60641</w:delText>
        </w:r>
        <w:r w:rsidR="006F0EE8" w:rsidDel="00E25B0F">
          <w:rPr>
            <w:rFonts w:ascii="Arial" w:hAnsi="Arial"/>
            <w:sz w:val="24"/>
            <w:lang w:val="en-GB"/>
          </w:rPr>
          <w:delText xml:space="preserve"> series of</w:delText>
        </w:r>
        <w:r w:rsidRPr="00507F71" w:rsidDel="00E25B0F">
          <w:rPr>
            <w:rFonts w:ascii="Arial" w:hAnsi="Arial"/>
            <w:sz w:val="24"/>
            <w:lang w:val="en-GB"/>
          </w:rPr>
          <w:delText xml:space="preserve"> standards.</w:delText>
        </w:r>
      </w:del>
    </w:p>
    <w:p w:rsidR="00F359F0" w:rsidRPr="002A6011" w:rsidDel="00E25B0F" w:rsidRDefault="00507F71" w:rsidP="0022585F">
      <w:pPr>
        <w:ind w:left="1701" w:hanging="283"/>
        <w:jc w:val="both"/>
        <w:rPr>
          <w:del w:id="117" w:author="Καρμίρης Αγγελος" w:date="2020-01-03T10:38:00Z"/>
          <w:rFonts w:ascii="Arial" w:hAnsi="Arial"/>
          <w:sz w:val="24"/>
        </w:rPr>
      </w:pPr>
      <w:del w:id="118" w:author="Καρμίρης Αγγελος" w:date="2020-01-03T10:38:00Z">
        <w:r w:rsidDel="00E25B0F">
          <w:rPr>
            <w:rFonts w:ascii="Arial" w:hAnsi="Arial"/>
            <w:sz w:val="24"/>
          </w:rPr>
          <w:delText>7</w:delText>
        </w:r>
        <w:r w:rsidR="00F359F0" w:rsidDel="00E25B0F">
          <w:rPr>
            <w:rFonts w:ascii="Arial" w:hAnsi="Arial"/>
            <w:sz w:val="24"/>
          </w:rPr>
          <w:delText xml:space="preserve">. </w:delText>
        </w:r>
        <w:r w:rsidR="00F359F0" w:rsidRPr="00F359F0" w:rsidDel="00E25B0F">
          <w:rPr>
            <w:rFonts w:ascii="Arial" w:hAnsi="Arial"/>
            <w:sz w:val="24"/>
          </w:rPr>
          <w:delText>The reactor shall be designed and manufactured in order to withstand a constant acceleration of at least 1g in all directions</w:delText>
        </w:r>
        <w:r w:rsidR="00D6497A" w:rsidDel="00E25B0F">
          <w:rPr>
            <w:rFonts w:ascii="Arial" w:hAnsi="Arial"/>
            <w:sz w:val="24"/>
          </w:rPr>
          <w:delText xml:space="preserve"> during transport</w:delText>
        </w:r>
        <w:r w:rsidR="00F359F0" w:rsidRPr="00F359F0" w:rsidDel="00E25B0F">
          <w:rPr>
            <w:rFonts w:ascii="Arial" w:hAnsi="Arial"/>
            <w:sz w:val="24"/>
          </w:rPr>
          <w:delText>, additionally to gravity, without any damage.</w:delText>
        </w:r>
      </w:del>
    </w:p>
    <w:p w:rsidR="00857C6D" w:rsidRPr="002A6011" w:rsidDel="00E25B0F" w:rsidRDefault="00857C6D">
      <w:pPr>
        <w:ind w:left="1418"/>
        <w:jc w:val="both"/>
        <w:rPr>
          <w:del w:id="119" w:author="Καρμίρης Αγγελος" w:date="2020-01-03T10:38:00Z"/>
          <w:rFonts w:ascii="Arial" w:hAnsi="Arial"/>
          <w:sz w:val="24"/>
        </w:rPr>
      </w:pPr>
    </w:p>
    <w:p w:rsidR="00857C6D" w:rsidRPr="002A6011" w:rsidDel="00E25B0F" w:rsidRDefault="00857C6D">
      <w:pPr>
        <w:ind w:left="1418" w:hanging="709"/>
        <w:jc w:val="both"/>
        <w:rPr>
          <w:del w:id="120" w:author="Καρμίρης Αγγελος" w:date="2020-01-03T10:38:00Z"/>
          <w:rFonts w:ascii="Arial" w:hAnsi="Arial"/>
          <w:b/>
          <w:sz w:val="24"/>
          <w:u w:val="single"/>
        </w:rPr>
      </w:pPr>
      <w:del w:id="121" w:author="Καρμίρης Αγγελος" w:date="2020-01-03T10:38:00Z">
        <w:r w:rsidRPr="002A6011" w:rsidDel="00E25B0F">
          <w:rPr>
            <w:rFonts w:ascii="Arial" w:hAnsi="Arial"/>
            <w:b/>
            <w:sz w:val="24"/>
          </w:rPr>
          <w:delText>3.</w:delText>
        </w:r>
        <w:r w:rsidRPr="002A6011" w:rsidDel="00E25B0F">
          <w:rPr>
            <w:rFonts w:ascii="Arial" w:hAnsi="Arial"/>
            <w:b/>
            <w:sz w:val="24"/>
          </w:rPr>
          <w:tab/>
        </w:r>
        <w:r w:rsidRPr="002A6011" w:rsidDel="00E25B0F">
          <w:rPr>
            <w:rFonts w:ascii="Arial" w:hAnsi="Arial"/>
            <w:b/>
            <w:sz w:val="24"/>
            <w:u w:val="single"/>
          </w:rPr>
          <w:delText>Temperature Rise Limits</w:delText>
        </w:r>
      </w:del>
    </w:p>
    <w:p w:rsidR="00857C6D" w:rsidRPr="002A6011" w:rsidDel="00E25B0F" w:rsidRDefault="00857C6D">
      <w:pPr>
        <w:ind w:left="1418" w:hanging="709"/>
        <w:jc w:val="both"/>
        <w:rPr>
          <w:del w:id="122" w:author="Καρμίρης Αγγελος" w:date="2020-01-03T10:38:00Z"/>
          <w:rFonts w:ascii="Arial" w:hAnsi="Arial"/>
          <w:sz w:val="16"/>
        </w:rPr>
      </w:pPr>
    </w:p>
    <w:p w:rsidR="00857C6D" w:rsidRPr="002A6011" w:rsidDel="00E25B0F" w:rsidRDefault="00857C6D">
      <w:pPr>
        <w:ind w:left="1418" w:hanging="709"/>
        <w:jc w:val="both"/>
        <w:rPr>
          <w:del w:id="123" w:author="Καρμίρης Αγγελος" w:date="2020-01-03T10:38:00Z"/>
          <w:rFonts w:ascii="Arial" w:hAnsi="Arial"/>
          <w:sz w:val="24"/>
        </w:rPr>
      </w:pPr>
      <w:del w:id="124" w:author="Καρμίρης Αγγελος" w:date="2020-01-03T10:38:00Z">
        <w:r w:rsidRPr="002A6011" w:rsidDel="00E25B0F">
          <w:rPr>
            <w:rFonts w:ascii="Arial" w:hAnsi="Arial"/>
            <w:sz w:val="24"/>
          </w:rPr>
          <w:tab/>
          <w:delText xml:space="preserve">The following temperature rise limits for continuous operation concerning </w:delText>
        </w:r>
        <w:r w:rsidR="00BF40CB" w:rsidRPr="002A6011" w:rsidDel="00E25B0F">
          <w:rPr>
            <w:rFonts w:ascii="Arial" w:hAnsi="Arial"/>
            <w:sz w:val="24"/>
          </w:rPr>
          <w:delText xml:space="preserve">the </w:delText>
        </w:r>
        <w:r w:rsidRPr="002A6011" w:rsidDel="00E25B0F">
          <w:rPr>
            <w:rFonts w:ascii="Arial" w:hAnsi="Arial"/>
            <w:sz w:val="24"/>
          </w:rPr>
          <w:delText>winding shall be observed:</w:delText>
        </w:r>
      </w:del>
    </w:p>
    <w:p w:rsidR="00857C6D" w:rsidRPr="002A6011" w:rsidDel="00E25B0F" w:rsidRDefault="00857C6D">
      <w:pPr>
        <w:ind w:left="1418" w:hanging="709"/>
        <w:jc w:val="both"/>
        <w:rPr>
          <w:del w:id="125" w:author="Καρμίρης Αγγελος" w:date="2020-01-03T10:38:00Z"/>
          <w:rFonts w:ascii="Arial" w:hAnsi="Arial"/>
          <w:sz w:val="24"/>
        </w:rPr>
      </w:pPr>
    </w:p>
    <w:p w:rsidR="00857C6D" w:rsidDel="00E25B0F" w:rsidRDefault="00857C6D" w:rsidP="00152769">
      <w:pPr>
        <w:ind w:left="1418" w:hanging="709"/>
        <w:jc w:val="both"/>
        <w:rPr>
          <w:del w:id="126" w:author="Καρμίρης Αγγελος" w:date="2020-01-03T10:38:00Z"/>
          <w:rFonts w:ascii="Arial" w:hAnsi="Arial"/>
          <w:sz w:val="24"/>
        </w:rPr>
      </w:pPr>
      <w:del w:id="127" w:author="Καρμίρης Αγγελος" w:date="2020-01-03T10:38:00Z">
        <w:r w:rsidRPr="002A6011" w:rsidDel="00E25B0F">
          <w:rPr>
            <w:rFonts w:ascii="Arial" w:hAnsi="Arial"/>
            <w:sz w:val="24"/>
          </w:rPr>
          <w:tab/>
          <w:delText>-</w:delText>
        </w:r>
        <w:r w:rsidRPr="002A6011" w:rsidDel="00E25B0F">
          <w:rPr>
            <w:rFonts w:ascii="Arial" w:hAnsi="Arial"/>
            <w:sz w:val="24"/>
          </w:rPr>
          <w:tab/>
          <w:delText>Average</w:delText>
        </w:r>
        <w:r w:rsidR="00CA06C3" w:rsidRPr="00CA06C3" w:rsidDel="00E25B0F">
          <w:rPr>
            <w:rFonts w:ascii="Arial" w:hAnsi="Arial"/>
            <w:sz w:val="24"/>
          </w:rPr>
          <w:delText xml:space="preserve"> </w:delText>
        </w:r>
        <w:r w:rsidR="00CA06C3" w:rsidRPr="002A6011" w:rsidDel="00E25B0F">
          <w:rPr>
            <w:rFonts w:ascii="Arial" w:hAnsi="Arial"/>
            <w:sz w:val="24"/>
          </w:rPr>
          <w:delText>winding</w:delText>
        </w:r>
        <w:r w:rsidRPr="002A6011" w:rsidDel="00E25B0F">
          <w:rPr>
            <w:rFonts w:ascii="Arial" w:hAnsi="Arial"/>
            <w:sz w:val="24"/>
          </w:rPr>
          <w:delText xml:space="preserve"> </w:delText>
        </w:r>
        <w:r w:rsidR="00BF40CB" w:rsidRPr="002A6011" w:rsidDel="00E25B0F">
          <w:rPr>
            <w:rFonts w:ascii="Arial" w:hAnsi="Arial"/>
            <w:sz w:val="24"/>
          </w:rPr>
          <w:delText>temperature rise</w:delText>
        </w:r>
        <w:r w:rsidR="00BF40CB" w:rsidRPr="002A6011" w:rsidDel="00E25B0F">
          <w:rPr>
            <w:rFonts w:ascii="Arial" w:hAnsi="Arial"/>
            <w:sz w:val="24"/>
          </w:rPr>
          <w:tab/>
        </w:r>
        <w:r w:rsidR="00BF40CB" w:rsidRPr="002A6011" w:rsidDel="00E25B0F">
          <w:rPr>
            <w:rFonts w:ascii="Arial" w:hAnsi="Arial"/>
            <w:sz w:val="24"/>
          </w:rPr>
          <w:tab/>
          <w:delText xml:space="preserve">     </w:delText>
        </w:r>
        <w:r w:rsidRPr="002A6011" w:rsidDel="00E25B0F">
          <w:rPr>
            <w:rFonts w:ascii="Arial" w:hAnsi="Arial"/>
            <w:sz w:val="24"/>
          </w:rPr>
          <w:delText>:</w:delText>
        </w:r>
        <w:r w:rsidR="00BF40CB" w:rsidRPr="002A6011" w:rsidDel="00E25B0F">
          <w:rPr>
            <w:rFonts w:ascii="Arial" w:hAnsi="Arial"/>
            <w:sz w:val="24"/>
          </w:rPr>
          <w:tab/>
        </w:r>
        <w:r w:rsidRPr="002A6011" w:rsidDel="00E25B0F">
          <w:rPr>
            <w:rFonts w:ascii="Arial" w:hAnsi="Arial"/>
            <w:sz w:val="24"/>
          </w:rPr>
          <w:delText>65</w:delText>
        </w:r>
        <w:r w:rsidR="00C32CC4" w:rsidDel="00E25B0F">
          <w:rPr>
            <w:rFonts w:ascii="Arial" w:hAnsi="Arial"/>
            <w:sz w:val="24"/>
          </w:rPr>
          <w:delText xml:space="preserve"> K</w:delText>
        </w:r>
      </w:del>
    </w:p>
    <w:p w:rsidR="00C32CC4" w:rsidRPr="002A6011" w:rsidDel="00E25B0F" w:rsidRDefault="00C32CC4" w:rsidP="00C83CDB">
      <w:pPr>
        <w:ind w:left="1418" w:hanging="709"/>
        <w:jc w:val="both"/>
        <w:rPr>
          <w:del w:id="128" w:author="Καρμίρης Αγγελος" w:date="2020-01-03T10:38:00Z"/>
          <w:rFonts w:ascii="Arial" w:hAnsi="Arial"/>
          <w:sz w:val="24"/>
        </w:rPr>
      </w:pPr>
      <w:del w:id="129" w:author="Καρμίρης Αγγελος" w:date="2020-01-03T10:38:00Z">
        <w:r w:rsidDel="00E25B0F">
          <w:rPr>
            <w:rFonts w:ascii="Arial" w:hAnsi="Arial"/>
            <w:sz w:val="24"/>
          </w:rPr>
          <w:tab/>
          <w:delText>-</w:delText>
        </w:r>
        <w:r w:rsidDel="00E25B0F">
          <w:rPr>
            <w:rFonts w:ascii="Arial" w:hAnsi="Arial"/>
            <w:sz w:val="24"/>
          </w:rPr>
          <w:tab/>
          <w:delText>Hot-spot winding temperature</w:delText>
        </w:r>
        <w:r w:rsidR="00CA06C3" w:rsidDel="00E25B0F">
          <w:rPr>
            <w:rFonts w:ascii="Arial" w:hAnsi="Arial"/>
            <w:sz w:val="24"/>
          </w:rPr>
          <w:delText xml:space="preserve"> rise</w:delText>
        </w:r>
        <w:r w:rsidDel="00E25B0F">
          <w:rPr>
            <w:rFonts w:ascii="Arial" w:hAnsi="Arial"/>
            <w:sz w:val="24"/>
          </w:rPr>
          <w:tab/>
          <w:delText xml:space="preserve">     :</w:delText>
        </w:r>
        <w:r w:rsidDel="00E25B0F">
          <w:rPr>
            <w:rFonts w:ascii="Arial" w:hAnsi="Arial"/>
            <w:sz w:val="24"/>
          </w:rPr>
          <w:tab/>
          <w:delText>78 K</w:delText>
        </w:r>
      </w:del>
    </w:p>
    <w:p w:rsidR="00857C6D" w:rsidRPr="002A6011" w:rsidDel="00E25B0F" w:rsidRDefault="00554957" w:rsidP="00152769">
      <w:pPr>
        <w:ind w:left="1418" w:hanging="709"/>
        <w:jc w:val="both"/>
        <w:rPr>
          <w:del w:id="130" w:author="Καρμίρης Αγγελος" w:date="2020-01-03T10:38:00Z"/>
          <w:rFonts w:ascii="Arial" w:hAnsi="Arial"/>
          <w:sz w:val="24"/>
        </w:rPr>
      </w:pPr>
      <w:del w:id="131" w:author="Καρμίρης Αγγελος" w:date="2020-01-03T10:38:00Z">
        <w:r w:rsidRPr="002A6011" w:rsidDel="00E25B0F">
          <w:rPr>
            <w:rFonts w:ascii="Arial" w:hAnsi="Arial"/>
            <w:sz w:val="24"/>
          </w:rPr>
          <w:tab/>
          <w:delText>-</w:delText>
        </w:r>
        <w:r w:rsidRPr="002A6011" w:rsidDel="00E25B0F">
          <w:rPr>
            <w:rFonts w:ascii="Arial" w:hAnsi="Arial"/>
            <w:sz w:val="24"/>
          </w:rPr>
          <w:tab/>
        </w:r>
        <w:r w:rsidR="00671BCB" w:rsidRPr="002A6011" w:rsidDel="00E25B0F">
          <w:rPr>
            <w:rFonts w:ascii="Arial" w:hAnsi="Arial"/>
            <w:sz w:val="24"/>
          </w:rPr>
          <w:delText>T</w:delText>
        </w:r>
        <w:r w:rsidR="00857C6D" w:rsidRPr="002A6011" w:rsidDel="00E25B0F">
          <w:rPr>
            <w:rFonts w:ascii="Arial" w:hAnsi="Arial"/>
            <w:sz w:val="24"/>
          </w:rPr>
          <w:delText xml:space="preserve">op oil </w:delText>
        </w:r>
        <w:r w:rsidR="00CA06C3" w:rsidDel="00E25B0F">
          <w:rPr>
            <w:rFonts w:ascii="Arial" w:hAnsi="Arial"/>
            <w:sz w:val="24"/>
          </w:rPr>
          <w:delText>temperature rise</w:delText>
        </w:r>
        <w:r w:rsidR="00CA06C3" w:rsidDel="00E25B0F">
          <w:rPr>
            <w:rFonts w:ascii="Arial" w:hAnsi="Arial"/>
            <w:sz w:val="24"/>
          </w:rPr>
          <w:tab/>
        </w:r>
        <w:r w:rsidRPr="002A6011" w:rsidDel="00E25B0F">
          <w:rPr>
            <w:rFonts w:ascii="Arial" w:hAnsi="Arial"/>
            <w:sz w:val="24"/>
          </w:rPr>
          <w:tab/>
        </w:r>
        <w:r w:rsidRPr="002A6011" w:rsidDel="00E25B0F">
          <w:rPr>
            <w:rFonts w:ascii="Arial" w:hAnsi="Arial"/>
            <w:sz w:val="24"/>
          </w:rPr>
          <w:tab/>
          <w:delText xml:space="preserve">     </w:delText>
        </w:r>
        <w:r w:rsidR="00857C6D" w:rsidRPr="002A6011" w:rsidDel="00E25B0F">
          <w:rPr>
            <w:rFonts w:ascii="Arial" w:hAnsi="Arial"/>
            <w:sz w:val="24"/>
          </w:rPr>
          <w:delText>:</w:delText>
        </w:r>
        <w:r w:rsidR="00857C6D" w:rsidRPr="002A6011" w:rsidDel="00E25B0F">
          <w:rPr>
            <w:rFonts w:ascii="Arial" w:hAnsi="Arial"/>
            <w:sz w:val="24"/>
          </w:rPr>
          <w:tab/>
          <w:delText>60</w:delText>
        </w:r>
        <w:r w:rsidR="00C32CC4" w:rsidDel="00E25B0F">
          <w:rPr>
            <w:rFonts w:ascii="Arial" w:hAnsi="Arial"/>
            <w:sz w:val="24"/>
          </w:rPr>
          <w:delText xml:space="preserve"> K</w:delText>
        </w:r>
        <w:r w:rsidR="001C0DD3" w:rsidRPr="002A6011" w:rsidDel="00E25B0F">
          <w:rPr>
            <w:rFonts w:ascii="Arial" w:hAnsi="Arial"/>
            <w:sz w:val="24"/>
          </w:rPr>
          <w:tab/>
        </w:r>
      </w:del>
    </w:p>
    <w:p w:rsidR="001C0DD3" w:rsidRPr="002A6011" w:rsidDel="00E25B0F" w:rsidRDefault="001C0DD3">
      <w:pPr>
        <w:ind w:left="1418" w:hanging="709"/>
        <w:jc w:val="both"/>
        <w:rPr>
          <w:del w:id="132" w:author="Καρμίρης Αγγελος" w:date="2020-01-03T10:38:00Z"/>
          <w:rFonts w:ascii="Arial" w:hAnsi="Arial"/>
          <w:sz w:val="24"/>
        </w:rPr>
      </w:pPr>
    </w:p>
    <w:p w:rsidR="00857C6D" w:rsidRPr="002A6011" w:rsidDel="00E25B0F" w:rsidRDefault="00857C6D">
      <w:pPr>
        <w:ind w:left="1418" w:hanging="709"/>
        <w:jc w:val="both"/>
        <w:rPr>
          <w:del w:id="133" w:author="Καρμίρης Αγγελος" w:date="2020-01-03T10:38:00Z"/>
          <w:rFonts w:ascii="Arial" w:hAnsi="Arial"/>
          <w:b/>
          <w:sz w:val="24"/>
        </w:rPr>
      </w:pPr>
      <w:del w:id="134" w:author="Καρμίρης Αγγελος" w:date="2020-01-03T10:38:00Z">
        <w:r w:rsidRPr="002A6011" w:rsidDel="00E25B0F">
          <w:rPr>
            <w:rFonts w:ascii="Arial" w:hAnsi="Arial"/>
            <w:b/>
            <w:sz w:val="24"/>
          </w:rPr>
          <w:delText>4.</w:delText>
        </w:r>
        <w:r w:rsidRPr="002A6011" w:rsidDel="00E25B0F">
          <w:rPr>
            <w:rFonts w:ascii="Arial" w:hAnsi="Arial"/>
            <w:b/>
            <w:sz w:val="24"/>
          </w:rPr>
          <w:tab/>
        </w:r>
        <w:r w:rsidRPr="002A6011" w:rsidDel="00E25B0F">
          <w:rPr>
            <w:rFonts w:ascii="Arial" w:hAnsi="Arial"/>
            <w:b/>
            <w:sz w:val="24"/>
            <w:u w:val="single"/>
          </w:rPr>
          <w:delText>Zero-Sequence Reactance</w:delText>
        </w:r>
      </w:del>
    </w:p>
    <w:p w:rsidR="00857C6D" w:rsidRPr="002A6011" w:rsidDel="00E25B0F" w:rsidRDefault="00857C6D">
      <w:pPr>
        <w:ind w:left="1418" w:hanging="709"/>
        <w:jc w:val="both"/>
        <w:rPr>
          <w:del w:id="135" w:author="Καρμίρης Αγγελος" w:date="2020-01-03T10:38:00Z"/>
          <w:rFonts w:ascii="Arial" w:hAnsi="Arial"/>
          <w:sz w:val="16"/>
        </w:rPr>
      </w:pPr>
    </w:p>
    <w:p w:rsidR="00857C6D" w:rsidRPr="002A6011" w:rsidDel="00E25B0F" w:rsidRDefault="00857C6D">
      <w:pPr>
        <w:ind w:left="1418" w:hanging="709"/>
        <w:jc w:val="both"/>
        <w:rPr>
          <w:del w:id="136" w:author="Καρμίρης Αγγελος" w:date="2020-01-03T10:38:00Z"/>
          <w:rFonts w:ascii="Arial" w:hAnsi="Arial"/>
          <w:sz w:val="24"/>
        </w:rPr>
      </w:pPr>
      <w:del w:id="137" w:author="Καρμίρης Αγγελος" w:date="2020-01-03T10:38:00Z">
        <w:r w:rsidRPr="002A6011" w:rsidDel="00E25B0F">
          <w:rPr>
            <w:rFonts w:ascii="Arial" w:hAnsi="Arial"/>
            <w:sz w:val="24"/>
          </w:rPr>
          <w:tab/>
          <w:delText>The ratio of the zero-sequence to th</w:delText>
        </w:r>
        <w:r w:rsidR="00C4454B" w:rsidRPr="002A6011" w:rsidDel="00E25B0F">
          <w:rPr>
            <w:rFonts w:ascii="Arial" w:hAnsi="Arial"/>
            <w:sz w:val="24"/>
          </w:rPr>
          <w:delText>e positive-sequence reactance (X</w:delText>
        </w:r>
        <w:r w:rsidRPr="002A6011" w:rsidDel="00E25B0F">
          <w:rPr>
            <w:rFonts w:ascii="Arial" w:hAnsi="Arial"/>
            <w:sz w:val="24"/>
            <w:vertAlign w:val="subscript"/>
          </w:rPr>
          <w:delText>0</w:delText>
        </w:r>
        <w:r w:rsidR="00C4454B" w:rsidRPr="002A6011" w:rsidDel="00E25B0F">
          <w:rPr>
            <w:rFonts w:ascii="Arial" w:hAnsi="Arial"/>
            <w:sz w:val="24"/>
          </w:rPr>
          <w:delText>/X</w:delText>
        </w:r>
        <w:r w:rsidR="00714343" w:rsidRPr="00152769" w:rsidDel="00E25B0F">
          <w:rPr>
            <w:rFonts w:ascii="Arial" w:hAnsi="Arial"/>
            <w:sz w:val="24"/>
            <w:vertAlign w:val="subscript"/>
          </w:rPr>
          <w:delText>+</w:delText>
        </w:r>
        <w:r w:rsidRPr="002A6011" w:rsidDel="00E25B0F">
          <w:rPr>
            <w:rFonts w:ascii="Arial" w:hAnsi="Arial"/>
            <w:sz w:val="24"/>
          </w:rPr>
          <w:delText>) of the subject thr</w:delText>
        </w:r>
        <w:r w:rsidR="00651BB0" w:rsidRPr="002A6011" w:rsidDel="00E25B0F">
          <w:rPr>
            <w:rFonts w:ascii="Arial" w:hAnsi="Arial"/>
            <w:sz w:val="24"/>
          </w:rPr>
          <w:delText xml:space="preserve">ee-phase reactor units shall </w:delText>
        </w:r>
        <w:r w:rsidR="00352232" w:rsidRPr="002A6011" w:rsidDel="00E25B0F">
          <w:rPr>
            <w:rFonts w:ascii="Arial" w:hAnsi="Arial"/>
            <w:sz w:val="24"/>
          </w:rPr>
          <w:delText xml:space="preserve">lie between </w:delText>
        </w:r>
        <w:r w:rsidR="00651BB0" w:rsidRPr="002A6011" w:rsidDel="00E25B0F">
          <w:rPr>
            <w:rFonts w:ascii="Arial" w:hAnsi="Arial"/>
            <w:sz w:val="24"/>
          </w:rPr>
          <w:delText>0.95</w:delText>
        </w:r>
        <w:r w:rsidR="001C0DD3" w:rsidRPr="002A6011" w:rsidDel="00E25B0F">
          <w:rPr>
            <w:rFonts w:ascii="Arial" w:hAnsi="Arial"/>
            <w:sz w:val="24"/>
          </w:rPr>
          <w:delText xml:space="preserve"> and</w:delText>
        </w:r>
        <w:r w:rsidRPr="002A6011" w:rsidDel="00E25B0F">
          <w:rPr>
            <w:rFonts w:ascii="Arial" w:hAnsi="Arial"/>
            <w:sz w:val="24"/>
          </w:rPr>
          <w:delText xml:space="preserve"> 1.0.</w:delText>
        </w:r>
      </w:del>
    </w:p>
    <w:p w:rsidR="00352232" w:rsidRPr="002A6011" w:rsidDel="00E25B0F" w:rsidRDefault="00352232">
      <w:pPr>
        <w:ind w:left="1418" w:hanging="709"/>
        <w:jc w:val="both"/>
        <w:rPr>
          <w:del w:id="138" w:author="Καρμίρης Αγγελος" w:date="2020-01-03T10:38:00Z"/>
          <w:rFonts w:ascii="Arial" w:hAnsi="Arial"/>
          <w:sz w:val="24"/>
        </w:rPr>
      </w:pPr>
    </w:p>
    <w:p w:rsidR="00857C6D" w:rsidRPr="002A6011" w:rsidDel="00E25B0F" w:rsidRDefault="00857C6D">
      <w:pPr>
        <w:ind w:left="1418" w:hanging="709"/>
        <w:jc w:val="both"/>
        <w:rPr>
          <w:del w:id="139" w:author="Καρμίρης Αγγελος" w:date="2020-01-03T10:38:00Z"/>
          <w:rFonts w:ascii="Arial" w:hAnsi="Arial"/>
          <w:sz w:val="24"/>
        </w:rPr>
      </w:pPr>
      <w:del w:id="140" w:author="Καρμίρης Αγγελος" w:date="2020-01-03T10:38:00Z">
        <w:r w:rsidRPr="002A6011" w:rsidDel="00E25B0F">
          <w:rPr>
            <w:rFonts w:ascii="Arial" w:hAnsi="Arial"/>
            <w:b/>
            <w:sz w:val="24"/>
          </w:rPr>
          <w:delText>5.</w:delText>
        </w:r>
        <w:r w:rsidRPr="002A6011" w:rsidDel="00E25B0F">
          <w:rPr>
            <w:rFonts w:ascii="Arial" w:hAnsi="Arial"/>
            <w:b/>
            <w:sz w:val="24"/>
          </w:rPr>
          <w:tab/>
        </w:r>
        <w:r w:rsidRPr="002A6011" w:rsidDel="00E25B0F">
          <w:rPr>
            <w:rFonts w:ascii="Arial" w:hAnsi="Arial"/>
            <w:b/>
            <w:sz w:val="24"/>
            <w:u w:val="single"/>
          </w:rPr>
          <w:delText>Connection of Windings</w:delText>
        </w:r>
      </w:del>
    </w:p>
    <w:p w:rsidR="00857C6D" w:rsidRPr="002A6011" w:rsidDel="00E25B0F" w:rsidRDefault="00857C6D">
      <w:pPr>
        <w:ind w:left="1418" w:hanging="709"/>
        <w:jc w:val="both"/>
        <w:rPr>
          <w:del w:id="141" w:author="Καρμίρης Αγγελος" w:date="2020-01-03T10:38:00Z"/>
          <w:rFonts w:ascii="Arial" w:hAnsi="Arial"/>
          <w:sz w:val="16"/>
        </w:rPr>
      </w:pPr>
    </w:p>
    <w:p w:rsidR="00857C6D" w:rsidRPr="002A6011" w:rsidDel="00E25B0F" w:rsidRDefault="00857C6D">
      <w:pPr>
        <w:ind w:left="1418" w:hanging="709"/>
        <w:jc w:val="both"/>
        <w:rPr>
          <w:del w:id="142" w:author="Καρμίρης Αγγελος" w:date="2020-01-03T10:38:00Z"/>
          <w:rFonts w:ascii="Arial" w:hAnsi="Arial"/>
          <w:sz w:val="24"/>
        </w:rPr>
      </w:pPr>
      <w:del w:id="143" w:author="Καρμίρης Αγγελος" w:date="2020-01-03T10:38:00Z">
        <w:r w:rsidRPr="002A6011" w:rsidDel="00E25B0F">
          <w:rPr>
            <w:rFonts w:ascii="Arial" w:hAnsi="Arial"/>
            <w:sz w:val="24"/>
          </w:rPr>
          <w:tab/>
          <w:delText>The reactor shall constitute a three-phase unit, star-connected, with its neutral connected directly to ground.</w:delText>
        </w:r>
      </w:del>
    </w:p>
    <w:p w:rsidR="00857C6D" w:rsidRPr="002A6011" w:rsidDel="00E25B0F" w:rsidRDefault="00857C6D">
      <w:pPr>
        <w:ind w:left="1418" w:hanging="709"/>
        <w:jc w:val="both"/>
        <w:rPr>
          <w:del w:id="144" w:author="Καρμίρης Αγγελος" w:date="2020-01-03T10:38:00Z"/>
          <w:rFonts w:ascii="Arial" w:hAnsi="Arial"/>
          <w:sz w:val="24"/>
        </w:rPr>
      </w:pPr>
    </w:p>
    <w:p w:rsidR="00857C6D" w:rsidRPr="002A6011" w:rsidDel="00E25B0F" w:rsidRDefault="00857C6D">
      <w:pPr>
        <w:ind w:left="1418" w:hanging="709"/>
        <w:jc w:val="both"/>
        <w:rPr>
          <w:del w:id="145" w:author="Καρμίρης Αγγελος" w:date="2020-01-03T10:38:00Z"/>
          <w:rFonts w:ascii="Arial" w:hAnsi="Arial"/>
          <w:sz w:val="24"/>
        </w:rPr>
      </w:pPr>
      <w:del w:id="146" w:author="Καρμίρης Αγγελος" w:date="2020-01-03T10:38:00Z">
        <w:r w:rsidRPr="002A6011" w:rsidDel="00E25B0F">
          <w:rPr>
            <w:rFonts w:ascii="Arial" w:hAnsi="Arial"/>
            <w:b/>
            <w:sz w:val="24"/>
          </w:rPr>
          <w:delText>6.</w:delText>
        </w:r>
        <w:r w:rsidRPr="002A6011" w:rsidDel="00E25B0F">
          <w:rPr>
            <w:rFonts w:ascii="Arial" w:hAnsi="Arial"/>
            <w:b/>
            <w:sz w:val="24"/>
          </w:rPr>
          <w:tab/>
        </w:r>
        <w:r w:rsidRPr="002A6011" w:rsidDel="00E25B0F">
          <w:rPr>
            <w:rFonts w:ascii="Arial" w:hAnsi="Arial"/>
            <w:b/>
            <w:sz w:val="24"/>
            <w:u w:val="single"/>
          </w:rPr>
          <w:delText>System Switching Over-Voltages</w:delText>
        </w:r>
      </w:del>
    </w:p>
    <w:p w:rsidR="00857C6D" w:rsidRPr="002A6011" w:rsidDel="00E25B0F" w:rsidRDefault="00857C6D">
      <w:pPr>
        <w:ind w:left="1418" w:hanging="709"/>
        <w:jc w:val="both"/>
        <w:rPr>
          <w:del w:id="147" w:author="Καρμίρης Αγγελος" w:date="2020-01-03T10:38:00Z"/>
          <w:rFonts w:ascii="Arial" w:hAnsi="Arial"/>
          <w:sz w:val="16"/>
        </w:rPr>
      </w:pPr>
    </w:p>
    <w:p w:rsidR="00857C6D" w:rsidRPr="002A6011" w:rsidDel="00E25B0F" w:rsidRDefault="00857C6D">
      <w:pPr>
        <w:ind w:left="1418" w:hanging="709"/>
        <w:jc w:val="both"/>
        <w:rPr>
          <w:del w:id="148" w:author="Καρμίρης Αγγελος" w:date="2020-01-03T10:38:00Z"/>
          <w:rFonts w:ascii="Arial" w:hAnsi="Arial"/>
          <w:sz w:val="24"/>
        </w:rPr>
      </w:pPr>
      <w:del w:id="149" w:author="Καρμίρης Αγγελος" w:date="2020-01-03T10:38:00Z">
        <w:r w:rsidRPr="002A6011" w:rsidDel="00E25B0F">
          <w:rPr>
            <w:rFonts w:ascii="Arial" w:hAnsi="Arial"/>
            <w:sz w:val="24"/>
          </w:rPr>
          <w:tab/>
          <w:delText>The subject reactors may be connected at the end of long submarine cable lines for the purpose of compensating their reactive power requirements. In this case the reactors may be subjected to switching over-voltages of a maximum amplitude of 3 p.u. (1 p.u. = 170/</w:delText>
        </w:r>
        <w:r w:rsidRPr="002A6011" w:rsidDel="00E25B0F">
          <w:rPr>
            <w:rFonts w:ascii="Arial" w:hAnsi="Arial"/>
            <w:position w:val="-6"/>
            <w:sz w:val="24"/>
          </w:rPr>
          <w:object w:dxaOrig="3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7.25pt" o:ole="">
              <v:imagedata r:id="rId8" o:title=""/>
            </v:shape>
            <o:OLEObject Type="Embed" ProgID="Equation.2" ShapeID="_x0000_i1025" DrawAspect="Content" ObjectID="_1639553074" r:id="rId9"/>
          </w:object>
        </w:r>
        <w:r w:rsidRPr="002A6011" w:rsidDel="00E25B0F">
          <w:rPr>
            <w:rFonts w:ascii="Arial" w:hAnsi="Arial"/>
            <w:sz w:val="24"/>
          </w:rPr>
          <w:delText>).</w:delText>
        </w:r>
      </w:del>
    </w:p>
    <w:p w:rsidR="00352232" w:rsidRPr="002A6011" w:rsidDel="00E25B0F" w:rsidRDefault="00352232">
      <w:pPr>
        <w:ind w:left="1418" w:hanging="709"/>
        <w:jc w:val="both"/>
        <w:rPr>
          <w:del w:id="150" w:author="Καρμίρης Αγγελος" w:date="2020-01-03T10:38:00Z"/>
          <w:rFonts w:ascii="Arial" w:hAnsi="Arial"/>
          <w:sz w:val="24"/>
        </w:rPr>
      </w:pPr>
    </w:p>
    <w:p w:rsidR="00857C6D" w:rsidRPr="002A6011" w:rsidDel="00E25B0F" w:rsidRDefault="00857C6D">
      <w:pPr>
        <w:ind w:left="1418" w:hanging="709"/>
        <w:jc w:val="both"/>
        <w:rPr>
          <w:del w:id="151" w:author="Καρμίρης Αγγελος" w:date="2020-01-03T10:38:00Z"/>
          <w:rFonts w:ascii="Arial" w:hAnsi="Arial"/>
          <w:b/>
          <w:sz w:val="24"/>
        </w:rPr>
      </w:pPr>
      <w:del w:id="152" w:author="Καρμίρης Αγγελος" w:date="2020-01-03T10:38:00Z">
        <w:r w:rsidRPr="002A6011" w:rsidDel="00E25B0F">
          <w:rPr>
            <w:rFonts w:ascii="Arial" w:hAnsi="Arial"/>
            <w:b/>
            <w:sz w:val="24"/>
          </w:rPr>
          <w:delText>7.</w:delText>
        </w:r>
        <w:r w:rsidRPr="002A6011" w:rsidDel="00E25B0F">
          <w:rPr>
            <w:rFonts w:ascii="Arial" w:hAnsi="Arial"/>
            <w:b/>
            <w:sz w:val="24"/>
          </w:rPr>
          <w:tab/>
        </w:r>
        <w:r w:rsidRPr="002A6011" w:rsidDel="00E25B0F">
          <w:rPr>
            <w:rFonts w:ascii="Arial" w:hAnsi="Arial"/>
            <w:b/>
            <w:sz w:val="24"/>
            <w:u w:val="single"/>
          </w:rPr>
          <w:delText>Harmonics</w:delText>
        </w:r>
      </w:del>
    </w:p>
    <w:p w:rsidR="00857C6D" w:rsidRPr="002A6011" w:rsidDel="00E25B0F" w:rsidRDefault="00857C6D">
      <w:pPr>
        <w:ind w:left="1418" w:hanging="709"/>
        <w:jc w:val="both"/>
        <w:rPr>
          <w:del w:id="153" w:author="Καρμίρης Αγγελος" w:date="2020-01-03T10:38:00Z"/>
          <w:rFonts w:ascii="Arial" w:hAnsi="Arial"/>
          <w:sz w:val="16"/>
        </w:rPr>
      </w:pPr>
    </w:p>
    <w:p w:rsidR="00857C6D" w:rsidRPr="002A6011" w:rsidDel="00E25B0F" w:rsidRDefault="00857C6D">
      <w:pPr>
        <w:ind w:left="1418" w:hanging="709"/>
        <w:jc w:val="both"/>
        <w:rPr>
          <w:del w:id="154" w:author="Καρμίρης Αγγελος" w:date="2020-01-03T10:38:00Z"/>
          <w:rFonts w:ascii="Arial" w:hAnsi="Arial"/>
          <w:sz w:val="24"/>
        </w:rPr>
      </w:pPr>
      <w:del w:id="155" w:author="Καρμίρης Αγγελος" w:date="2020-01-03T10:38:00Z">
        <w:r w:rsidRPr="002A6011" w:rsidDel="00E25B0F">
          <w:rPr>
            <w:rFonts w:ascii="Arial" w:hAnsi="Arial"/>
            <w:sz w:val="24"/>
          </w:rPr>
          <w:tab/>
          <w:delText>The maximum allowable crest value of the third harmonic component of the reactor current shall be 3% of the crest value of the fundamental, when the reactor is energized at rated voltage with a sinusoidal wave form.</w:delText>
        </w:r>
      </w:del>
    </w:p>
    <w:p w:rsidR="00857C6D" w:rsidRPr="002A6011" w:rsidDel="00E25B0F" w:rsidRDefault="00857C6D">
      <w:pPr>
        <w:ind w:left="1418" w:hanging="709"/>
        <w:jc w:val="both"/>
        <w:rPr>
          <w:del w:id="156" w:author="Καρμίρης Αγγελος" w:date="2020-01-03T10:38:00Z"/>
          <w:rFonts w:ascii="Arial" w:hAnsi="Arial"/>
          <w:sz w:val="24"/>
        </w:rPr>
      </w:pPr>
    </w:p>
    <w:p w:rsidR="00857C6D" w:rsidRPr="002A6011" w:rsidDel="00E25B0F" w:rsidRDefault="00857C6D">
      <w:pPr>
        <w:ind w:left="1418" w:hanging="709"/>
        <w:jc w:val="both"/>
        <w:rPr>
          <w:del w:id="157" w:author="Καρμίρης Αγγελος" w:date="2020-01-03T10:38:00Z"/>
          <w:rFonts w:ascii="Arial" w:hAnsi="Arial"/>
          <w:b/>
          <w:sz w:val="24"/>
        </w:rPr>
      </w:pPr>
      <w:del w:id="158" w:author="Καρμίρης Αγγελος" w:date="2020-01-03T10:38:00Z">
        <w:r w:rsidRPr="002A6011" w:rsidDel="00E25B0F">
          <w:rPr>
            <w:rFonts w:ascii="Arial" w:hAnsi="Arial"/>
            <w:b/>
            <w:sz w:val="24"/>
          </w:rPr>
          <w:delText>8.</w:delText>
        </w:r>
        <w:r w:rsidRPr="002A6011" w:rsidDel="00E25B0F">
          <w:rPr>
            <w:rFonts w:ascii="Arial" w:hAnsi="Arial"/>
            <w:b/>
            <w:sz w:val="24"/>
          </w:rPr>
          <w:tab/>
        </w:r>
        <w:r w:rsidRPr="002A6011" w:rsidDel="00E25B0F">
          <w:rPr>
            <w:rFonts w:ascii="Arial" w:hAnsi="Arial"/>
            <w:b/>
            <w:sz w:val="24"/>
            <w:u w:val="single"/>
          </w:rPr>
          <w:delText>Saturation</w:delText>
        </w:r>
      </w:del>
    </w:p>
    <w:p w:rsidR="00857C6D" w:rsidRPr="002A6011" w:rsidDel="00E25B0F" w:rsidRDefault="00857C6D">
      <w:pPr>
        <w:ind w:left="1418" w:hanging="709"/>
        <w:jc w:val="both"/>
        <w:rPr>
          <w:del w:id="159" w:author="Καρμίρης Αγγελος" w:date="2020-01-03T10:38:00Z"/>
          <w:rFonts w:ascii="Arial" w:hAnsi="Arial"/>
          <w:sz w:val="16"/>
        </w:rPr>
      </w:pPr>
    </w:p>
    <w:p w:rsidR="00857C6D" w:rsidRPr="002A6011" w:rsidDel="00E25B0F" w:rsidRDefault="00857C6D">
      <w:pPr>
        <w:ind w:left="1418" w:hanging="709"/>
        <w:jc w:val="both"/>
        <w:rPr>
          <w:del w:id="160" w:author="Καρμίρης Αγγελος" w:date="2020-01-03T10:38:00Z"/>
          <w:rFonts w:ascii="Arial" w:hAnsi="Arial"/>
          <w:sz w:val="24"/>
        </w:rPr>
      </w:pPr>
      <w:del w:id="161" w:author="Καρμίρης Αγγελος" w:date="2020-01-03T10:38:00Z">
        <w:r w:rsidRPr="002A6011" w:rsidDel="00E25B0F">
          <w:rPr>
            <w:rFonts w:ascii="Arial" w:hAnsi="Arial"/>
            <w:sz w:val="24"/>
          </w:rPr>
          <w:tab/>
          <w:delText xml:space="preserve">The reactors must be designed in such a way so as to exhibit linear magnetization characteristics </w:delText>
        </w:r>
        <w:r w:rsidR="00A56ABC" w:rsidRPr="002A6011" w:rsidDel="00E25B0F">
          <w:rPr>
            <w:rFonts w:ascii="Arial" w:hAnsi="Arial"/>
            <w:sz w:val="24"/>
          </w:rPr>
          <w:delText>for</w:delText>
        </w:r>
        <w:r w:rsidRPr="002A6011" w:rsidDel="00E25B0F">
          <w:rPr>
            <w:rFonts w:ascii="Arial" w:hAnsi="Arial"/>
            <w:sz w:val="24"/>
          </w:rPr>
          <w:delText xml:space="preserve"> voltage</w:delText>
        </w:r>
        <w:r w:rsidR="00A56ABC" w:rsidRPr="002A6011" w:rsidDel="00E25B0F">
          <w:rPr>
            <w:rFonts w:ascii="Arial" w:hAnsi="Arial"/>
            <w:sz w:val="24"/>
          </w:rPr>
          <w:delText>s</w:delText>
        </w:r>
        <w:r w:rsidRPr="002A6011" w:rsidDel="00E25B0F">
          <w:rPr>
            <w:rFonts w:ascii="Arial" w:hAnsi="Arial"/>
            <w:sz w:val="24"/>
          </w:rPr>
          <w:delText xml:space="preserve"> of at least equal to 1.2 times their rated voltage.</w:delText>
        </w:r>
      </w:del>
    </w:p>
    <w:p w:rsidR="00857C6D" w:rsidRPr="002A6011" w:rsidDel="00E25B0F" w:rsidRDefault="00857C6D">
      <w:pPr>
        <w:ind w:left="1418" w:hanging="709"/>
        <w:jc w:val="both"/>
        <w:rPr>
          <w:del w:id="162" w:author="Καρμίρης Αγγελος" w:date="2020-01-03T10:38:00Z"/>
          <w:rFonts w:ascii="Arial" w:hAnsi="Arial"/>
          <w:sz w:val="24"/>
        </w:rPr>
      </w:pPr>
    </w:p>
    <w:p w:rsidR="00857C6D" w:rsidRPr="002A6011" w:rsidDel="00E25B0F" w:rsidRDefault="00857C6D">
      <w:pPr>
        <w:ind w:left="1418" w:hanging="709"/>
        <w:jc w:val="both"/>
        <w:rPr>
          <w:del w:id="163" w:author="Καρμίρης Αγγελος" w:date="2020-01-03T10:38:00Z"/>
          <w:rFonts w:ascii="Arial" w:hAnsi="Arial"/>
          <w:b/>
          <w:sz w:val="24"/>
        </w:rPr>
      </w:pPr>
      <w:del w:id="164" w:author="Καρμίρης Αγγελος" w:date="2020-01-03T10:38:00Z">
        <w:r w:rsidRPr="002A6011" w:rsidDel="00E25B0F">
          <w:rPr>
            <w:rFonts w:ascii="Arial" w:hAnsi="Arial"/>
            <w:b/>
            <w:sz w:val="24"/>
          </w:rPr>
          <w:delText>9.</w:delText>
        </w:r>
        <w:r w:rsidRPr="002A6011" w:rsidDel="00E25B0F">
          <w:rPr>
            <w:rFonts w:ascii="Arial" w:hAnsi="Arial"/>
            <w:b/>
            <w:sz w:val="24"/>
          </w:rPr>
          <w:tab/>
        </w:r>
        <w:r w:rsidRPr="002A6011" w:rsidDel="00E25B0F">
          <w:rPr>
            <w:rFonts w:ascii="Arial" w:hAnsi="Arial"/>
            <w:b/>
            <w:sz w:val="24"/>
            <w:u w:val="single"/>
          </w:rPr>
          <w:delText>Voltage Variation</w:delText>
        </w:r>
      </w:del>
    </w:p>
    <w:p w:rsidR="00857C6D" w:rsidRPr="002A6011" w:rsidDel="00E25B0F" w:rsidRDefault="00857C6D">
      <w:pPr>
        <w:ind w:left="1418" w:hanging="709"/>
        <w:jc w:val="both"/>
        <w:rPr>
          <w:del w:id="165" w:author="Καρμίρης Αγγελος" w:date="2020-01-03T10:38:00Z"/>
          <w:rFonts w:ascii="Arial" w:hAnsi="Arial"/>
          <w:sz w:val="16"/>
        </w:rPr>
      </w:pPr>
    </w:p>
    <w:p w:rsidR="00857C6D" w:rsidRPr="002A6011" w:rsidDel="00E25B0F" w:rsidRDefault="00857C6D">
      <w:pPr>
        <w:ind w:left="1418" w:hanging="709"/>
        <w:jc w:val="both"/>
        <w:rPr>
          <w:del w:id="166" w:author="Καρμίρης Αγγελος" w:date="2020-01-03T10:38:00Z"/>
          <w:rFonts w:ascii="Arial" w:hAnsi="Arial"/>
          <w:sz w:val="24"/>
        </w:rPr>
      </w:pPr>
      <w:del w:id="167" w:author="Καρμίρης Αγγελος" w:date="2020-01-03T10:38:00Z">
        <w:r w:rsidRPr="002A6011" w:rsidDel="00E25B0F">
          <w:rPr>
            <w:rFonts w:ascii="Arial" w:hAnsi="Arial"/>
            <w:sz w:val="24"/>
          </w:rPr>
          <w:tab/>
          <w:delText xml:space="preserve">The reactors shall be designed to operate at 105% </w:delText>
        </w:r>
        <w:r w:rsidR="00FA129B" w:rsidRPr="002A6011" w:rsidDel="00E25B0F">
          <w:rPr>
            <w:rFonts w:ascii="Arial" w:hAnsi="Arial"/>
            <w:sz w:val="24"/>
          </w:rPr>
          <w:delText xml:space="preserve">of the </w:delText>
        </w:r>
        <w:r w:rsidRPr="002A6011" w:rsidDel="00E25B0F">
          <w:rPr>
            <w:rFonts w:ascii="Arial" w:hAnsi="Arial"/>
            <w:sz w:val="24"/>
          </w:rPr>
          <w:delText>rated</w:delText>
        </w:r>
        <w:r w:rsidR="0077296C" w:rsidRPr="002A6011" w:rsidDel="00E25B0F">
          <w:rPr>
            <w:rFonts w:ascii="Arial" w:hAnsi="Arial"/>
            <w:sz w:val="24"/>
          </w:rPr>
          <w:delText xml:space="preserve"> voltage</w:delText>
        </w:r>
        <w:r w:rsidR="009B32E7" w:rsidDel="00E25B0F">
          <w:rPr>
            <w:rFonts w:ascii="Arial" w:hAnsi="Arial"/>
            <w:sz w:val="24"/>
          </w:rPr>
          <w:delText xml:space="preserve"> (</w:delText>
        </w:r>
        <w:r w:rsidR="00F03F5D" w:rsidDel="00E25B0F">
          <w:rPr>
            <w:rFonts w:ascii="Arial" w:hAnsi="Arial"/>
            <w:sz w:val="24"/>
          </w:rPr>
          <w:delText xml:space="preserve">at </w:delText>
        </w:r>
        <w:r w:rsidR="009B32E7" w:rsidDel="00E25B0F">
          <w:rPr>
            <w:rFonts w:ascii="Arial" w:hAnsi="Arial"/>
            <w:sz w:val="24"/>
          </w:rPr>
          <w:delText>U</w:delText>
        </w:r>
        <w:r w:rsidR="009B32E7" w:rsidDel="00E25B0F">
          <w:rPr>
            <w:rFonts w:ascii="Arial" w:hAnsi="Arial"/>
            <w:sz w:val="24"/>
            <w:vertAlign w:val="subscript"/>
          </w:rPr>
          <w:delText>max</w:delText>
        </w:r>
        <w:r w:rsidR="00F03F5D" w:rsidDel="00E25B0F">
          <w:rPr>
            <w:rFonts w:ascii="Arial" w:hAnsi="Arial"/>
            <w:sz w:val="24"/>
          </w:rPr>
          <w:delText xml:space="preserve"> voltage</w:delText>
        </w:r>
        <w:r w:rsidR="009B32E7" w:rsidDel="00E25B0F">
          <w:rPr>
            <w:rFonts w:ascii="Arial" w:hAnsi="Arial"/>
            <w:sz w:val="24"/>
          </w:rPr>
          <w:delText>)</w:delText>
        </w:r>
        <w:r w:rsidR="0077296C" w:rsidRPr="002A6011" w:rsidDel="00E25B0F">
          <w:rPr>
            <w:rFonts w:ascii="Arial" w:hAnsi="Arial"/>
            <w:sz w:val="24"/>
          </w:rPr>
          <w:delText xml:space="preserve"> continuously</w:delText>
        </w:r>
        <w:r w:rsidRPr="002A6011" w:rsidDel="00E25B0F">
          <w:rPr>
            <w:rFonts w:ascii="Arial" w:hAnsi="Arial"/>
            <w:sz w:val="24"/>
          </w:rPr>
          <w:delText>, without exceeding the specified temperature rise limits.</w:delText>
        </w:r>
      </w:del>
    </w:p>
    <w:p w:rsidR="00857C6D" w:rsidRPr="006D2F57" w:rsidDel="00E25B0F" w:rsidRDefault="00857C6D">
      <w:pPr>
        <w:ind w:left="1418" w:hanging="709"/>
        <w:jc w:val="both"/>
        <w:rPr>
          <w:del w:id="168" w:author="Καρμίρης Αγγελος" w:date="2020-01-03T10:38:00Z"/>
          <w:rFonts w:ascii="Arial" w:hAnsi="Arial"/>
          <w:sz w:val="24"/>
        </w:rPr>
      </w:pPr>
    </w:p>
    <w:p w:rsidR="00152769" w:rsidRPr="006D2F57" w:rsidDel="00E25B0F" w:rsidRDefault="00152769">
      <w:pPr>
        <w:ind w:left="1418" w:hanging="709"/>
        <w:jc w:val="both"/>
        <w:rPr>
          <w:del w:id="169" w:author="Καρμίρης Αγγελος" w:date="2020-01-03T10:38:00Z"/>
          <w:rFonts w:ascii="Arial" w:hAnsi="Arial"/>
          <w:sz w:val="24"/>
        </w:rPr>
      </w:pPr>
    </w:p>
    <w:p w:rsidR="00857C6D" w:rsidRPr="002A6011" w:rsidDel="00E25B0F" w:rsidRDefault="00857C6D">
      <w:pPr>
        <w:ind w:left="1418" w:hanging="709"/>
        <w:jc w:val="both"/>
        <w:rPr>
          <w:del w:id="170" w:author="Καρμίρης Αγγελος" w:date="2020-01-03T10:38:00Z"/>
          <w:rFonts w:ascii="Arial" w:hAnsi="Arial"/>
          <w:b/>
          <w:sz w:val="24"/>
        </w:rPr>
      </w:pPr>
      <w:del w:id="171" w:author="Καρμίρης Αγγελος" w:date="2020-01-03T10:38:00Z">
        <w:r w:rsidRPr="002A6011" w:rsidDel="00E25B0F">
          <w:rPr>
            <w:rFonts w:ascii="Arial" w:hAnsi="Arial"/>
            <w:b/>
            <w:sz w:val="24"/>
          </w:rPr>
          <w:delText>10.</w:delText>
        </w:r>
        <w:r w:rsidRPr="002A6011" w:rsidDel="00E25B0F">
          <w:rPr>
            <w:rFonts w:ascii="Arial" w:hAnsi="Arial"/>
            <w:b/>
            <w:sz w:val="24"/>
          </w:rPr>
          <w:tab/>
        </w:r>
        <w:r w:rsidRPr="002A6011" w:rsidDel="00E25B0F">
          <w:rPr>
            <w:rFonts w:ascii="Arial" w:hAnsi="Arial"/>
            <w:b/>
            <w:sz w:val="24"/>
            <w:u w:val="single"/>
          </w:rPr>
          <w:delText>Audible Sound Level</w:delText>
        </w:r>
      </w:del>
    </w:p>
    <w:p w:rsidR="00857C6D" w:rsidRPr="002A6011" w:rsidDel="00E25B0F" w:rsidRDefault="00857C6D">
      <w:pPr>
        <w:ind w:left="1418" w:hanging="709"/>
        <w:jc w:val="both"/>
        <w:rPr>
          <w:del w:id="172" w:author="Καρμίρης Αγγελος" w:date="2020-01-03T10:38:00Z"/>
          <w:rFonts w:ascii="Arial" w:hAnsi="Arial"/>
          <w:sz w:val="16"/>
        </w:rPr>
      </w:pPr>
    </w:p>
    <w:p w:rsidR="00857C6D" w:rsidRPr="002A6011" w:rsidDel="00E25B0F" w:rsidRDefault="00857C6D">
      <w:pPr>
        <w:ind w:left="1418" w:hanging="709"/>
        <w:jc w:val="both"/>
        <w:rPr>
          <w:del w:id="173" w:author="Καρμίρης Αγγελος" w:date="2020-01-03T10:38:00Z"/>
          <w:rFonts w:ascii="Arial" w:hAnsi="Arial"/>
          <w:sz w:val="24"/>
        </w:rPr>
      </w:pPr>
      <w:del w:id="174" w:author="Καρμίρης Αγγελος" w:date="2020-01-03T10:38:00Z">
        <w:r w:rsidRPr="002A6011" w:rsidDel="00E25B0F">
          <w:rPr>
            <w:rFonts w:ascii="Arial" w:hAnsi="Arial"/>
            <w:sz w:val="24"/>
          </w:rPr>
          <w:tab/>
          <w:delText xml:space="preserve">The </w:delText>
        </w:r>
        <w:r w:rsidR="00F91950" w:rsidDel="00E25B0F">
          <w:rPr>
            <w:rFonts w:ascii="Arial" w:hAnsi="Arial"/>
            <w:sz w:val="24"/>
          </w:rPr>
          <w:delText>average</w:delText>
        </w:r>
        <w:r w:rsidRPr="002A6011" w:rsidDel="00E25B0F">
          <w:rPr>
            <w:rFonts w:ascii="Arial" w:hAnsi="Arial"/>
            <w:sz w:val="24"/>
          </w:rPr>
          <w:delText xml:space="preserve"> sound</w:delText>
        </w:r>
        <w:r w:rsidR="00F91950" w:rsidDel="00E25B0F">
          <w:rPr>
            <w:rFonts w:ascii="Arial" w:hAnsi="Arial"/>
            <w:sz w:val="24"/>
          </w:rPr>
          <w:delText xml:space="preserve"> pressure</w:delText>
        </w:r>
        <w:r w:rsidRPr="002A6011" w:rsidDel="00E25B0F">
          <w:rPr>
            <w:rFonts w:ascii="Arial" w:hAnsi="Arial"/>
            <w:sz w:val="24"/>
          </w:rPr>
          <w:delText xml:space="preserve"> level of the reactors</w:delText>
        </w:r>
        <w:r w:rsidR="00434110" w:rsidRPr="00434110" w:rsidDel="00E25B0F">
          <w:delText xml:space="preserve"> </w:delText>
        </w:r>
        <w:r w:rsidR="00434110" w:rsidRPr="00434110" w:rsidDel="00E25B0F">
          <w:rPr>
            <w:rFonts w:ascii="Arial" w:hAnsi="Arial"/>
            <w:sz w:val="24"/>
          </w:rPr>
          <w:delText>rated power from 8 Mvar up to and including 25 Mvar</w:delText>
        </w:r>
        <w:r w:rsidRPr="002A6011" w:rsidDel="00E25B0F">
          <w:rPr>
            <w:rFonts w:ascii="Arial" w:hAnsi="Arial"/>
            <w:sz w:val="24"/>
          </w:rPr>
          <w:delText xml:space="preserve"> shall </w:delText>
        </w:r>
        <w:r w:rsidR="00FA129B" w:rsidRPr="002A6011" w:rsidDel="00E25B0F">
          <w:rPr>
            <w:rFonts w:ascii="Arial" w:hAnsi="Arial"/>
            <w:sz w:val="24"/>
          </w:rPr>
          <w:delText xml:space="preserve">not </w:delText>
        </w:r>
        <w:r w:rsidR="001B5F3C" w:rsidRPr="002A6011" w:rsidDel="00E25B0F">
          <w:rPr>
            <w:rFonts w:ascii="Arial" w:hAnsi="Arial"/>
            <w:sz w:val="24"/>
          </w:rPr>
          <w:delText>surpass 72db</w:delText>
        </w:r>
        <w:r w:rsidR="00927A87" w:rsidDel="00E25B0F">
          <w:rPr>
            <w:rFonts w:ascii="Arial" w:hAnsi="Arial"/>
            <w:sz w:val="24"/>
          </w:rPr>
          <w:delText>(A)</w:delText>
        </w:r>
        <w:r w:rsidR="002A6AAB" w:rsidDel="00E25B0F">
          <w:rPr>
            <w:rFonts w:ascii="Arial" w:hAnsi="Arial"/>
            <w:sz w:val="24"/>
          </w:rPr>
          <w:delText>, measured according IEC 60076-10</w:delText>
        </w:r>
        <w:r w:rsidR="00FA129B" w:rsidRPr="002A6011" w:rsidDel="00E25B0F">
          <w:rPr>
            <w:rFonts w:ascii="Arial" w:hAnsi="Arial"/>
            <w:sz w:val="24"/>
          </w:rPr>
          <w:delText>.</w:delText>
        </w:r>
        <w:r w:rsidRPr="002A6011" w:rsidDel="00E25B0F">
          <w:rPr>
            <w:rFonts w:ascii="Arial" w:hAnsi="Arial"/>
            <w:sz w:val="24"/>
          </w:rPr>
          <w:delText xml:space="preserve"> </w:delText>
        </w:r>
        <w:r w:rsidR="00434110" w:rsidRPr="002A6011" w:rsidDel="00E25B0F">
          <w:rPr>
            <w:rFonts w:ascii="Arial" w:hAnsi="Arial"/>
            <w:sz w:val="24"/>
          </w:rPr>
          <w:delText xml:space="preserve">The </w:delText>
        </w:r>
        <w:r w:rsidR="00434110" w:rsidDel="00E25B0F">
          <w:rPr>
            <w:rFonts w:ascii="Arial" w:hAnsi="Arial"/>
            <w:sz w:val="24"/>
          </w:rPr>
          <w:delText>average</w:delText>
        </w:r>
        <w:r w:rsidR="00434110" w:rsidRPr="002A6011" w:rsidDel="00E25B0F">
          <w:rPr>
            <w:rFonts w:ascii="Arial" w:hAnsi="Arial"/>
            <w:sz w:val="24"/>
          </w:rPr>
          <w:delText xml:space="preserve"> sound</w:delText>
        </w:r>
        <w:r w:rsidR="00434110" w:rsidDel="00E25B0F">
          <w:rPr>
            <w:rFonts w:ascii="Arial" w:hAnsi="Arial"/>
            <w:sz w:val="24"/>
          </w:rPr>
          <w:delText xml:space="preserve"> pressure</w:delText>
        </w:r>
        <w:r w:rsidR="00434110" w:rsidRPr="002A6011" w:rsidDel="00E25B0F">
          <w:rPr>
            <w:rFonts w:ascii="Arial" w:hAnsi="Arial"/>
            <w:sz w:val="24"/>
          </w:rPr>
          <w:delText xml:space="preserve"> level of the reactors</w:delText>
        </w:r>
        <w:r w:rsidR="00434110" w:rsidRPr="00434110" w:rsidDel="00E25B0F">
          <w:delText xml:space="preserve"> </w:delText>
        </w:r>
        <w:r w:rsidR="00434110" w:rsidRPr="00434110" w:rsidDel="00E25B0F">
          <w:rPr>
            <w:rFonts w:ascii="Arial" w:hAnsi="Arial"/>
            <w:sz w:val="24"/>
          </w:rPr>
          <w:delText xml:space="preserve">rated power </w:delText>
        </w:r>
        <w:r w:rsidR="00434110" w:rsidDel="00E25B0F">
          <w:rPr>
            <w:rFonts w:ascii="Arial" w:hAnsi="Arial"/>
            <w:sz w:val="24"/>
          </w:rPr>
          <w:delText>above 25 Mvar up to and including 50</w:delText>
        </w:r>
        <w:r w:rsidR="00434110" w:rsidRPr="00434110" w:rsidDel="00E25B0F">
          <w:rPr>
            <w:rFonts w:ascii="Arial" w:hAnsi="Arial"/>
            <w:sz w:val="24"/>
          </w:rPr>
          <w:delText xml:space="preserve"> Mvar</w:delText>
        </w:r>
        <w:r w:rsidR="00434110" w:rsidRPr="002A6011" w:rsidDel="00E25B0F">
          <w:rPr>
            <w:rFonts w:ascii="Arial" w:hAnsi="Arial"/>
            <w:sz w:val="24"/>
          </w:rPr>
          <w:delText xml:space="preserve"> shall not </w:delText>
        </w:r>
        <w:r w:rsidR="00434110" w:rsidDel="00E25B0F">
          <w:rPr>
            <w:rFonts w:ascii="Arial" w:hAnsi="Arial"/>
            <w:sz w:val="24"/>
          </w:rPr>
          <w:delText>surpass 76</w:delText>
        </w:r>
        <w:r w:rsidR="00434110" w:rsidRPr="002A6011" w:rsidDel="00E25B0F">
          <w:rPr>
            <w:rFonts w:ascii="Arial" w:hAnsi="Arial"/>
            <w:sz w:val="24"/>
          </w:rPr>
          <w:delText>db</w:delText>
        </w:r>
        <w:r w:rsidR="00434110" w:rsidDel="00E25B0F">
          <w:rPr>
            <w:rFonts w:ascii="Arial" w:hAnsi="Arial"/>
            <w:sz w:val="24"/>
          </w:rPr>
          <w:delText>(A), measured according IEC 60076-10</w:delText>
        </w:r>
        <w:r w:rsidR="00434110" w:rsidRPr="002A6011" w:rsidDel="00E25B0F">
          <w:rPr>
            <w:rFonts w:ascii="Arial" w:hAnsi="Arial"/>
            <w:sz w:val="24"/>
          </w:rPr>
          <w:delText>.</w:delText>
        </w:r>
        <w:r w:rsidRPr="002A6011" w:rsidDel="00E25B0F">
          <w:rPr>
            <w:rFonts w:ascii="Arial" w:hAnsi="Arial"/>
            <w:sz w:val="24"/>
          </w:rPr>
          <w:delText xml:space="preserve"> The reactors shall be designed with a natural frequency greater than 350Hz.</w:delText>
        </w:r>
      </w:del>
    </w:p>
    <w:p w:rsidR="00C83CDB" w:rsidDel="00E25B0F" w:rsidRDefault="00C83CDB">
      <w:pPr>
        <w:ind w:left="1418" w:hanging="709"/>
        <w:jc w:val="both"/>
        <w:rPr>
          <w:del w:id="175" w:author="Καρμίρης Αγγελος" w:date="2020-01-03T10:38:00Z"/>
          <w:rFonts w:ascii="Arial" w:hAnsi="Arial"/>
          <w:sz w:val="24"/>
        </w:rPr>
      </w:pPr>
    </w:p>
    <w:p w:rsidR="00C83CDB" w:rsidRPr="002A6011" w:rsidDel="00E25B0F" w:rsidRDefault="00C83CDB">
      <w:pPr>
        <w:ind w:left="1418" w:hanging="709"/>
        <w:jc w:val="both"/>
        <w:rPr>
          <w:del w:id="176" w:author="Καρμίρης Αγγελος" w:date="2020-01-03T10:38:00Z"/>
          <w:rFonts w:ascii="Arial" w:hAnsi="Arial"/>
          <w:sz w:val="24"/>
        </w:rPr>
      </w:pPr>
    </w:p>
    <w:p w:rsidR="00857C6D" w:rsidRPr="002A6011" w:rsidDel="00E25B0F" w:rsidRDefault="00857C6D">
      <w:pPr>
        <w:jc w:val="both"/>
        <w:rPr>
          <w:del w:id="177" w:author="Καρμίρης Αγγελος" w:date="2020-01-03T10:38:00Z"/>
          <w:rFonts w:ascii="Arial" w:hAnsi="Arial"/>
          <w:b/>
          <w:sz w:val="24"/>
        </w:rPr>
      </w:pPr>
      <w:del w:id="178" w:author="Καρμίρης Αγγελος" w:date="2020-01-03T10:38:00Z">
        <w:r w:rsidRPr="002A6011" w:rsidDel="00E25B0F">
          <w:rPr>
            <w:rFonts w:ascii="Arial" w:hAnsi="Arial"/>
            <w:b/>
            <w:sz w:val="24"/>
          </w:rPr>
          <w:sym w:font="Algerian" w:char="0056"/>
        </w:r>
        <w:r w:rsidRPr="002A6011" w:rsidDel="00E25B0F">
          <w:rPr>
            <w:rFonts w:ascii="Arial" w:hAnsi="Arial"/>
            <w:b/>
            <w:sz w:val="24"/>
          </w:rPr>
          <w:sym w:font="Algerian" w:char="0049"/>
        </w:r>
        <w:r w:rsidRPr="002A6011" w:rsidDel="00E25B0F">
          <w:rPr>
            <w:rFonts w:ascii="Arial" w:hAnsi="Arial"/>
            <w:b/>
            <w:sz w:val="24"/>
          </w:rPr>
          <w:delText>.</w:delText>
        </w:r>
        <w:r w:rsidRPr="002A6011" w:rsidDel="00E25B0F">
          <w:rPr>
            <w:rFonts w:ascii="Arial" w:hAnsi="Arial"/>
            <w:b/>
            <w:sz w:val="24"/>
          </w:rPr>
          <w:tab/>
        </w:r>
        <w:r w:rsidRPr="002A6011" w:rsidDel="00E25B0F">
          <w:rPr>
            <w:rFonts w:ascii="Arial" w:hAnsi="Arial"/>
            <w:b/>
            <w:sz w:val="24"/>
            <w:u w:val="double"/>
          </w:rPr>
          <w:delText>ACCESSORIES</w:delText>
        </w:r>
      </w:del>
    </w:p>
    <w:p w:rsidR="00857C6D" w:rsidRPr="002A6011" w:rsidDel="00E25B0F" w:rsidRDefault="00857C6D">
      <w:pPr>
        <w:jc w:val="both"/>
        <w:rPr>
          <w:del w:id="179" w:author="Καρμίρης Αγγελος" w:date="2020-01-03T10:38:00Z"/>
          <w:rFonts w:ascii="Arial" w:hAnsi="Arial"/>
          <w:sz w:val="16"/>
        </w:rPr>
      </w:pPr>
    </w:p>
    <w:p w:rsidR="00D42198" w:rsidRPr="002A6011" w:rsidDel="00E25B0F" w:rsidRDefault="00D42198">
      <w:pPr>
        <w:jc w:val="both"/>
        <w:rPr>
          <w:del w:id="180" w:author="Καρμίρης Αγγελος" w:date="2020-01-03T10:38:00Z"/>
          <w:rFonts w:ascii="Arial" w:hAnsi="Arial"/>
          <w:sz w:val="16"/>
        </w:rPr>
      </w:pPr>
    </w:p>
    <w:p w:rsidR="00857C6D" w:rsidRPr="002A6011" w:rsidDel="00E25B0F" w:rsidRDefault="00857C6D">
      <w:pPr>
        <w:jc w:val="both"/>
        <w:rPr>
          <w:del w:id="181" w:author="Καρμίρης Αγγελος" w:date="2020-01-03T10:38:00Z"/>
          <w:rFonts w:ascii="Arial" w:hAnsi="Arial"/>
          <w:b/>
          <w:sz w:val="24"/>
        </w:rPr>
      </w:pPr>
      <w:del w:id="182" w:author="Καρμίρης Αγγελος" w:date="2020-01-03T10:38:00Z">
        <w:r w:rsidRPr="002A6011" w:rsidDel="00E25B0F">
          <w:rPr>
            <w:rFonts w:ascii="Arial" w:hAnsi="Arial"/>
            <w:b/>
            <w:sz w:val="24"/>
          </w:rPr>
          <w:tab/>
          <w:delText>1.</w:delText>
        </w:r>
        <w:r w:rsidRPr="002A6011" w:rsidDel="00E25B0F">
          <w:rPr>
            <w:rFonts w:ascii="Arial" w:hAnsi="Arial"/>
            <w:b/>
            <w:sz w:val="24"/>
          </w:rPr>
          <w:tab/>
        </w:r>
        <w:r w:rsidRPr="002A6011" w:rsidDel="00E25B0F">
          <w:rPr>
            <w:rFonts w:ascii="Arial" w:hAnsi="Arial"/>
            <w:b/>
            <w:sz w:val="24"/>
            <w:u w:val="single"/>
          </w:rPr>
          <w:delText>Bushings</w:delText>
        </w:r>
      </w:del>
    </w:p>
    <w:p w:rsidR="00857C6D" w:rsidDel="00E25B0F" w:rsidRDefault="00857C6D" w:rsidP="00D42198">
      <w:pPr>
        <w:jc w:val="both"/>
        <w:rPr>
          <w:del w:id="183" w:author="Καρμίρης Αγγελος" w:date="2020-01-03T10:38:00Z"/>
          <w:rFonts w:ascii="Arial" w:hAnsi="Arial"/>
          <w:sz w:val="24"/>
        </w:rPr>
      </w:pPr>
    </w:p>
    <w:p w:rsidR="00F8201D" w:rsidRPr="00F8201D" w:rsidDel="00E25B0F" w:rsidRDefault="00F8201D" w:rsidP="00F8201D">
      <w:pPr>
        <w:tabs>
          <w:tab w:val="left" w:pos="1134"/>
          <w:tab w:val="left" w:pos="1701"/>
        </w:tabs>
        <w:overflowPunct/>
        <w:adjustRightInd/>
        <w:ind w:left="1134"/>
        <w:jc w:val="both"/>
        <w:textAlignment w:val="auto"/>
        <w:rPr>
          <w:del w:id="184" w:author="Καρμίρης Αγγελος" w:date="2020-01-03T10:38:00Z"/>
          <w:rFonts w:ascii="Arial" w:hAnsi="Arial" w:cs="Arial"/>
          <w:sz w:val="24"/>
          <w:szCs w:val="24"/>
        </w:rPr>
      </w:pPr>
      <w:del w:id="185" w:author="Καρμίρης Αγγελος" w:date="2020-01-03T10:38:00Z">
        <w:r w:rsidRPr="00F8201D" w:rsidDel="00E25B0F">
          <w:rPr>
            <w:rFonts w:ascii="Arial" w:hAnsi="Arial" w:cs="Arial"/>
            <w:sz w:val="24"/>
            <w:szCs w:val="24"/>
          </w:rPr>
          <w:delText xml:space="preserve">The design of </w:delText>
        </w:r>
        <w:r w:rsidR="00B67C96" w:rsidDel="00E25B0F">
          <w:rPr>
            <w:rFonts w:ascii="Arial" w:hAnsi="Arial" w:cs="Arial"/>
            <w:sz w:val="24"/>
            <w:szCs w:val="24"/>
          </w:rPr>
          <w:delText xml:space="preserve">all </w:delText>
        </w:r>
        <w:r w:rsidRPr="00F8201D" w:rsidDel="00E25B0F">
          <w:rPr>
            <w:rFonts w:ascii="Arial" w:hAnsi="Arial" w:cs="Arial"/>
            <w:sz w:val="24"/>
            <w:szCs w:val="24"/>
          </w:rPr>
          <w:delText>bushings will be in accordance with IEC 60137</w:delText>
        </w:r>
        <w:r w:rsidR="00757532" w:rsidDel="00E25B0F">
          <w:rPr>
            <w:rFonts w:ascii="Arial" w:hAnsi="Arial" w:cs="Arial"/>
            <w:sz w:val="24"/>
            <w:szCs w:val="24"/>
          </w:rPr>
          <w:delText xml:space="preserve"> and</w:delText>
        </w:r>
        <w:r w:rsidR="00757532" w:rsidRPr="00757532" w:rsidDel="00E25B0F">
          <w:rPr>
            <w:rFonts w:ascii="Arial" w:hAnsi="Arial" w:cs="Arial"/>
            <w:sz w:val="24"/>
            <w:szCs w:val="24"/>
          </w:rPr>
          <w:delText xml:space="preserve"> </w:delText>
        </w:r>
        <w:r w:rsidR="00757532" w:rsidDel="00E25B0F">
          <w:rPr>
            <w:rFonts w:ascii="Arial" w:hAnsi="Arial" w:cs="Arial"/>
            <w:sz w:val="24"/>
            <w:szCs w:val="24"/>
          </w:rPr>
          <w:delText>EN 50458</w:delText>
        </w:r>
        <w:r w:rsidRPr="00F8201D" w:rsidDel="00E25B0F">
          <w:rPr>
            <w:rFonts w:ascii="Arial" w:hAnsi="Arial" w:cs="Arial"/>
            <w:sz w:val="24"/>
            <w:szCs w:val="24"/>
          </w:rPr>
          <w:delText xml:space="preserve"> </w:delText>
        </w:r>
        <w:r w:rsidR="00757532" w:rsidDel="00E25B0F">
          <w:rPr>
            <w:rFonts w:ascii="Arial" w:hAnsi="Arial" w:cs="Arial"/>
            <w:sz w:val="24"/>
            <w:szCs w:val="24"/>
          </w:rPr>
          <w:delText>s</w:delText>
        </w:r>
        <w:r w:rsidRPr="00F8201D" w:rsidDel="00E25B0F">
          <w:rPr>
            <w:rFonts w:ascii="Arial" w:hAnsi="Arial" w:cs="Arial"/>
            <w:sz w:val="24"/>
            <w:szCs w:val="24"/>
          </w:rPr>
          <w:delText>tandard</w:delText>
        </w:r>
        <w:r w:rsidR="00757532" w:rsidDel="00E25B0F">
          <w:rPr>
            <w:rFonts w:ascii="Arial" w:hAnsi="Arial" w:cs="Arial"/>
            <w:sz w:val="24"/>
            <w:szCs w:val="24"/>
          </w:rPr>
          <w:delText>s</w:delText>
        </w:r>
        <w:r w:rsidRPr="00F8201D" w:rsidDel="00E25B0F">
          <w:rPr>
            <w:rFonts w:ascii="Arial" w:hAnsi="Arial" w:cs="Arial"/>
            <w:sz w:val="24"/>
            <w:szCs w:val="24"/>
          </w:rPr>
          <w:delText xml:space="preserve">. </w:delText>
        </w:r>
      </w:del>
    </w:p>
    <w:p w:rsidR="00F8201D" w:rsidRPr="00F8201D" w:rsidDel="00E25B0F" w:rsidRDefault="00F8201D" w:rsidP="001714B3">
      <w:pPr>
        <w:tabs>
          <w:tab w:val="left" w:pos="1134"/>
        </w:tabs>
        <w:overflowPunct/>
        <w:adjustRightInd/>
        <w:ind w:left="1134"/>
        <w:jc w:val="both"/>
        <w:textAlignment w:val="auto"/>
        <w:rPr>
          <w:del w:id="186" w:author="Καρμίρης Αγγελος" w:date="2020-01-03T10:38:00Z"/>
          <w:rFonts w:ascii="Arial" w:hAnsi="Arial" w:cs="Arial"/>
          <w:sz w:val="24"/>
          <w:szCs w:val="24"/>
        </w:rPr>
      </w:pPr>
      <w:del w:id="187" w:author="Καρμίρης Αγγελος" w:date="2020-01-03T10:38:00Z">
        <w:r w:rsidRPr="00F8201D" w:rsidDel="00E25B0F">
          <w:rPr>
            <w:rFonts w:ascii="Arial" w:hAnsi="Arial" w:cs="Arial"/>
            <w:sz w:val="24"/>
            <w:szCs w:val="24"/>
          </w:rPr>
          <w:delText xml:space="preserve">The bushings will be of outdoor – immersed capacitance graded oil insulated type with one end exposed in ambient air and the other end immersed in the </w:delText>
        </w:r>
        <w:r w:rsidR="001714B3" w:rsidDel="00E25B0F">
          <w:rPr>
            <w:rFonts w:ascii="Arial" w:hAnsi="Arial" w:cs="Arial"/>
            <w:sz w:val="24"/>
            <w:szCs w:val="24"/>
          </w:rPr>
          <w:delText>reactor</w:delText>
        </w:r>
        <w:r w:rsidRPr="00F8201D" w:rsidDel="00E25B0F">
          <w:rPr>
            <w:rFonts w:ascii="Arial" w:hAnsi="Arial" w:cs="Arial"/>
            <w:sz w:val="24"/>
            <w:szCs w:val="24"/>
          </w:rPr>
          <w:delText xml:space="preserve"> oil.</w:delText>
        </w:r>
        <w:r w:rsidR="001714B3" w:rsidDel="00E25B0F">
          <w:rPr>
            <w:rFonts w:ascii="Arial" w:hAnsi="Arial" w:cs="Arial"/>
            <w:sz w:val="24"/>
            <w:szCs w:val="24"/>
          </w:rPr>
          <w:delText xml:space="preserve"> </w:delText>
        </w:r>
        <w:r w:rsidRPr="00F8201D" w:rsidDel="00E25B0F">
          <w:rPr>
            <w:rFonts w:ascii="Arial" w:hAnsi="Arial" w:cs="Arial"/>
            <w:sz w:val="24"/>
            <w:szCs w:val="24"/>
          </w:rPr>
          <w:delText xml:space="preserve">The active part of the bushing will consist of an Oil Impregnated Paper (OIP) condenser </w:delText>
        </w:r>
        <w:r w:rsidR="004E3A91" w:rsidDel="00E25B0F">
          <w:rPr>
            <w:rFonts w:ascii="Arial" w:hAnsi="Arial" w:cs="Arial"/>
            <w:sz w:val="24"/>
            <w:szCs w:val="24"/>
          </w:rPr>
          <w:delText xml:space="preserve">type core, impregnated with </w:delText>
        </w:r>
        <w:r w:rsidRPr="00F8201D" w:rsidDel="00E25B0F">
          <w:rPr>
            <w:rFonts w:ascii="Arial" w:hAnsi="Arial" w:cs="Arial"/>
            <w:sz w:val="24"/>
            <w:szCs w:val="24"/>
          </w:rPr>
          <w:delText xml:space="preserve">oil. </w:delText>
        </w:r>
      </w:del>
    </w:p>
    <w:p w:rsidR="00F8201D" w:rsidRPr="00F8201D" w:rsidDel="00E25B0F" w:rsidRDefault="00F8201D" w:rsidP="00F8201D">
      <w:pPr>
        <w:tabs>
          <w:tab w:val="left" w:pos="1701"/>
          <w:tab w:val="left" w:pos="5387"/>
        </w:tabs>
        <w:overflowPunct/>
        <w:adjustRightInd/>
        <w:ind w:left="1134"/>
        <w:jc w:val="both"/>
        <w:textAlignment w:val="auto"/>
        <w:rPr>
          <w:del w:id="188" w:author="Καρμίρης Αγγελος" w:date="2020-01-03T10:38:00Z"/>
          <w:rFonts w:ascii="Arial" w:hAnsi="Arial" w:cs="Arial"/>
          <w:sz w:val="24"/>
          <w:szCs w:val="24"/>
        </w:rPr>
      </w:pPr>
      <w:del w:id="189" w:author="Καρμίρης Αγγελος" w:date="2020-01-03T10:38:00Z">
        <w:r w:rsidRPr="00F8201D" w:rsidDel="00E25B0F">
          <w:rPr>
            <w:rFonts w:ascii="Arial" w:hAnsi="Arial" w:cs="Arial"/>
            <w:sz w:val="24"/>
            <w:szCs w:val="24"/>
          </w:rPr>
          <w:delText>The insulation housing of</w:delText>
        </w:r>
        <w:r w:rsidR="003318A8" w:rsidDel="00E25B0F">
          <w:rPr>
            <w:rFonts w:ascii="Arial" w:hAnsi="Arial" w:cs="Arial"/>
            <w:sz w:val="24"/>
            <w:szCs w:val="24"/>
          </w:rPr>
          <w:delText xml:space="preserve"> line</w:delText>
        </w:r>
        <w:r w:rsidR="001714B3" w:rsidDel="00E25B0F">
          <w:rPr>
            <w:rFonts w:ascii="Arial" w:hAnsi="Arial" w:cs="Arial"/>
            <w:sz w:val="24"/>
            <w:szCs w:val="24"/>
          </w:rPr>
          <w:delText xml:space="preserve"> </w:delText>
        </w:r>
        <w:r w:rsidRPr="00F8201D" w:rsidDel="00E25B0F">
          <w:rPr>
            <w:rFonts w:ascii="Arial" w:hAnsi="Arial" w:cs="Arial"/>
            <w:sz w:val="24"/>
            <w:szCs w:val="24"/>
          </w:rPr>
          <w:delText xml:space="preserve">bushings will be of high grade porcelain or </w:delText>
        </w:r>
        <w:r w:rsidRPr="00F8201D" w:rsidDel="00E25B0F">
          <w:rPr>
            <w:rFonts w:ascii="Arial" w:hAnsi="Arial" w:cs="Arial"/>
            <w:bCs/>
            <w:sz w:val="24"/>
            <w:szCs w:val="24"/>
          </w:rPr>
          <w:delText>of resin impregnated fibre tube and silicon rubber covering</w:delText>
        </w:r>
        <w:r w:rsidRPr="00F8201D" w:rsidDel="00E25B0F">
          <w:rPr>
            <w:rFonts w:ascii="Arial" w:hAnsi="Arial" w:cs="Arial"/>
            <w:sz w:val="24"/>
            <w:szCs w:val="24"/>
          </w:rPr>
          <w:delText xml:space="preserve">. </w:delText>
        </w:r>
      </w:del>
    </w:p>
    <w:p w:rsidR="00F8201D" w:rsidRPr="00F8201D" w:rsidDel="00E25B0F" w:rsidRDefault="00F8201D" w:rsidP="00F8201D">
      <w:pPr>
        <w:tabs>
          <w:tab w:val="left" w:pos="1701"/>
          <w:tab w:val="left" w:pos="5387"/>
        </w:tabs>
        <w:overflowPunct/>
        <w:adjustRightInd/>
        <w:ind w:left="1134"/>
        <w:jc w:val="both"/>
        <w:textAlignment w:val="auto"/>
        <w:rPr>
          <w:del w:id="190" w:author="Καρμίρης Αγγελος" w:date="2020-01-03T10:38:00Z"/>
          <w:rFonts w:ascii="Arial" w:hAnsi="Arial" w:cs="Arial"/>
          <w:sz w:val="24"/>
          <w:szCs w:val="24"/>
        </w:rPr>
      </w:pPr>
      <w:del w:id="191" w:author="Καρμίρης Αγγελος" w:date="2020-01-03T10:38:00Z">
        <w:r w:rsidRPr="00F8201D" w:rsidDel="00E25B0F">
          <w:rPr>
            <w:rFonts w:ascii="Arial" w:hAnsi="Arial" w:cs="Arial"/>
            <w:sz w:val="24"/>
            <w:szCs w:val="24"/>
          </w:rPr>
          <w:delText>The porcelain housing will comply in all relevant respects with IEC 6</w:delText>
        </w:r>
        <w:r w:rsidR="001B62E2" w:rsidDel="00E25B0F">
          <w:rPr>
            <w:rFonts w:ascii="Arial" w:hAnsi="Arial" w:cs="Arial"/>
            <w:sz w:val="24"/>
            <w:szCs w:val="24"/>
          </w:rPr>
          <w:delText>2155</w:delText>
        </w:r>
        <w:r w:rsidRPr="00F8201D" w:rsidDel="00E25B0F">
          <w:rPr>
            <w:rFonts w:ascii="Arial" w:hAnsi="Arial" w:cs="Arial"/>
            <w:sz w:val="24"/>
            <w:szCs w:val="24"/>
          </w:rPr>
          <w:delText>. The composite housing will comply in all relevant respects with IEC 61462.</w:delText>
        </w:r>
        <w:r w:rsidR="003318A8" w:rsidDel="00E25B0F">
          <w:rPr>
            <w:rFonts w:ascii="Arial" w:hAnsi="Arial" w:cs="Arial"/>
            <w:sz w:val="24"/>
            <w:szCs w:val="24"/>
          </w:rPr>
          <w:delText xml:space="preserve"> </w:delText>
        </w:r>
        <w:r w:rsidRPr="00F8201D" w:rsidDel="00E25B0F">
          <w:rPr>
            <w:rFonts w:ascii="Arial" w:hAnsi="Arial" w:cs="Arial"/>
            <w:sz w:val="24"/>
            <w:szCs w:val="24"/>
          </w:rPr>
          <w:delText>The space between the active part (core) and the insulating envelope will be oil filled (liquid-insulated bushings).</w:delText>
        </w:r>
        <w:r w:rsidR="00C35D77" w:rsidDel="00E25B0F">
          <w:rPr>
            <w:rFonts w:ascii="Arial" w:hAnsi="Arial" w:cs="Arial"/>
            <w:sz w:val="24"/>
            <w:szCs w:val="24"/>
          </w:rPr>
          <w:delText xml:space="preserve"> Bushing of resin impregnated technology are acceptable.</w:delText>
        </w:r>
      </w:del>
    </w:p>
    <w:p w:rsidR="00F8201D" w:rsidRPr="00F8201D" w:rsidDel="00E25B0F" w:rsidRDefault="00F8201D" w:rsidP="00F8201D">
      <w:pPr>
        <w:tabs>
          <w:tab w:val="left" w:pos="1701"/>
          <w:tab w:val="left" w:pos="5387"/>
        </w:tabs>
        <w:overflowPunct/>
        <w:adjustRightInd/>
        <w:ind w:left="1134"/>
        <w:jc w:val="both"/>
        <w:textAlignment w:val="auto"/>
        <w:rPr>
          <w:del w:id="192" w:author="Καρμίρης Αγγελος" w:date="2020-01-03T10:38:00Z"/>
          <w:rFonts w:ascii="Arial" w:hAnsi="Arial" w:cs="Arial"/>
          <w:sz w:val="24"/>
          <w:szCs w:val="24"/>
        </w:rPr>
      </w:pPr>
      <w:del w:id="193" w:author="Καρμίρης Αγγελος" w:date="2020-01-03T10:38:00Z">
        <w:r w:rsidRPr="00F8201D" w:rsidDel="00E25B0F">
          <w:rPr>
            <w:rFonts w:ascii="Arial" w:hAnsi="Arial" w:cs="Arial"/>
            <w:sz w:val="24"/>
            <w:szCs w:val="24"/>
          </w:rPr>
          <w:delText>The bushings are required to be of the following rating characteristics:</w:delText>
        </w:r>
      </w:del>
    </w:p>
    <w:p w:rsidR="00F8201D" w:rsidRPr="00F8201D" w:rsidDel="00E25B0F" w:rsidRDefault="00F8201D" w:rsidP="00F8201D">
      <w:pPr>
        <w:tabs>
          <w:tab w:val="left" w:pos="709"/>
          <w:tab w:val="left" w:pos="1276"/>
        </w:tabs>
        <w:overflowPunct/>
        <w:adjustRightInd/>
        <w:ind w:left="1276"/>
        <w:jc w:val="both"/>
        <w:textAlignment w:val="auto"/>
        <w:rPr>
          <w:del w:id="194" w:author="Καρμίρης Αγγελος" w:date="2020-01-03T10:38:00Z"/>
          <w:rFonts w:ascii="Arial" w:hAnsi="Arial" w:cs="Arial"/>
          <w:sz w:val="24"/>
          <w:szCs w:val="24"/>
          <w:lang w:val="en-GB"/>
        </w:rPr>
      </w:pPr>
    </w:p>
    <w:tbl>
      <w:tblPr>
        <w:tblW w:w="7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3399"/>
        <w:gridCol w:w="1617"/>
        <w:gridCol w:w="1636"/>
      </w:tblGrid>
      <w:tr w:rsidR="001B62E2" w:rsidRPr="00F8201D" w:rsidDel="00E25B0F" w:rsidTr="00152769">
        <w:trPr>
          <w:cantSplit/>
          <w:tblHeader/>
          <w:jc w:val="center"/>
          <w:del w:id="195"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196" w:author="Καρμίρης Αγγελος" w:date="2020-01-03T10:38:00Z"/>
                <w:rFonts w:ascii="Arial" w:hAnsi="Arial" w:cs="Arial"/>
                <w:b/>
                <w:sz w:val="24"/>
                <w:lang w:val="en-GB"/>
              </w:rPr>
            </w:pPr>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197" w:author="Καρμίρης Αγγελος" w:date="2020-01-03T10:38:00Z"/>
                <w:rFonts w:ascii="Arial" w:hAnsi="Arial" w:cs="Arial"/>
                <w:sz w:val="24"/>
                <w:lang w:val="en-GB"/>
              </w:rPr>
            </w:pPr>
          </w:p>
        </w:tc>
        <w:tc>
          <w:tcPr>
            <w:tcW w:w="1617" w:type="dxa"/>
            <w:shd w:val="clear" w:color="auto" w:fill="auto"/>
          </w:tcPr>
          <w:p w:rsidR="001B62E2" w:rsidRPr="00F8201D" w:rsidDel="00E25B0F" w:rsidRDefault="00757532" w:rsidP="00757532">
            <w:pPr>
              <w:tabs>
                <w:tab w:val="left" w:pos="709"/>
                <w:tab w:val="left" w:pos="1276"/>
              </w:tabs>
              <w:overflowPunct/>
              <w:adjustRightInd/>
              <w:jc w:val="center"/>
              <w:textAlignment w:val="auto"/>
              <w:rPr>
                <w:del w:id="198" w:author="Καρμίρης Αγγελος" w:date="2020-01-03T10:38:00Z"/>
                <w:rFonts w:ascii="Arial" w:hAnsi="Arial" w:cs="Arial"/>
                <w:sz w:val="24"/>
                <w:lang w:val="en-GB"/>
              </w:rPr>
            </w:pPr>
            <w:del w:id="199" w:author="Καρμίρης Αγγελος" w:date="2020-01-03T10:38:00Z">
              <w:r w:rsidDel="00E25B0F">
                <w:rPr>
                  <w:rFonts w:ascii="Arial" w:hAnsi="Arial" w:cs="Arial"/>
                  <w:b/>
                  <w:sz w:val="24"/>
                  <w:szCs w:val="24"/>
                </w:rPr>
                <w:delText>Line</w:delText>
              </w:r>
            </w:del>
          </w:p>
        </w:tc>
        <w:tc>
          <w:tcPr>
            <w:tcW w:w="163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00" w:author="Καρμίρης Αγγελος" w:date="2020-01-03T10:38:00Z"/>
                <w:rFonts w:ascii="Arial" w:hAnsi="Arial" w:cs="Arial"/>
                <w:sz w:val="24"/>
                <w:lang w:val="en-GB"/>
              </w:rPr>
            </w:pPr>
            <w:del w:id="201" w:author="Καρμίρης Αγγελος" w:date="2020-01-03T10:38:00Z">
              <w:r w:rsidRPr="00F8201D" w:rsidDel="00E25B0F">
                <w:rPr>
                  <w:rFonts w:ascii="Arial" w:hAnsi="Arial" w:cs="Arial"/>
                  <w:b/>
                  <w:sz w:val="24"/>
                  <w:szCs w:val="24"/>
                </w:rPr>
                <w:delText>Neutral</w:delText>
              </w:r>
            </w:del>
          </w:p>
        </w:tc>
      </w:tr>
      <w:tr w:rsidR="001B62E2" w:rsidRPr="00F8201D" w:rsidDel="00E25B0F" w:rsidTr="00152769">
        <w:trPr>
          <w:cantSplit/>
          <w:jc w:val="center"/>
          <w:del w:id="202"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03" w:author="Καρμίρης Αγγελος" w:date="2020-01-03T10:38:00Z"/>
                <w:rFonts w:ascii="Arial" w:hAnsi="Arial" w:cs="Arial"/>
                <w:b/>
                <w:sz w:val="24"/>
                <w:lang w:val="en-GB"/>
              </w:rPr>
            </w:pPr>
            <w:del w:id="204" w:author="Καρμίρης Αγγελος" w:date="2020-01-03T10:38:00Z">
              <w:r w:rsidRPr="00F8201D" w:rsidDel="00E25B0F">
                <w:rPr>
                  <w:rFonts w:ascii="Arial" w:hAnsi="Arial" w:cs="Arial"/>
                  <w:b/>
                  <w:sz w:val="24"/>
                  <w:lang w:val="en-GB"/>
                </w:rPr>
                <w:delText>1</w:delText>
              </w:r>
            </w:del>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205" w:author="Καρμίρης Αγγελος" w:date="2020-01-03T10:38:00Z"/>
                <w:rFonts w:ascii="Arial" w:hAnsi="Arial" w:cs="Arial"/>
                <w:sz w:val="24"/>
                <w:lang w:val="en-GB"/>
              </w:rPr>
            </w:pPr>
            <w:del w:id="206" w:author="Καρμίρης Αγγελος" w:date="2020-01-03T10:38:00Z">
              <w:r w:rsidRPr="00F8201D" w:rsidDel="00E25B0F">
                <w:rPr>
                  <w:rFonts w:ascii="Arial" w:hAnsi="Arial" w:cs="Arial"/>
                  <w:sz w:val="24"/>
                  <w:lang w:val="en-GB"/>
                </w:rPr>
                <w:delText>Highest rated Voltage (phase to phase) (Um) (</w:delText>
              </w:r>
              <w:r w:rsidR="0015412D" w:rsidDel="00E25B0F">
                <w:rPr>
                  <w:rFonts w:ascii="Arial" w:hAnsi="Arial" w:cs="Arial"/>
                  <w:sz w:val="24"/>
                  <w:lang w:val="en-GB"/>
                </w:rPr>
                <w:delText>k</w:delText>
              </w:r>
              <w:r w:rsidRPr="00F8201D" w:rsidDel="00E25B0F">
                <w:rPr>
                  <w:rFonts w:ascii="Arial" w:hAnsi="Arial" w:cs="Arial"/>
                  <w:sz w:val="24"/>
                  <w:lang w:val="en-GB"/>
                </w:rPr>
                <w:delText>V-r.m.s.)</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07" w:author="Καρμίρης Αγγελος" w:date="2020-01-03T10:38:00Z"/>
                <w:rFonts w:ascii="Arial" w:hAnsi="Arial" w:cs="Arial"/>
                <w:sz w:val="24"/>
                <w:lang w:val="en-GB"/>
              </w:rPr>
            </w:pPr>
            <w:del w:id="208" w:author="Καρμίρης Αγγελος" w:date="2020-01-03T10:38:00Z">
              <w:r w:rsidRPr="00F8201D" w:rsidDel="00E25B0F">
                <w:rPr>
                  <w:rFonts w:ascii="Arial" w:hAnsi="Arial" w:cs="Arial"/>
                  <w:sz w:val="24"/>
                  <w:lang w:val="en-GB"/>
                </w:rPr>
                <w:delText>170</w:delText>
              </w:r>
            </w:del>
          </w:p>
        </w:tc>
        <w:tc>
          <w:tcPr>
            <w:tcW w:w="1636" w:type="dxa"/>
            <w:shd w:val="clear" w:color="auto" w:fill="auto"/>
          </w:tcPr>
          <w:p w:rsidR="001B62E2" w:rsidRPr="00F8201D" w:rsidDel="00E25B0F" w:rsidRDefault="00B05DF3" w:rsidP="0001641B">
            <w:pPr>
              <w:tabs>
                <w:tab w:val="left" w:pos="709"/>
                <w:tab w:val="left" w:pos="1276"/>
              </w:tabs>
              <w:overflowPunct/>
              <w:adjustRightInd/>
              <w:jc w:val="center"/>
              <w:textAlignment w:val="auto"/>
              <w:rPr>
                <w:del w:id="209" w:author="Καρμίρης Αγγελος" w:date="2020-01-03T10:38:00Z"/>
                <w:rFonts w:ascii="Arial" w:hAnsi="Arial" w:cs="Arial"/>
                <w:sz w:val="24"/>
                <w:lang w:val="en-GB"/>
              </w:rPr>
            </w:pPr>
            <w:del w:id="210" w:author="Καρμίρης Αγγελος" w:date="2020-01-03T10:38:00Z">
              <w:r w:rsidDel="00E25B0F">
                <w:rPr>
                  <w:rFonts w:ascii="Arial" w:hAnsi="Arial" w:cs="Arial"/>
                  <w:sz w:val="24"/>
                  <w:lang w:val="en-GB"/>
                </w:rPr>
                <w:delText>72.5</w:delText>
              </w:r>
            </w:del>
          </w:p>
        </w:tc>
      </w:tr>
      <w:tr w:rsidR="001B62E2" w:rsidRPr="00F8201D" w:rsidDel="00E25B0F" w:rsidTr="00152769">
        <w:trPr>
          <w:cantSplit/>
          <w:jc w:val="center"/>
          <w:del w:id="211"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12" w:author="Καρμίρης Αγγελος" w:date="2020-01-03T10:38:00Z"/>
                <w:rFonts w:ascii="Arial" w:hAnsi="Arial" w:cs="Arial"/>
                <w:b/>
                <w:sz w:val="24"/>
                <w:lang w:val="en-GB"/>
              </w:rPr>
            </w:pPr>
            <w:del w:id="213" w:author="Καρμίρης Αγγελος" w:date="2020-01-03T10:38:00Z">
              <w:r w:rsidRPr="00F8201D" w:rsidDel="00E25B0F">
                <w:rPr>
                  <w:rFonts w:ascii="Arial" w:hAnsi="Arial" w:cs="Arial"/>
                  <w:b/>
                  <w:sz w:val="24"/>
                  <w:lang w:val="en-GB"/>
                </w:rPr>
                <w:delText>2</w:delText>
              </w:r>
            </w:del>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214" w:author="Καρμίρης Αγγελος" w:date="2020-01-03T10:38:00Z"/>
                <w:rFonts w:ascii="Arial" w:hAnsi="Arial" w:cs="Arial"/>
                <w:sz w:val="24"/>
                <w:lang w:val="en-GB"/>
              </w:rPr>
            </w:pPr>
            <w:del w:id="215" w:author="Καρμίρης Αγγελος" w:date="2020-01-03T10:38:00Z">
              <w:r w:rsidRPr="00F8201D" w:rsidDel="00E25B0F">
                <w:rPr>
                  <w:rFonts w:ascii="Arial" w:hAnsi="Arial" w:cs="Arial"/>
                  <w:sz w:val="24"/>
                  <w:lang w:val="en-GB"/>
                </w:rPr>
                <w:delText>Rated phase to earth operating voltage (</w:delText>
              </w:r>
              <w:r w:rsidR="0015412D" w:rsidDel="00E25B0F">
                <w:rPr>
                  <w:rFonts w:ascii="Arial" w:hAnsi="Arial" w:cs="Arial"/>
                  <w:sz w:val="24"/>
                  <w:lang w:val="en-GB"/>
                </w:rPr>
                <w:delText>k</w:delText>
              </w:r>
              <w:r w:rsidRPr="00F8201D" w:rsidDel="00E25B0F">
                <w:rPr>
                  <w:rFonts w:ascii="Arial" w:hAnsi="Arial" w:cs="Arial"/>
                  <w:sz w:val="24"/>
                  <w:lang w:val="en-GB"/>
                </w:rPr>
                <w:delText>V-r.m.s.)</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16" w:author="Καρμίρης Αγγελος" w:date="2020-01-03T10:38:00Z"/>
                <w:rFonts w:ascii="Arial" w:hAnsi="Arial" w:cs="Arial"/>
                <w:sz w:val="24"/>
                <w:lang w:val="en-GB"/>
              </w:rPr>
            </w:pPr>
            <w:del w:id="217" w:author="Καρμίρης Αγγελος" w:date="2020-01-03T10:38:00Z">
              <w:r w:rsidRPr="00F8201D" w:rsidDel="00E25B0F">
                <w:rPr>
                  <w:rFonts w:ascii="Arial" w:hAnsi="Arial" w:cs="Arial"/>
                  <w:sz w:val="24"/>
                  <w:lang w:val="en-GB"/>
                </w:rPr>
                <w:delText>98</w:delText>
              </w:r>
            </w:del>
          </w:p>
        </w:tc>
        <w:tc>
          <w:tcPr>
            <w:tcW w:w="1636" w:type="dxa"/>
            <w:shd w:val="clear" w:color="auto" w:fill="auto"/>
          </w:tcPr>
          <w:p w:rsidR="001B62E2" w:rsidRPr="00E25B0F" w:rsidDel="00E25B0F" w:rsidRDefault="00152320" w:rsidP="0001641B">
            <w:pPr>
              <w:tabs>
                <w:tab w:val="left" w:pos="709"/>
                <w:tab w:val="left" w:pos="1276"/>
              </w:tabs>
              <w:overflowPunct/>
              <w:adjustRightInd/>
              <w:jc w:val="center"/>
              <w:textAlignment w:val="auto"/>
              <w:rPr>
                <w:del w:id="218" w:author="Καρμίρης Αγγελος" w:date="2020-01-03T10:38:00Z"/>
                <w:rFonts w:ascii="Arial" w:hAnsi="Arial" w:cs="Arial"/>
                <w:sz w:val="24"/>
                <w:rPrChange w:id="219" w:author="Καρμίρης Αγγελος" w:date="2020-01-03T10:38:00Z">
                  <w:rPr>
                    <w:del w:id="220" w:author="Καρμίρης Αγγελος" w:date="2020-01-03T10:38:00Z"/>
                    <w:rFonts w:ascii="Arial" w:hAnsi="Arial" w:cs="Arial"/>
                    <w:sz w:val="24"/>
                    <w:lang w:val="el-GR"/>
                  </w:rPr>
                </w:rPrChange>
              </w:rPr>
            </w:pPr>
            <w:del w:id="221" w:author="Καρμίρης Αγγελος" w:date="2020-01-03T10:38:00Z">
              <w:r w:rsidRPr="00E25B0F" w:rsidDel="00E25B0F">
                <w:rPr>
                  <w:rFonts w:ascii="Arial" w:hAnsi="Arial" w:cs="Arial"/>
                  <w:sz w:val="24"/>
                  <w:rPrChange w:id="222" w:author="Καρμίρης Αγγελος" w:date="2020-01-03T10:38:00Z">
                    <w:rPr>
                      <w:rFonts w:ascii="Arial" w:hAnsi="Arial" w:cs="Arial"/>
                      <w:sz w:val="24"/>
                      <w:lang w:val="el-GR"/>
                    </w:rPr>
                  </w:rPrChange>
                </w:rPr>
                <w:delText>42</w:delText>
              </w:r>
            </w:del>
          </w:p>
        </w:tc>
      </w:tr>
      <w:tr w:rsidR="001B62E2" w:rsidRPr="00F8201D" w:rsidDel="00E25B0F" w:rsidTr="00152769">
        <w:trPr>
          <w:cantSplit/>
          <w:jc w:val="center"/>
          <w:del w:id="223"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24" w:author="Καρμίρης Αγγελος" w:date="2020-01-03T10:38:00Z"/>
                <w:rFonts w:ascii="Arial" w:hAnsi="Arial" w:cs="Arial"/>
                <w:b/>
                <w:sz w:val="24"/>
                <w:lang w:val="en-GB"/>
              </w:rPr>
            </w:pPr>
            <w:del w:id="225" w:author="Καρμίρης Αγγελος" w:date="2020-01-03T10:38:00Z">
              <w:r w:rsidRPr="00F8201D" w:rsidDel="00E25B0F">
                <w:rPr>
                  <w:rFonts w:ascii="Arial" w:hAnsi="Arial" w:cs="Arial"/>
                  <w:b/>
                  <w:sz w:val="24"/>
                  <w:lang w:val="en-GB"/>
                </w:rPr>
                <w:delText>3</w:delText>
              </w:r>
            </w:del>
          </w:p>
        </w:tc>
        <w:tc>
          <w:tcPr>
            <w:tcW w:w="3399" w:type="dxa"/>
            <w:shd w:val="clear" w:color="auto" w:fill="auto"/>
          </w:tcPr>
          <w:p w:rsidR="001B62E2" w:rsidRPr="00F8201D" w:rsidDel="00E25B0F" w:rsidRDefault="001B62E2" w:rsidP="004B2690">
            <w:pPr>
              <w:tabs>
                <w:tab w:val="left" w:pos="709"/>
                <w:tab w:val="left" w:pos="1276"/>
              </w:tabs>
              <w:overflowPunct/>
              <w:adjustRightInd/>
              <w:textAlignment w:val="auto"/>
              <w:rPr>
                <w:del w:id="226" w:author="Καρμίρης Αγγελος" w:date="2020-01-03T10:38:00Z"/>
                <w:rFonts w:ascii="Arial" w:hAnsi="Arial" w:cs="Arial"/>
                <w:sz w:val="24"/>
                <w:lang w:val="en-GB"/>
              </w:rPr>
            </w:pPr>
            <w:del w:id="227" w:author="Καρμίρης Αγγελος" w:date="2020-01-03T10:38:00Z">
              <w:r w:rsidRPr="00F8201D" w:rsidDel="00E25B0F">
                <w:rPr>
                  <w:rFonts w:ascii="Arial" w:hAnsi="Arial" w:cs="Arial"/>
                  <w:sz w:val="24"/>
                  <w:lang w:val="en-GB"/>
                </w:rPr>
                <w:delText>Rated current (Ir)(A)</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28" w:author="Καρμίρης Αγγελος" w:date="2020-01-03T10:38:00Z"/>
                <w:rFonts w:ascii="Arial" w:hAnsi="Arial" w:cs="Arial"/>
                <w:sz w:val="24"/>
                <w:lang w:val="en-GB"/>
              </w:rPr>
            </w:pPr>
            <w:del w:id="229" w:author="Καρμίρης Αγγελος" w:date="2020-01-03T10:38:00Z">
              <w:r w:rsidRPr="00F8201D" w:rsidDel="00E25B0F">
                <w:rPr>
                  <w:rFonts w:ascii="Arial" w:hAnsi="Arial" w:cs="Arial"/>
                  <w:sz w:val="24"/>
                  <w:lang w:val="en-GB"/>
                </w:rPr>
                <w:delText>800</w:delText>
              </w:r>
            </w:del>
          </w:p>
        </w:tc>
        <w:tc>
          <w:tcPr>
            <w:tcW w:w="1636" w:type="dxa"/>
            <w:shd w:val="clear" w:color="auto" w:fill="auto"/>
          </w:tcPr>
          <w:p w:rsidR="001B62E2" w:rsidRPr="00F8201D" w:rsidDel="00E25B0F" w:rsidRDefault="00B05DF3" w:rsidP="0001641B">
            <w:pPr>
              <w:tabs>
                <w:tab w:val="left" w:pos="709"/>
                <w:tab w:val="left" w:pos="1276"/>
              </w:tabs>
              <w:overflowPunct/>
              <w:adjustRightInd/>
              <w:jc w:val="center"/>
              <w:textAlignment w:val="auto"/>
              <w:rPr>
                <w:del w:id="230" w:author="Καρμίρης Αγγελος" w:date="2020-01-03T10:38:00Z"/>
                <w:rFonts w:ascii="Arial" w:hAnsi="Arial" w:cs="Arial"/>
                <w:sz w:val="24"/>
                <w:lang w:val="en-GB"/>
              </w:rPr>
            </w:pPr>
            <w:del w:id="231" w:author="Καρμίρης Αγγελος" w:date="2020-01-03T10:38:00Z">
              <w:r w:rsidDel="00E25B0F">
                <w:rPr>
                  <w:rFonts w:ascii="Arial" w:hAnsi="Arial" w:cs="Arial"/>
                  <w:sz w:val="24"/>
                  <w:lang w:val="en-GB"/>
                </w:rPr>
                <w:delText>80</w:delText>
              </w:r>
              <w:r w:rsidR="003318A8" w:rsidDel="00E25B0F">
                <w:rPr>
                  <w:rFonts w:ascii="Arial" w:hAnsi="Arial" w:cs="Arial"/>
                  <w:sz w:val="24"/>
                  <w:lang w:val="en-GB"/>
                </w:rPr>
                <w:delText>0</w:delText>
              </w:r>
            </w:del>
          </w:p>
        </w:tc>
      </w:tr>
      <w:tr w:rsidR="001B62E2" w:rsidRPr="00F8201D" w:rsidDel="00E25B0F" w:rsidTr="00152769">
        <w:trPr>
          <w:cantSplit/>
          <w:jc w:val="center"/>
          <w:del w:id="232"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33" w:author="Καρμίρης Αγγελος" w:date="2020-01-03T10:38:00Z"/>
                <w:rFonts w:ascii="Arial" w:hAnsi="Arial" w:cs="Arial"/>
                <w:b/>
                <w:sz w:val="24"/>
                <w:lang w:val="en-GB"/>
              </w:rPr>
            </w:pPr>
            <w:del w:id="234" w:author="Καρμίρης Αγγελος" w:date="2020-01-03T10:38:00Z">
              <w:r w:rsidRPr="00F8201D" w:rsidDel="00E25B0F">
                <w:rPr>
                  <w:rFonts w:ascii="Arial" w:hAnsi="Arial" w:cs="Arial"/>
                  <w:b/>
                  <w:sz w:val="24"/>
                  <w:lang w:val="en-GB"/>
                </w:rPr>
                <w:delText>4</w:delText>
              </w:r>
            </w:del>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235" w:author="Καρμίρης Αγγελος" w:date="2020-01-03T10:38:00Z"/>
                <w:rFonts w:ascii="Arial" w:hAnsi="Arial" w:cs="Arial"/>
                <w:sz w:val="24"/>
                <w:lang w:val="en-GB"/>
              </w:rPr>
            </w:pPr>
            <w:del w:id="236" w:author="Καρμίρης Αγγελος" w:date="2020-01-03T10:38:00Z">
              <w:r w:rsidRPr="00F8201D" w:rsidDel="00E25B0F">
                <w:rPr>
                  <w:rFonts w:ascii="Arial" w:hAnsi="Arial" w:cs="Arial"/>
                  <w:sz w:val="24"/>
                  <w:lang w:val="en-GB"/>
                </w:rPr>
                <w:delText>Rated thermal short time current,   1 sec (Ith)</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37" w:author="Καρμίρης Αγγελος" w:date="2020-01-03T10:38:00Z"/>
                <w:rFonts w:ascii="Arial" w:hAnsi="Arial" w:cs="Arial"/>
                <w:sz w:val="24"/>
                <w:szCs w:val="24"/>
                <w:lang w:val="en-GB"/>
              </w:rPr>
            </w:pPr>
            <w:del w:id="238" w:author="Καρμίρης Αγγελος" w:date="2020-01-03T10:38:00Z">
              <w:r w:rsidRPr="00F8201D" w:rsidDel="00E25B0F">
                <w:rPr>
                  <w:rFonts w:ascii="Arial" w:hAnsi="Arial" w:cs="Arial"/>
                  <w:sz w:val="24"/>
                  <w:szCs w:val="24"/>
                  <w:lang w:val="en-GB"/>
                </w:rPr>
                <w:delText>25Ir</w:delText>
              </w:r>
            </w:del>
          </w:p>
        </w:tc>
        <w:tc>
          <w:tcPr>
            <w:tcW w:w="163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39" w:author="Καρμίρης Αγγελος" w:date="2020-01-03T10:38:00Z"/>
                <w:rFonts w:ascii="Arial" w:hAnsi="Arial" w:cs="Arial"/>
                <w:sz w:val="24"/>
                <w:szCs w:val="24"/>
                <w:lang w:val="en-GB"/>
              </w:rPr>
            </w:pPr>
            <w:del w:id="240" w:author="Καρμίρης Αγγελος" w:date="2020-01-03T10:38:00Z">
              <w:r w:rsidRPr="00F8201D" w:rsidDel="00E25B0F">
                <w:rPr>
                  <w:rFonts w:ascii="Arial" w:hAnsi="Arial" w:cs="Arial"/>
                  <w:sz w:val="24"/>
                  <w:szCs w:val="24"/>
                  <w:lang w:val="en-GB"/>
                </w:rPr>
                <w:delText>25Ir</w:delText>
              </w:r>
            </w:del>
          </w:p>
        </w:tc>
      </w:tr>
      <w:tr w:rsidR="001B62E2" w:rsidRPr="00F8201D" w:rsidDel="00E25B0F" w:rsidTr="00152769">
        <w:trPr>
          <w:cantSplit/>
          <w:jc w:val="center"/>
          <w:del w:id="241"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42" w:author="Καρμίρης Αγγελος" w:date="2020-01-03T10:38:00Z"/>
                <w:rFonts w:ascii="Arial" w:hAnsi="Arial" w:cs="Arial"/>
                <w:b/>
                <w:sz w:val="24"/>
                <w:lang w:val="en-GB"/>
              </w:rPr>
            </w:pPr>
            <w:del w:id="243" w:author="Καρμίρης Αγγελος" w:date="2020-01-03T10:38:00Z">
              <w:r w:rsidRPr="00F8201D" w:rsidDel="00E25B0F">
                <w:rPr>
                  <w:rFonts w:ascii="Arial" w:hAnsi="Arial" w:cs="Arial"/>
                  <w:b/>
                  <w:sz w:val="24"/>
                  <w:lang w:val="en-GB"/>
                </w:rPr>
                <w:delText>5</w:delText>
              </w:r>
            </w:del>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244" w:author="Καρμίρης Αγγελος" w:date="2020-01-03T10:38:00Z"/>
                <w:rFonts w:ascii="Arial" w:hAnsi="Arial" w:cs="Arial"/>
                <w:sz w:val="24"/>
                <w:lang w:val="en-GB"/>
              </w:rPr>
            </w:pPr>
            <w:del w:id="245" w:author="Καρμίρης Αγγελος" w:date="2020-01-03T10:38:00Z">
              <w:r w:rsidRPr="00F8201D" w:rsidDel="00E25B0F">
                <w:rPr>
                  <w:rFonts w:ascii="Arial" w:hAnsi="Arial" w:cs="Arial"/>
                  <w:sz w:val="24"/>
                  <w:lang w:val="en-GB"/>
                </w:rPr>
                <w:delText>Rated dynamic current (Id)</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46" w:author="Καρμίρης Αγγελος" w:date="2020-01-03T10:38:00Z"/>
                <w:rFonts w:ascii="Arial" w:hAnsi="Arial" w:cs="Arial"/>
                <w:sz w:val="24"/>
                <w:szCs w:val="24"/>
                <w:lang w:val="en-GB"/>
              </w:rPr>
            </w:pPr>
            <w:del w:id="247" w:author="Καρμίρης Αγγελος" w:date="2020-01-03T10:38:00Z">
              <w:r w:rsidRPr="00F8201D" w:rsidDel="00E25B0F">
                <w:rPr>
                  <w:rFonts w:ascii="Arial" w:hAnsi="Arial" w:cs="Arial"/>
                  <w:sz w:val="24"/>
                  <w:szCs w:val="24"/>
                  <w:lang w:val="en-GB"/>
                </w:rPr>
                <w:delText>2.5Ith</w:delText>
              </w:r>
            </w:del>
          </w:p>
        </w:tc>
        <w:tc>
          <w:tcPr>
            <w:tcW w:w="163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48" w:author="Καρμίρης Αγγελος" w:date="2020-01-03T10:38:00Z"/>
                <w:rFonts w:ascii="Arial" w:hAnsi="Arial" w:cs="Arial"/>
                <w:sz w:val="24"/>
                <w:szCs w:val="24"/>
                <w:lang w:val="en-GB"/>
              </w:rPr>
            </w:pPr>
            <w:del w:id="249" w:author="Καρμίρης Αγγελος" w:date="2020-01-03T10:38:00Z">
              <w:r w:rsidRPr="00F8201D" w:rsidDel="00E25B0F">
                <w:rPr>
                  <w:rFonts w:ascii="Arial" w:hAnsi="Arial" w:cs="Arial"/>
                  <w:sz w:val="24"/>
                  <w:szCs w:val="24"/>
                  <w:lang w:val="en-GB"/>
                </w:rPr>
                <w:delText>2.5Ith</w:delText>
              </w:r>
            </w:del>
          </w:p>
        </w:tc>
      </w:tr>
      <w:tr w:rsidR="001B62E2" w:rsidRPr="00F8201D" w:rsidDel="00E25B0F" w:rsidTr="00152769">
        <w:trPr>
          <w:cantSplit/>
          <w:jc w:val="center"/>
          <w:del w:id="250"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51" w:author="Καρμίρης Αγγελος" w:date="2020-01-03T10:38:00Z"/>
                <w:rFonts w:ascii="Arial" w:hAnsi="Arial" w:cs="Arial"/>
                <w:b/>
                <w:sz w:val="24"/>
                <w:lang w:val="en-GB"/>
              </w:rPr>
            </w:pPr>
            <w:del w:id="252" w:author="Καρμίρης Αγγελος" w:date="2020-01-03T10:38:00Z">
              <w:r w:rsidRPr="00F8201D" w:rsidDel="00E25B0F">
                <w:rPr>
                  <w:rFonts w:ascii="Arial" w:hAnsi="Arial" w:cs="Arial"/>
                  <w:b/>
                  <w:sz w:val="24"/>
                  <w:lang w:val="en-GB"/>
                </w:rPr>
                <w:delText>6</w:delText>
              </w:r>
            </w:del>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253" w:author="Καρμίρης Αγγελος" w:date="2020-01-03T10:38:00Z"/>
                <w:rFonts w:ascii="Arial" w:hAnsi="Arial" w:cs="Arial"/>
                <w:sz w:val="24"/>
                <w:lang w:val="en-GB"/>
              </w:rPr>
            </w:pPr>
            <w:del w:id="254" w:author="Καρμίρης Αγγελος" w:date="2020-01-03T10:38:00Z">
              <w:r w:rsidRPr="00F8201D" w:rsidDel="00E25B0F">
                <w:rPr>
                  <w:rFonts w:ascii="Arial" w:hAnsi="Arial" w:cs="Arial"/>
                  <w:bCs/>
                  <w:sz w:val="24"/>
                  <w:lang w:val="en-GB"/>
                </w:rPr>
                <w:delText xml:space="preserve">Cantilever operating load (N) </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55" w:author="Καρμίρης Αγγελος" w:date="2020-01-03T10:38:00Z"/>
                <w:rFonts w:ascii="Arial" w:hAnsi="Arial" w:cs="Arial"/>
                <w:sz w:val="24"/>
                <w:szCs w:val="24"/>
                <w:lang w:val="en-GB"/>
              </w:rPr>
            </w:pPr>
            <w:del w:id="256" w:author="Καρμίρης Αγγελος" w:date="2020-01-03T10:38:00Z">
              <w:r w:rsidRPr="00F8201D" w:rsidDel="00E25B0F">
                <w:rPr>
                  <w:rFonts w:ascii="Arial" w:hAnsi="Arial" w:cs="Arial"/>
                  <w:sz w:val="24"/>
                  <w:szCs w:val="24"/>
                  <w:lang w:val="en-GB"/>
                </w:rPr>
                <w:delText>2000</w:delText>
              </w:r>
            </w:del>
          </w:p>
        </w:tc>
        <w:tc>
          <w:tcPr>
            <w:tcW w:w="1636" w:type="dxa"/>
            <w:shd w:val="clear" w:color="auto" w:fill="auto"/>
          </w:tcPr>
          <w:p w:rsidR="001B62E2" w:rsidRPr="00E25B0F" w:rsidDel="00E25B0F" w:rsidRDefault="00152320" w:rsidP="0001641B">
            <w:pPr>
              <w:tabs>
                <w:tab w:val="left" w:pos="709"/>
                <w:tab w:val="left" w:pos="1276"/>
              </w:tabs>
              <w:overflowPunct/>
              <w:adjustRightInd/>
              <w:jc w:val="center"/>
              <w:textAlignment w:val="auto"/>
              <w:rPr>
                <w:del w:id="257" w:author="Καρμίρης Αγγελος" w:date="2020-01-03T10:38:00Z"/>
                <w:rFonts w:ascii="Arial" w:hAnsi="Arial" w:cs="Arial"/>
                <w:sz w:val="24"/>
                <w:szCs w:val="24"/>
                <w:rPrChange w:id="258" w:author="Καρμίρης Αγγελος" w:date="2020-01-03T10:38:00Z">
                  <w:rPr>
                    <w:del w:id="259" w:author="Καρμίρης Αγγελος" w:date="2020-01-03T10:38:00Z"/>
                    <w:rFonts w:ascii="Arial" w:hAnsi="Arial" w:cs="Arial"/>
                    <w:sz w:val="24"/>
                    <w:szCs w:val="24"/>
                    <w:lang w:val="el-GR"/>
                  </w:rPr>
                </w:rPrChange>
              </w:rPr>
            </w:pPr>
            <w:del w:id="260" w:author="Καρμίρης Αγγελος" w:date="2020-01-03T10:38:00Z">
              <w:r w:rsidRPr="00E25B0F" w:rsidDel="00E25B0F">
                <w:rPr>
                  <w:rFonts w:ascii="Arial" w:hAnsi="Arial" w:cs="Arial"/>
                  <w:sz w:val="24"/>
                  <w:szCs w:val="24"/>
                  <w:rPrChange w:id="261" w:author="Καρμίρης Αγγελος" w:date="2020-01-03T10:38:00Z">
                    <w:rPr>
                      <w:rFonts w:ascii="Arial" w:hAnsi="Arial" w:cs="Arial"/>
                      <w:sz w:val="24"/>
                      <w:szCs w:val="24"/>
                      <w:lang w:val="el-GR"/>
                    </w:rPr>
                  </w:rPrChange>
                </w:rPr>
                <w:delText>1000</w:delText>
              </w:r>
            </w:del>
          </w:p>
        </w:tc>
      </w:tr>
      <w:tr w:rsidR="001B62E2" w:rsidRPr="00F8201D" w:rsidDel="00E25B0F" w:rsidTr="00152769">
        <w:trPr>
          <w:cantSplit/>
          <w:jc w:val="center"/>
          <w:del w:id="262"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63" w:author="Καρμίρης Αγγελος" w:date="2020-01-03T10:38:00Z"/>
                <w:rFonts w:ascii="Arial" w:hAnsi="Arial" w:cs="Arial"/>
                <w:b/>
                <w:sz w:val="24"/>
                <w:lang w:val="en-GB"/>
              </w:rPr>
            </w:pPr>
            <w:del w:id="264" w:author="Καρμίρης Αγγελος" w:date="2020-01-03T10:38:00Z">
              <w:r w:rsidRPr="00F8201D" w:rsidDel="00E25B0F">
                <w:rPr>
                  <w:rFonts w:ascii="Arial" w:hAnsi="Arial" w:cs="Arial"/>
                  <w:b/>
                  <w:sz w:val="24"/>
                  <w:lang w:val="en-GB"/>
                </w:rPr>
                <w:delText>7</w:delText>
              </w:r>
            </w:del>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265" w:author="Καρμίρης Αγγελος" w:date="2020-01-03T10:38:00Z"/>
                <w:rFonts w:ascii="Arial" w:hAnsi="Arial" w:cs="Arial"/>
                <w:sz w:val="24"/>
                <w:lang w:val="en-GB"/>
              </w:rPr>
            </w:pPr>
            <w:del w:id="266" w:author="Καρμίρης Αγγελος" w:date="2020-01-03T10:38:00Z">
              <w:r w:rsidRPr="00F8201D" w:rsidDel="00E25B0F">
                <w:rPr>
                  <w:rFonts w:ascii="Arial" w:hAnsi="Arial" w:cs="Arial"/>
                  <w:sz w:val="24"/>
                  <w:lang w:val="en-GB"/>
                </w:rPr>
                <w:delText>Creepage distance (mm)</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67" w:author="Καρμίρης Αγγελος" w:date="2020-01-03T10:38:00Z"/>
                <w:rFonts w:ascii="Arial" w:hAnsi="Arial" w:cs="Arial"/>
                <w:sz w:val="24"/>
                <w:szCs w:val="24"/>
                <w:lang w:val="en-GB"/>
              </w:rPr>
            </w:pPr>
            <w:del w:id="268" w:author="Καρμίρης Αγγελος" w:date="2020-01-03T10:38:00Z">
              <w:r w:rsidRPr="00F8201D" w:rsidDel="00E25B0F">
                <w:rPr>
                  <w:rFonts w:ascii="Arial" w:hAnsi="Arial" w:cs="Arial"/>
                  <w:sz w:val="24"/>
                  <w:szCs w:val="24"/>
                  <w:lang w:val="en-GB"/>
                </w:rPr>
                <w:delText>4250</w:delText>
              </w:r>
            </w:del>
          </w:p>
        </w:tc>
        <w:tc>
          <w:tcPr>
            <w:tcW w:w="1636" w:type="dxa"/>
            <w:shd w:val="clear" w:color="auto" w:fill="auto"/>
          </w:tcPr>
          <w:p w:rsidR="001B62E2" w:rsidRPr="00F8201D" w:rsidDel="00E25B0F" w:rsidRDefault="00831D2E" w:rsidP="0001641B">
            <w:pPr>
              <w:tabs>
                <w:tab w:val="left" w:pos="709"/>
                <w:tab w:val="left" w:pos="1276"/>
              </w:tabs>
              <w:overflowPunct/>
              <w:adjustRightInd/>
              <w:jc w:val="center"/>
              <w:textAlignment w:val="auto"/>
              <w:rPr>
                <w:del w:id="269" w:author="Καρμίρης Αγγελος" w:date="2020-01-03T10:38:00Z"/>
                <w:rFonts w:ascii="Arial" w:hAnsi="Arial" w:cs="Arial"/>
                <w:sz w:val="24"/>
                <w:szCs w:val="24"/>
                <w:lang w:val="en-GB"/>
              </w:rPr>
            </w:pPr>
            <w:del w:id="270" w:author="Καρμίρης Αγγελος" w:date="2020-01-03T10:38:00Z">
              <w:r w:rsidDel="00E25B0F">
                <w:rPr>
                  <w:rFonts w:ascii="Arial" w:hAnsi="Arial" w:cs="Arial"/>
                  <w:sz w:val="24"/>
                  <w:szCs w:val="24"/>
                  <w:lang w:val="en-GB"/>
                </w:rPr>
                <w:delText>1813</w:delText>
              </w:r>
            </w:del>
          </w:p>
        </w:tc>
      </w:tr>
      <w:tr w:rsidR="001B62E2" w:rsidRPr="00F8201D" w:rsidDel="00E25B0F" w:rsidTr="00152769">
        <w:trPr>
          <w:cantSplit/>
          <w:jc w:val="center"/>
          <w:del w:id="271"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72" w:author="Καρμίρης Αγγελος" w:date="2020-01-03T10:38:00Z"/>
                <w:rFonts w:ascii="Arial" w:hAnsi="Arial" w:cs="Arial"/>
                <w:b/>
                <w:sz w:val="24"/>
                <w:lang w:val="en-GB"/>
              </w:rPr>
            </w:pPr>
            <w:del w:id="273" w:author="Καρμίρης Αγγελος" w:date="2020-01-03T10:38:00Z">
              <w:r w:rsidRPr="00F8201D" w:rsidDel="00E25B0F">
                <w:rPr>
                  <w:rFonts w:ascii="Arial" w:hAnsi="Arial" w:cs="Arial"/>
                  <w:b/>
                  <w:sz w:val="24"/>
                  <w:lang w:val="en-GB"/>
                </w:rPr>
                <w:delText>8</w:delText>
              </w:r>
            </w:del>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274" w:author="Καρμίρης Αγγελος" w:date="2020-01-03T10:38:00Z"/>
                <w:rFonts w:ascii="Arial" w:hAnsi="Arial" w:cs="Arial"/>
                <w:sz w:val="24"/>
                <w:lang w:val="en-GB"/>
              </w:rPr>
            </w:pPr>
            <w:del w:id="275" w:author="Καρμίρης Αγγελος" w:date="2020-01-03T10:38:00Z">
              <w:r w:rsidRPr="00F8201D" w:rsidDel="00E25B0F">
                <w:rPr>
                  <w:rFonts w:ascii="Arial" w:hAnsi="Arial" w:cs="Arial"/>
                  <w:sz w:val="24"/>
                  <w:lang w:val="en-GB"/>
                </w:rPr>
                <w:delText>Angle of mounting</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76" w:author="Καρμίρης Αγγελος" w:date="2020-01-03T10:38:00Z"/>
                <w:rFonts w:ascii="Arial" w:hAnsi="Arial" w:cs="Arial"/>
                <w:sz w:val="24"/>
                <w:szCs w:val="24"/>
                <w:lang w:val="en-GB"/>
              </w:rPr>
            </w:pPr>
            <w:del w:id="277" w:author="Καρμίρης Αγγελος" w:date="2020-01-03T10:38:00Z">
              <w:r w:rsidRPr="00F8201D" w:rsidDel="00E25B0F">
                <w:rPr>
                  <w:rFonts w:ascii="Arial" w:hAnsi="Arial" w:cs="Arial"/>
                  <w:sz w:val="24"/>
                  <w:szCs w:val="24"/>
                  <w:lang w:val="en-GB"/>
                </w:rPr>
                <w:delText>≤30</w:delText>
              </w:r>
              <w:r w:rsidRPr="00F8201D" w:rsidDel="00E25B0F">
                <w:rPr>
                  <w:rFonts w:ascii="Arial" w:hAnsi="Arial" w:cs="Arial"/>
                  <w:sz w:val="24"/>
                  <w:szCs w:val="24"/>
                  <w:vertAlign w:val="superscript"/>
                  <w:lang w:val="en-GB"/>
                </w:rPr>
                <w:delText>o</w:delText>
              </w:r>
              <w:r w:rsidRPr="00F8201D" w:rsidDel="00E25B0F">
                <w:rPr>
                  <w:rFonts w:ascii="Arial" w:hAnsi="Arial" w:cs="Arial"/>
                  <w:sz w:val="24"/>
                  <w:szCs w:val="24"/>
                  <w:lang w:val="en-GB"/>
                </w:rPr>
                <w:delText>/vertical</w:delText>
              </w:r>
            </w:del>
          </w:p>
        </w:tc>
        <w:tc>
          <w:tcPr>
            <w:tcW w:w="163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78" w:author="Καρμίρης Αγγελος" w:date="2020-01-03T10:38:00Z"/>
                <w:rFonts w:ascii="Arial" w:hAnsi="Arial" w:cs="Arial"/>
                <w:sz w:val="24"/>
                <w:szCs w:val="24"/>
                <w:lang w:val="en-GB"/>
              </w:rPr>
            </w:pPr>
            <w:del w:id="279" w:author="Καρμίρης Αγγελος" w:date="2020-01-03T10:38:00Z">
              <w:r w:rsidRPr="00F8201D" w:rsidDel="00E25B0F">
                <w:rPr>
                  <w:rFonts w:ascii="Arial" w:hAnsi="Arial" w:cs="Arial"/>
                  <w:sz w:val="24"/>
                  <w:szCs w:val="24"/>
                  <w:lang w:val="en-GB"/>
                </w:rPr>
                <w:delText>≤30</w:delText>
              </w:r>
              <w:r w:rsidRPr="00F8201D" w:rsidDel="00E25B0F">
                <w:rPr>
                  <w:rFonts w:ascii="Arial" w:hAnsi="Arial" w:cs="Arial"/>
                  <w:sz w:val="24"/>
                  <w:szCs w:val="24"/>
                  <w:vertAlign w:val="superscript"/>
                  <w:lang w:val="en-GB"/>
                </w:rPr>
                <w:delText>o</w:delText>
              </w:r>
              <w:r w:rsidRPr="00F8201D" w:rsidDel="00E25B0F">
                <w:rPr>
                  <w:rFonts w:ascii="Arial" w:hAnsi="Arial" w:cs="Arial"/>
                  <w:sz w:val="24"/>
                  <w:szCs w:val="24"/>
                  <w:lang w:val="en-GB"/>
                </w:rPr>
                <w:delText>/vertical</w:delText>
              </w:r>
            </w:del>
          </w:p>
        </w:tc>
      </w:tr>
      <w:tr w:rsidR="001B62E2" w:rsidRPr="00F8201D" w:rsidDel="00E25B0F" w:rsidTr="00152769">
        <w:trPr>
          <w:cantSplit/>
          <w:jc w:val="center"/>
          <w:del w:id="280"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81" w:author="Καρμίρης Αγγελος" w:date="2020-01-03T10:38:00Z"/>
                <w:rFonts w:ascii="Arial" w:hAnsi="Arial" w:cs="Arial"/>
                <w:b/>
                <w:sz w:val="24"/>
                <w:lang w:val="en-GB"/>
              </w:rPr>
            </w:pPr>
            <w:del w:id="282" w:author="Καρμίρης Αγγελος" w:date="2020-01-03T10:38:00Z">
              <w:r w:rsidRPr="00F8201D" w:rsidDel="00E25B0F">
                <w:rPr>
                  <w:rFonts w:ascii="Arial" w:hAnsi="Arial" w:cs="Arial"/>
                  <w:b/>
                  <w:sz w:val="24"/>
                  <w:lang w:val="en-GB"/>
                </w:rPr>
                <w:delText>9</w:delText>
              </w:r>
            </w:del>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283" w:author="Καρμίρης Αγγελος" w:date="2020-01-03T10:38:00Z"/>
                <w:rFonts w:ascii="Arial" w:hAnsi="Arial" w:cs="Arial"/>
                <w:sz w:val="24"/>
                <w:lang w:val="en-GB"/>
              </w:rPr>
            </w:pPr>
            <w:del w:id="284" w:author="Καρμίρης Αγγελος" w:date="2020-01-03T10:38:00Z">
              <w:r w:rsidRPr="00F8201D" w:rsidDel="00E25B0F">
                <w:rPr>
                  <w:rFonts w:ascii="Arial" w:hAnsi="Arial" w:cs="Arial"/>
                  <w:sz w:val="24"/>
                  <w:lang w:val="en-GB"/>
                </w:rPr>
                <w:delText>Temperature limits – class of the insulating material in contact with metal parts</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85" w:author="Καρμίρης Αγγελος" w:date="2020-01-03T10:38:00Z"/>
                <w:rFonts w:ascii="Arial" w:hAnsi="Arial" w:cs="Arial"/>
                <w:sz w:val="24"/>
                <w:szCs w:val="24"/>
                <w:lang w:val="en-GB"/>
              </w:rPr>
            </w:pPr>
            <w:del w:id="286" w:author="Καρμίρης Αγγελος" w:date="2020-01-03T10:38:00Z">
              <w:r w:rsidRPr="00F8201D" w:rsidDel="00E25B0F">
                <w:rPr>
                  <w:rFonts w:ascii="Arial" w:hAnsi="Arial" w:cs="Arial"/>
                  <w:sz w:val="24"/>
                  <w:szCs w:val="24"/>
                  <w:lang w:val="en-GB"/>
                </w:rPr>
                <w:delText>105</w:delText>
              </w:r>
              <w:r w:rsidRPr="00F8201D" w:rsidDel="00E25B0F">
                <w:rPr>
                  <w:rFonts w:ascii="Arial" w:hAnsi="Arial" w:cs="Arial"/>
                  <w:sz w:val="24"/>
                  <w:szCs w:val="24"/>
                  <w:vertAlign w:val="superscript"/>
                  <w:lang w:val="en-GB"/>
                </w:rPr>
                <w:delText>o</w:delText>
              </w:r>
              <w:r w:rsidRPr="00F8201D" w:rsidDel="00E25B0F">
                <w:rPr>
                  <w:rFonts w:ascii="Arial" w:hAnsi="Arial" w:cs="Arial"/>
                  <w:sz w:val="24"/>
                  <w:szCs w:val="24"/>
                  <w:lang w:val="en-GB"/>
                </w:rPr>
                <w:delText>C</w:delText>
              </w:r>
            </w:del>
          </w:p>
          <w:p w:rsidR="001B62E2" w:rsidRPr="00F8201D" w:rsidDel="00E25B0F" w:rsidRDefault="001B62E2" w:rsidP="0001641B">
            <w:pPr>
              <w:tabs>
                <w:tab w:val="left" w:pos="709"/>
                <w:tab w:val="left" w:pos="1276"/>
              </w:tabs>
              <w:overflowPunct/>
              <w:adjustRightInd/>
              <w:jc w:val="center"/>
              <w:textAlignment w:val="auto"/>
              <w:rPr>
                <w:del w:id="287" w:author="Καρμίρης Αγγελος" w:date="2020-01-03T10:38:00Z"/>
                <w:rFonts w:ascii="Arial" w:hAnsi="Arial" w:cs="Arial"/>
                <w:sz w:val="24"/>
                <w:szCs w:val="24"/>
                <w:lang w:val="en-GB"/>
              </w:rPr>
            </w:pPr>
            <w:del w:id="288" w:author="Καρμίρης Αγγελος" w:date="2020-01-03T10:38:00Z">
              <w:r w:rsidRPr="00F8201D" w:rsidDel="00E25B0F">
                <w:rPr>
                  <w:rFonts w:ascii="Arial" w:hAnsi="Arial" w:cs="Arial"/>
                  <w:sz w:val="24"/>
                  <w:szCs w:val="24"/>
                  <w:lang w:val="en-GB"/>
                </w:rPr>
                <w:delText>Class A</w:delText>
              </w:r>
            </w:del>
          </w:p>
        </w:tc>
        <w:tc>
          <w:tcPr>
            <w:tcW w:w="163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89" w:author="Καρμίρης Αγγελος" w:date="2020-01-03T10:38:00Z"/>
                <w:rFonts w:ascii="Arial" w:hAnsi="Arial" w:cs="Arial"/>
                <w:sz w:val="24"/>
                <w:szCs w:val="24"/>
                <w:lang w:val="en-GB"/>
              </w:rPr>
            </w:pPr>
            <w:del w:id="290" w:author="Καρμίρης Αγγελος" w:date="2020-01-03T10:38:00Z">
              <w:r w:rsidRPr="00F8201D" w:rsidDel="00E25B0F">
                <w:rPr>
                  <w:rFonts w:ascii="Arial" w:hAnsi="Arial" w:cs="Arial"/>
                  <w:sz w:val="24"/>
                  <w:szCs w:val="24"/>
                  <w:lang w:val="en-GB"/>
                </w:rPr>
                <w:delText>105</w:delText>
              </w:r>
              <w:r w:rsidRPr="00F8201D" w:rsidDel="00E25B0F">
                <w:rPr>
                  <w:rFonts w:ascii="Arial" w:hAnsi="Arial" w:cs="Arial"/>
                  <w:sz w:val="24"/>
                  <w:szCs w:val="24"/>
                  <w:vertAlign w:val="superscript"/>
                  <w:lang w:val="en-GB"/>
                </w:rPr>
                <w:delText>o</w:delText>
              </w:r>
              <w:r w:rsidRPr="00F8201D" w:rsidDel="00E25B0F">
                <w:rPr>
                  <w:rFonts w:ascii="Arial" w:hAnsi="Arial" w:cs="Arial"/>
                  <w:sz w:val="24"/>
                  <w:szCs w:val="24"/>
                  <w:lang w:val="en-GB"/>
                </w:rPr>
                <w:delText>C</w:delText>
              </w:r>
            </w:del>
          </w:p>
          <w:p w:rsidR="001B62E2" w:rsidRPr="00F8201D" w:rsidDel="00E25B0F" w:rsidRDefault="001B62E2" w:rsidP="0001641B">
            <w:pPr>
              <w:tabs>
                <w:tab w:val="left" w:pos="709"/>
                <w:tab w:val="left" w:pos="1276"/>
              </w:tabs>
              <w:overflowPunct/>
              <w:adjustRightInd/>
              <w:jc w:val="center"/>
              <w:textAlignment w:val="auto"/>
              <w:rPr>
                <w:del w:id="291" w:author="Καρμίρης Αγγελος" w:date="2020-01-03T10:38:00Z"/>
                <w:rFonts w:ascii="Arial" w:hAnsi="Arial" w:cs="Arial"/>
                <w:sz w:val="24"/>
                <w:szCs w:val="24"/>
                <w:lang w:val="en-GB"/>
              </w:rPr>
            </w:pPr>
            <w:del w:id="292" w:author="Καρμίρης Αγγελος" w:date="2020-01-03T10:38:00Z">
              <w:r w:rsidRPr="00F8201D" w:rsidDel="00E25B0F">
                <w:rPr>
                  <w:rFonts w:ascii="Arial" w:hAnsi="Arial" w:cs="Arial"/>
                  <w:sz w:val="24"/>
                  <w:szCs w:val="24"/>
                  <w:lang w:val="en-GB"/>
                </w:rPr>
                <w:delText>Class A</w:delText>
              </w:r>
            </w:del>
          </w:p>
        </w:tc>
      </w:tr>
      <w:tr w:rsidR="001B62E2" w:rsidRPr="00F8201D" w:rsidDel="00E25B0F" w:rsidTr="00152769">
        <w:trPr>
          <w:cantSplit/>
          <w:jc w:val="center"/>
          <w:del w:id="293"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94" w:author="Καρμίρης Αγγελος" w:date="2020-01-03T10:38:00Z"/>
                <w:rFonts w:ascii="Arial" w:hAnsi="Arial" w:cs="Arial"/>
                <w:b/>
                <w:sz w:val="24"/>
                <w:lang w:val="en-GB"/>
              </w:rPr>
            </w:pPr>
            <w:del w:id="295" w:author="Καρμίρης Αγγελος" w:date="2020-01-03T10:38:00Z">
              <w:r w:rsidRPr="00F8201D" w:rsidDel="00E25B0F">
                <w:rPr>
                  <w:rFonts w:ascii="Arial" w:hAnsi="Arial" w:cs="Arial"/>
                  <w:b/>
                  <w:sz w:val="24"/>
                  <w:lang w:val="en-GB"/>
                </w:rPr>
                <w:delText>10</w:delText>
              </w:r>
            </w:del>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296" w:author="Καρμίρης Αγγελος" w:date="2020-01-03T10:38:00Z"/>
                <w:rFonts w:ascii="Arial" w:hAnsi="Arial" w:cs="Arial"/>
                <w:sz w:val="24"/>
                <w:lang w:val="en-GB"/>
              </w:rPr>
            </w:pPr>
            <w:del w:id="297" w:author="Καρμίρης Αγγελος" w:date="2020-01-03T10:38:00Z">
              <w:r w:rsidRPr="00F8201D" w:rsidDel="00E25B0F">
                <w:rPr>
                  <w:rFonts w:ascii="Arial" w:hAnsi="Arial" w:cs="Arial"/>
                  <w:sz w:val="24"/>
                  <w:lang w:val="en-GB"/>
                </w:rPr>
                <w:delText>Dielectric dissipation factor (tanδ) at 1,05Um/√3 voltage</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298" w:author="Καρμίρης Αγγελος" w:date="2020-01-03T10:38:00Z"/>
                <w:rFonts w:ascii="Arial" w:hAnsi="Arial" w:cs="Arial"/>
                <w:sz w:val="24"/>
                <w:szCs w:val="24"/>
                <w:lang w:val="en-GB"/>
              </w:rPr>
            </w:pPr>
            <w:del w:id="299" w:author="Καρμίρης Αγγελος" w:date="2020-01-03T10:38:00Z">
              <w:r w:rsidRPr="00F8201D" w:rsidDel="00E25B0F">
                <w:rPr>
                  <w:rFonts w:ascii="Arial" w:hAnsi="Arial" w:cs="Arial"/>
                  <w:sz w:val="24"/>
                  <w:szCs w:val="24"/>
                  <w:lang w:val="en-GB"/>
                </w:rPr>
                <w:delText>≤0.007</w:delText>
              </w:r>
            </w:del>
          </w:p>
        </w:tc>
        <w:tc>
          <w:tcPr>
            <w:tcW w:w="1636" w:type="dxa"/>
            <w:shd w:val="clear" w:color="auto" w:fill="auto"/>
          </w:tcPr>
          <w:p w:rsidR="001B62E2" w:rsidRPr="00F8201D" w:rsidDel="00E25B0F" w:rsidRDefault="00152320" w:rsidP="0001641B">
            <w:pPr>
              <w:tabs>
                <w:tab w:val="left" w:pos="709"/>
                <w:tab w:val="left" w:pos="1276"/>
              </w:tabs>
              <w:overflowPunct/>
              <w:adjustRightInd/>
              <w:jc w:val="center"/>
              <w:textAlignment w:val="auto"/>
              <w:rPr>
                <w:del w:id="300" w:author="Καρμίρης Αγγελος" w:date="2020-01-03T10:38:00Z"/>
                <w:rFonts w:ascii="Arial" w:hAnsi="Arial" w:cs="Arial"/>
                <w:sz w:val="24"/>
                <w:szCs w:val="24"/>
                <w:lang w:val="en-GB"/>
              </w:rPr>
            </w:pPr>
            <w:del w:id="301" w:author="Καρμίρης Αγγελος" w:date="2020-01-03T10:38:00Z">
              <w:r w:rsidRPr="00F8201D" w:rsidDel="00E25B0F">
                <w:rPr>
                  <w:rFonts w:ascii="Arial" w:hAnsi="Arial" w:cs="Arial"/>
                  <w:sz w:val="24"/>
                  <w:szCs w:val="24"/>
                  <w:lang w:val="en-GB"/>
                </w:rPr>
                <w:delText>≤0.007</w:delText>
              </w:r>
            </w:del>
          </w:p>
        </w:tc>
      </w:tr>
      <w:tr w:rsidR="001B62E2" w:rsidRPr="00F8201D" w:rsidDel="00E25B0F" w:rsidTr="00152769">
        <w:trPr>
          <w:cantSplit/>
          <w:jc w:val="center"/>
          <w:del w:id="302"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303" w:author="Καρμίρης Αγγελος" w:date="2020-01-03T10:38:00Z"/>
                <w:rFonts w:ascii="Arial" w:hAnsi="Arial" w:cs="Arial"/>
                <w:b/>
                <w:sz w:val="24"/>
                <w:lang w:val="en-GB"/>
              </w:rPr>
            </w:pPr>
            <w:del w:id="304" w:author="Καρμίρης Αγγελος" w:date="2020-01-03T10:38:00Z">
              <w:r w:rsidRPr="00F8201D" w:rsidDel="00E25B0F">
                <w:rPr>
                  <w:rFonts w:ascii="Arial" w:hAnsi="Arial" w:cs="Arial"/>
                  <w:b/>
                  <w:sz w:val="24"/>
                  <w:lang w:val="en-GB"/>
                </w:rPr>
                <w:delText>11</w:delText>
              </w:r>
            </w:del>
          </w:p>
        </w:tc>
        <w:tc>
          <w:tcPr>
            <w:tcW w:w="3399" w:type="dxa"/>
            <w:shd w:val="clear" w:color="auto" w:fill="auto"/>
          </w:tcPr>
          <w:p w:rsidR="001B62E2" w:rsidRPr="00F8201D" w:rsidDel="00E25B0F" w:rsidRDefault="001B62E2" w:rsidP="0015412D">
            <w:pPr>
              <w:tabs>
                <w:tab w:val="left" w:pos="709"/>
                <w:tab w:val="left" w:pos="1276"/>
              </w:tabs>
              <w:overflowPunct/>
              <w:adjustRightInd/>
              <w:textAlignment w:val="auto"/>
              <w:rPr>
                <w:del w:id="305" w:author="Καρμίρης Αγγελος" w:date="2020-01-03T10:38:00Z"/>
                <w:rFonts w:ascii="Arial" w:hAnsi="Arial" w:cs="Arial"/>
                <w:sz w:val="24"/>
                <w:lang w:val="en-GB"/>
              </w:rPr>
            </w:pPr>
            <w:del w:id="306" w:author="Καρμίρης Αγγελος" w:date="2020-01-03T10:38:00Z">
              <w:r w:rsidRPr="00F8201D" w:rsidDel="00E25B0F">
                <w:rPr>
                  <w:rFonts w:ascii="Arial" w:hAnsi="Arial" w:cs="Arial"/>
                  <w:sz w:val="24"/>
                  <w:lang w:val="en-GB"/>
                </w:rPr>
                <w:delText>Maximum value of partial discharge quantity at U</w:delText>
              </w:r>
              <w:r w:rsidR="0015412D" w:rsidDel="00E25B0F">
                <w:rPr>
                  <w:rFonts w:ascii="Arial" w:hAnsi="Arial" w:cs="Arial"/>
                  <w:sz w:val="24"/>
                  <w:vertAlign w:val="subscript"/>
                  <w:lang w:val="en-GB"/>
                </w:rPr>
                <w:delText>m</w:delText>
              </w:r>
              <w:r w:rsidRPr="00F8201D" w:rsidDel="00E25B0F">
                <w:rPr>
                  <w:rFonts w:ascii="Arial" w:hAnsi="Arial" w:cs="Arial"/>
                  <w:sz w:val="24"/>
                  <w:lang w:val="en-GB"/>
                </w:rPr>
                <w:delText xml:space="preserve"> voltage </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307" w:author="Καρμίρης Αγγελος" w:date="2020-01-03T10:38:00Z"/>
                <w:rFonts w:ascii="Arial" w:hAnsi="Arial" w:cs="Arial"/>
                <w:sz w:val="24"/>
                <w:szCs w:val="24"/>
                <w:lang w:val="en-GB"/>
              </w:rPr>
            </w:pPr>
            <w:del w:id="308" w:author="Καρμίρης Αγγελος" w:date="2020-01-03T10:38:00Z">
              <w:r w:rsidRPr="00F8201D" w:rsidDel="00E25B0F">
                <w:rPr>
                  <w:rFonts w:ascii="Arial" w:hAnsi="Arial" w:cs="Arial"/>
                  <w:sz w:val="24"/>
                  <w:szCs w:val="24"/>
                  <w:lang w:val="en-GB"/>
                </w:rPr>
                <w:delText>≤10pC</w:delText>
              </w:r>
            </w:del>
          </w:p>
        </w:tc>
        <w:tc>
          <w:tcPr>
            <w:tcW w:w="1636" w:type="dxa"/>
            <w:shd w:val="clear" w:color="auto" w:fill="auto"/>
          </w:tcPr>
          <w:p w:rsidR="001B62E2" w:rsidRPr="00F8201D" w:rsidDel="00E25B0F" w:rsidRDefault="00152320" w:rsidP="0001641B">
            <w:pPr>
              <w:tabs>
                <w:tab w:val="left" w:pos="709"/>
                <w:tab w:val="left" w:pos="1276"/>
              </w:tabs>
              <w:overflowPunct/>
              <w:adjustRightInd/>
              <w:jc w:val="center"/>
              <w:textAlignment w:val="auto"/>
              <w:rPr>
                <w:del w:id="309" w:author="Καρμίρης Αγγελος" w:date="2020-01-03T10:38:00Z"/>
                <w:rFonts w:ascii="Arial" w:hAnsi="Arial" w:cs="Arial"/>
                <w:sz w:val="24"/>
                <w:szCs w:val="24"/>
                <w:lang w:val="en-GB"/>
              </w:rPr>
            </w:pPr>
            <w:del w:id="310" w:author="Καρμίρης Αγγελος" w:date="2020-01-03T10:38:00Z">
              <w:r w:rsidRPr="00F8201D" w:rsidDel="00E25B0F">
                <w:rPr>
                  <w:rFonts w:ascii="Arial" w:hAnsi="Arial" w:cs="Arial"/>
                  <w:sz w:val="24"/>
                  <w:szCs w:val="24"/>
                  <w:lang w:val="en-GB"/>
                </w:rPr>
                <w:delText>≤10pC</w:delText>
              </w:r>
            </w:del>
          </w:p>
        </w:tc>
      </w:tr>
      <w:tr w:rsidR="001B62E2" w:rsidRPr="00F8201D" w:rsidDel="00E25B0F" w:rsidTr="00152769">
        <w:trPr>
          <w:cantSplit/>
          <w:jc w:val="center"/>
          <w:del w:id="311"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312" w:author="Καρμίρης Αγγελος" w:date="2020-01-03T10:38:00Z"/>
                <w:rFonts w:ascii="Arial" w:hAnsi="Arial" w:cs="Arial"/>
                <w:b/>
                <w:sz w:val="24"/>
                <w:lang w:val="en-GB"/>
              </w:rPr>
            </w:pPr>
            <w:del w:id="313" w:author="Καρμίρης Αγγελος" w:date="2020-01-03T10:38:00Z">
              <w:r w:rsidRPr="00F8201D" w:rsidDel="00E25B0F">
                <w:rPr>
                  <w:rFonts w:ascii="Arial" w:hAnsi="Arial" w:cs="Arial"/>
                  <w:b/>
                  <w:sz w:val="24"/>
                  <w:lang w:val="en-GB"/>
                </w:rPr>
                <w:delText>12</w:delText>
              </w:r>
            </w:del>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314" w:author="Καρμίρης Αγγελος" w:date="2020-01-03T10:38:00Z"/>
                <w:rFonts w:ascii="Arial" w:hAnsi="Arial" w:cs="Arial"/>
                <w:sz w:val="24"/>
                <w:lang w:val="en-GB"/>
              </w:rPr>
            </w:pPr>
            <w:del w:id="315" w:author="Καρμίρης Αγγελος" w:date="2020-01-03T10:38:00Z">
              <w:r w:rsidRPr="00F8201D" w:rsidDel="00E25B0F">
                <w:rPr>
                  <w:rFonts w:ascii="Arial" w:hAnsi="Arial" w:cs="Arial"/>
                  <w:sz w:val="24"/>
                  <w:lang w:val="en-GB"/>
                </w:rPr>
                <w:delText>Lightning impulse withstand voltage (</w:delText>
              </w:r>
              <w:r w:rsidR="0015412D" w:rsidDel="00E25B0F">
                <w:rPr>
                  <w:rFonts w:ascii="Arial" w:hAnsi="Arial" w:cs="Arial"/>
                  <w:sz w:val="24"/>
                  <w:lang w:val="en-GB"/>
                </w:rPr>
                <w:delText>k</w:delText>
              </w:r>
              <w:r w:rsidRPr="00F8201D" w:rsidDel="00E25B0F">
                <w:rPr>
                  <w:rFonts w:ascii="Arial" w:hAnsi="Arial" w:cs="Arial"/>
                  <w:sz w:val="24"/>
                  <w:lang w:val="en-GB"/>
                </w:rPr>
                <w:delText>V)</w:delText>
              </w:r>
            </w:del>
          </w:p>
        </w:tc>
        <w:tc>
          <w:tcPr>
            <w:tcW w:w="1617"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316" w:author="Καρμίρης Αγγελος" w:date="2020-01-03T10:38:00Z"/>
                <w:rFonts w:ascii="Arial" w:hAnsi="Arial" w:cs="Arial"/>
                <w:sz w:val="24"/>
                <w:szCs w:val="24"/>
                <w:lang w:val="en-GB"/>
              </w:rPr>
            </w:pPr>
            <w:del w:id="317" w:author="Καρμίρης Αγγελος" w:date="2020-01-03T10:38:00Z">
              <w:r w:rsidRPr="00F8201D" w:rsidDel="00E25B0F">
                <w:rPr>
                  <w:rFonts w:ascii="Arial" w:hAnsi="Arial" w:cs="Arial"/>
                  <w:sz w:val="24"/>
                  <w:szCs w:val="24"/>
                  <w:lang w:val="en-GB"/>
                </w:rPr>
                <w:delText>750</w:delText>
              </w:r>
            </w:del>
          </w:p>
        </w:tc>
        <w:tc>
          <w:tcPr>
            <w:tcW w:w="1636" w:type="dxa"/>
            <w:shd w:val="clear" w:color="auto" w:fill="auto"/>
          </w:tcPr>
          <w:p w:rsidR="001B62E2" w:rsidRPr="00F8201D" w:rsidDel="00E25B0F" w:rsidRDefault="00831D2E" w:rsidP="0001641B">
            <w:pPr>
              <w:tabs>
                <w:tab w:val="left" w:pos="709"/>
                <w:tab w:val="left" w:pos="1276"/>
              </w:tabs>
              <w:overflowPunct/>
              <w:adjustRightInd/>
              <w:jc w:val="center"/>
              <w:textAlignment w:val="auto"/>
              <w:rPr>
                <w:del w:id="318" w:author="Καρμίρης Αγγελος" w:date="2020-01-03T10:38:00Z"/>
                <w:rFonts w:ascii="Arial" w:hAnsi="Arial" w:cs="Arial"/>
                <w:sz w:val="24"/>
                <w:szCs w:val="24"/>
                <w:lang w:val="en-GB"/>
              </w:rPr>
            </w:pPr>
            <w:del w:id="319" w:author="Καρμίρης Αγγελος" w:date="2020-01-03T10:38:00Z">
              <w:r w:rsidDel="00E25B0F">
                <w:rPr>
                  <w:rFonts w:ascii="Arial" w:hAnsi="Arial" w:cs="Arial"/>
                  <w:sz w:val="24"/>
                  <w:szCs w:val="24"/>
                  <w:lang w:val="en-GB"/>
                </w:rPr>
                <w:delText>3</w:delText>
              </w:r>
              <w:r w:rsidR="00A530D3" w:rsidDel="00E25B0F">
                <w:rPr>
                  <w:rFonts w:ascii="Arial" w:hAnsi="Arial" w:cs="Arial"/>
                  <w:sz w:val="24"/>
                  <w:szCs w:val="24"/>
                  <w:lang w:val="en-GB"/>
                </w:rPr>
                <w:delText>25</w:delText>
              </w:r>
            </w:del>
          </w:p>
        </w:tc>
      </w:tr>
      <w:tr w:rsidR="001B62E2" w:rsidRPr="00F8201D" w:rsidDel="00E25B0F" w:rsidTr="00152769">
        <w:trPr>
          <w:cantSplit/>
          <w:jc w:val="center"/>
          <w:del w:id="320" w:author="Καρμίρης Αγγελος" w:date="2020-01-03T10:38:00Z"/>
        </w:trPr>
        <w:tc>
          <w:tcPr>
            <w:tcW w:w="546" w:type="dxa"/>
            <w:shd w:val="clear" w:color="auto" w:fill="auto"/>
          </w:tcPr>
          <w:p w:rsidR="001B62E2" w:rsidRPr="00F8201D" w:rsidDel="00E25B0F" w:rsidRDefault="001B62E2" w:rsidP="0001641B">
            <w:pPr>
              <w:tabs>
                <w:tab w:val="left" w:pos="709"/>
                <w:tab w:val="left" w:pos="1276"/>
              </w:tabs>
              <w:overflowPunct/>
              <w:adjustRightInd/>
              <w:jc w:val="center"/>
              <w:textAlignment w:val="auto"/>
              <w:rPr>
                <w:del w:id="321" w:author="Καρμίρης Αγγελος" w:date="2020-01-03T10:38:00Z"/>
                <w:rFonts w:ascii="Arial" w:hAnsi="Arial" w:cs="Arial"/>
                <w:b/>
                <w:sz w:val="24"/>
                <w:lang w:val="en-GB"/>
              </w:rPr>
            </w:pPr>
            <w:del w:id="322" w:author="Καρμίρης Αγγελος" w:date="2020-01-03T10:38:00Z">
              <w:r w:rsidRPr="00F8201D" w:rsidDel="00E25B0F">
                <w:rPr>
                  <w:rFonts w:ascii="Arial" w:hAnsi="Arial" w:cs="Arial"/>
                  <w:b/>
                  <w:sz w:val="24"/>
                  <w:lang w:val="en-GB"/>
                </w:rPr>
                <w:delText>13</w:delText>
              </w:r>
            </w:del>
          </w:p>
        </w:tc>
        <w:tc>
          <w:tcPr>
            <w:tcW w:w="3399" w:type="dxa"/>
            <w:shd w:val="clear" w:color="auto" w:fill="auto"/>
          </w:tcPr>
          <w:p w:rsidR="001B62E2" w:rsidRPr="00F8201D" w:rsidDel="00E25B0F" w:rsidRDefault="001B62E2" w:rsidP="0001641B">
            <w:pPr>
              <w:tabs>
                <w:tab w:val="left" w:pos="709"/>
                <w:tab w:val="left" w:pos="1276"/>
              </w:tabs>
              <w:overflowPunct/>
              <w:adjustRightInd/>
              <w:textAlignment w:val="auto"/>
              <w:rPr>
                <w:del w:id="323" w:author="Καρμίρης Αγγελος" w:date="2020-01-03T10:38:00Z"/>
                <w:rFonts w:ascii="Arial" w:hAnsi="Arial" w:cs="Arial"/>
                <w:sz w:val="24"/>
                <w:lang w:val="en-GB"/>
              </w:rPr>
            </w:pPr>
            <w:del w:id="324" w:author="Καρμίρης Αγγελος" w:date="2020-01-03T10:38:00Z">
              <w:r w:rsidRPr="00F8201D" w:rsidDel="00E25B0F">
                <w:rPr>
                  <w:rFonts w:ascii="Arial" w:hAnsi="Arial" w:cs="Arial"/>
                  <w:sz w:val="24"/>
                  <w:lang w:val="en-GB"/>
                </w:rPr>
                <w:delText xml:space="preserve">Power frequency withstand voltage </w:delText>
              </w:r>
              <w:r w:rsidR="00665B20" w:rsidDel="00E25B0F">
                <w:rPr>
                  <w:rFonts w:ascii="Arial" w:hAnsi="Arial" w:cs="Arial"/>
                  <w:sz w:val="24"/>
                  <w:lang w:val="en-GB"/>
                </w:rPr>
                <w:delText>–</w:delText>
              </w:r>
              <w:r w:rsidR="00F359F0" w:rsidDel="00E25B0F">
                <w:rPr>
                  <w:rFonts w:ascii="Arial" w:hAnsi="Arial" w:cs="Arial"/>
                  <w:sz w:val="24"/>
                  <w:lang w:val="en-GB"/>
                </w:rPr>
                <w:delText xml:space="preserve"> dry</w:delText>
              </w:r>
              <w:r w:rsidR="00665B20" w:rsidDel="00E25B0F">
                <w:rPr>
                  <w:rFonts w:ascii="Arial" w:hAnsi="Arial" w:cs="Arial"/>
                  <w:sz w:val="24"/>
                  <w:lang w:val="en-GB"/>
                </w:rPr>
                <w:delText xml:space="preserve"> / wet</w:delText>
              </w:r>
              <w:r w:rsidR="00F359F0" w:rsidDel="00E25B0F">
                <w:rPr>
                  <w:rFonts w:ascii="Arial" w:hAnsi="Arial" w:cs="Arial"/>
                  <w:sz w:val="24"/>
                  <w:lang w:val="en-GB"/>
                </w:rPr>
                <w:delText xml:space="preserve"> </w:delText>
              </w:r>
              <w:r w:rsidRPr="00F8201D" w:rsidDel="00E25B0F">
                <w:rPr>
                  <w:rFonts w:ascii="Arial" w:hAnsi="Arial" w:cs="Arial"/>
                  <w:sz w:val="24"/>
                  <w:lang w:val="en-GB"/>
                </w:rPr>
                <w:delText>(</w:delText>
              </w:r>
              <w:r w:rsidR="0015412D" w:rsidDel="00E25B0F">
                <w:rPr>
                  <w:rFonts w:ascii="Arial" w:hAnsi="Arial" w:cs="Arial"/>
                  <w:sz w:val="24"/>
                  <w:lang w:val="en-GB"/>
                </w:rPr>
                <w:delText>k</w:delText>
              </w:r>
              <w:r w:rsidRPr="00F8201D" w:rsidDel="00E25B0F">
                <w:rPr>
                  <w:rFonts w:ascii="Arial" w:hAnsi="Arial" w:cs="Arial"/>
                  <w:sz w:val="24"/>
                  <w:lang w:val="en-GB"/>
                </w:rPr>
                <w:delText>V)</w:delText>
              </w:r>
            </w:del>
          </w:p>
        </w:tc>
        <w:tc>
          <w:tcPr>
            <w:tcW w:w="1617" w:type="dxa"/>
            <w:shd w:val="clear" w:color="auto" w:fill="auto"/>
          </w:tcPr>
          <w:p w:rsidR="001B62E2" w:rsidRPr="00F8201D" w:rsidDel="00E25B0F" w:rsidRDefault="00F359F0" w:rsidP="0001641B">
            <w:pPr>
              <w:tabs>
                <w:tab w:val="left" w:pos="709"/>
                <w:tab w:val="left" w:pos="1276"/>
              </w:tabs>
              <w:overflowPunct/>
              <w:adjustRightInd/>
              <w:jc w:val="center"/>
              <w:textAlignment w:val="auto"/>
              <w:rPr>
                <w:del w:id="325" w:author="Καρμίρης Αγγελος" w:date="2020-01-03T10:38:00Z"/>
                <w:rFonts w:ascii="Arial" w:hAnsi="Arial" w:cs="Arial"/>
                <w:sz w:val="24"/>
                <w:szCs w:val="24"/>
                <w:lang w:val="en-GB"/>
              </w:rPr>
            </w:pPr>
            <w:del w:id="326" w:author="Καρμίρης Αγγελος" w:date="2020-01-03T10:38:00Z">
              <w:r w:rsidDel="00E25B0F">
                <w:rPr>
                  <w:rFonts w:ascii="Arial" w:hAnsi="Arial" w:cs="Arial"/>
                  <w:sz w:val="24"/>
                  <w:szCs w:val="24"/>
                  <w:lang w:val="en-GB"/>
                </w:rPr>
                <w:delText>355</w:delText>
              </w:r>
              <w:r w:rsidR="00665B20" w:rsidDel="00E25B0F">
                <w:rPr>
                  <w:rFonts w:ascii="Arial" w:hAnsi="Arial" w:cs="Arial"/>
                  <w:sz w:val="24"/>
                  <w:szCs w:val="24"/>
                  <w:lang w:val="en-GB"/>
                </w:rPr>
                <w:delText xml:space="preserve"> / 325</w:delText>
              </w:r>
            </w:del>
          </w:p>
        </w:tc>
        <w:tc>
          <w:tcPr>
            <w:tcW w:w="1636" w:type="dxa"/>
            <w:shd w:val="clear" w:color="auto" w:fill="auto"/>
          </w:tcPr>
          <w:p w:rsidR="001B62E2" w:rsidRPr="00C83CDB" w:rsidDel="00E25B0F" w:rsidRDefault="00831D2E" w:rsidP="00831D2E">
            <w:pPr>
              <w:tabs>
                <w:tab w:val="left" w:pos="709"/>
                <w:tab w:val="left" w:pos="1276"/>
              </w:tabs>
              <w:overflowPunct/>
              <w:adjustRightInd/>
              <w:jc w:val="center"/>
              <w:textAlignment w:val="auto"/>
              <w:rPr>
                <w:del w:id="327" w:author="Καρμίρης Αγγελος" w:date="2020-01-03T10:38:00Z"/>
                <w:rFonts w:ascii="Arial" w:hAnsi="Arial" w:cs="Arial"/>
                <w:sz w:val="24"/>
                <w:szCs w:val="24"/>
              </w:rPr>
            </w:pPr>
            <w:del w:id="328" w:author="Καρμίρης Αγγελος" w:date="2020-01-03T10:38:00Z">
              <w:r w:rsidDel="00E25B0F">
                <w:rPr>
                  <w:rFonts w:ascii="Arial" w:hAnsi="Arial" w:cs="Arial"/>
                  <w:sz w:val="24"/>
                  <w:szCs w:val="24"/>
                </w:rPr>
                <w:delText>1</w:delText>
              </w:r>
              <w:r w:rsidR="00F359F0" w:rsidDel="00E25B0F">
                <w:rPr>
                  <w:rFonts w:ascii="Arial" w:hAnsi="Arial" w:cs="Arial"/>
                  <w:sz w:val="24"/>
                  <w:szCs w:val="24"/>
                </w:rPr>
                <w:delText>55</w:delText>
              </w:r>
              <w:r w:rsidR="00665B20" w:rsidDel="00E25B0F">
                <w:rPr>
                  <w:rFonts w:ascii="Arial" w:hAnsi="Arial" w:cs="Arial"/>
                  <w:sz w:val="24"/>
                  <w:szCs w:val="24"/>
                </w:rPr>
                <w:delText xml:space="preserve"> / </w:delText>
              </w:r>
              <w:r w:rsidDel="00E25B0F">
                <w:rPr>
                  <w:rFonts w:ascii="Arial" w:hAnsi="Arial" w:cs="Arial"/>
                  <w:sz w:val="24"/>
                  <w:szCs w:val="24"/>
                </w:rPr>
                <w:delText>14</w:delText>
              </w:r>
              <w:r w:rsidR="00665B20" w:rsidDel="00E25B0F">
                <w:rPr>
                  <w:rFonts w:ascii="Arial" w:hAnsi="Arial" w:cs="Arial"/>
                  <w:sz w:val="24"/>
                  <w:szCs w:val="24"/>
                </w:rPr>
                <w:delText>0</w:delText>
              </w:r>
            </w:del>
          </w:p>
        </w:tc>
      </w:tr>
      <w:tr w:rsidR="00B67C96" w:rsidRPr="00F8201D" w:rsidDel="00E25B0F" w:rsidTr="00152769">
        <w:trPr>
          <w:cantSplit/>
          <w:trHeight w:val="455"/>
          <w:jc w:val="center"/>
          <w:del w:id="329" w:author="Καρμίρης Αγγελος" w:date="2020-01-03T10:38:00Z"/>
        </w:trPr>
        <w:tc>
          <w:tcPr>
            <w:tcW w:w="546" w:type="dxa"/>
            <w:shd w:val="clear" w:color="auto" w:fill="auto"/>
          </w:tcPr>
          <w:p w:rsidR="00B67C96" w:rsidRPr="00F8201D" w:rsidDel="00E25B0F" w:rsidRDefault="00B67C96" w:rsidP="00B67C96">
            <w:pPr>
              <w:tabs>
                <w:tab w:val="left" w:pos="709"/>
                <w:tab w:val="left" w:pos="1276"/>
              </w:tabs>
              <w:overflowPunct/>
              <w:adjustRightInd/>
              <w:jc w:val="center"/>
              <w:textAlignment w:val="auto"/>
              <w:rPr>
                <w:del w:id="330" w:author="Καρμίρης Αγγελος" w:date="2020-01-03T10:38:00Z"/>
                <w:rFonts w:ascii="Arial" w:hAnsi="Arial" w:cs="Arial"/>
                <w:b/>
                <w:sz w:val="24"/>
                <w:lang w:val="en-GB"/>
              </w:rPr>
            </w:pPr>
            <w:del w:id="331" w:author="Καρμίρης Αγγελος" w:date="2020-01-03T10:38:00Z">
              <w:r w:rsidDel="00E25B0F">
                <w:rPr>
                  <w:rFonts w:ascii="Arial" w:hAnsi="Arial" w:cs="Arial"/>
                  <w:b/>
                  <w:sz w:val="24"/>
                  <w:lang w:val="en-GB"/>
                </w:rPr>
                <w:delText>14</w:delText>
              </w:r>
            </w:del>
          </w:p>
        </w:tc>
        <w:tc>
          <w:tcPr>
            <w:tcW w:w="3399" w:type="dxa"/>
            <w:shd w:val="clear" w:color="auto" w:fill="auto"/>
          </w:tcPr>
          <w:p w:rsidR="00B67C96" w:rsidRPr="00F8201D" w:rsidDel="00E25B0F" w:rsidRDefault="00B67C96" w:rsidP="00B67C96">
            <w:pPr>
              <w:tabs>
                <w:tab w:val="left" w:pos="709"/>
                <w:tab w:val="left" w:pos="1276"/>
              </w:tabs>
              <w:overflowPunct/>
              <w:adjustRightInd/>
              <w:textAlignment w:val="auto"/>
              <w:rPr>
                <w:del w:id="332" w:author="Καρμίρης Αγγελος" w:date="2020-01-03T10:38:00Z"/>
                <w:rFonts w:ascii="Arial" w:hAnsi="Arial" w:cs="Arial"/>
                <w:sz w:val="24"/>
                <w:lang w:val="en-GB"/>
              </w:rPr>
            </w:pPr>
            <w:del w:id="333" w:author="Καρμίρης Αγγελος" w:date="2020-01-03T10:38:00Z">
              <w:r w:rsidDel="00E25B0F">
                <w:rPr>
                  <w:rFonts w:ascii="Arial" w:hAnsi="Arial" w:cs="Arial"/>
                  <w:sz w:val="24"/>
                  <w:lang w:val="en-GB"/>
                </w:rPr>
                <w:delText>Type according EN 50458</w:delText>
              </w:r>
            </w:del>
          </w:p>
        </w:tc>
        <w:tc>
          <w:tcPr>
            <w:tcW w:w="1617" w:type="dxa"/>
            <w:shd w:val="clear" w:color="auto" w:fill="auto"/>
          </w:tcPr>
          <w:p w:rsidR="00B67C96" w:rsidDel="00E25B0F" w:rsidRDefault="00B67C96" w:rsidP="00B67C96">
            <w:pPr>
              <w:tabs>
                <w:tab w:val="left" w:pos="709"/>
                <w:tab w:val="left" w:pos="1276"/>
              </w:tabs>
              <w:overflowPunct/>
              <w:adjustRightInd/>
              <w:jc w:val="center"/>
              <w:textAlignment w:val="auto"/>
              <w:rPr>
                <w:del w:id="334" w:author="Καρμίρης Αγγελος" w:date="2020-01-03T10:38:00Z"/>
                <w:rFonts w:ascii="Arial" w:hAnsi="Arial" w:cs="Arial"/>
                <w:sz w:val="24"/>
                <w:szCs w:val="24"/>
                <w:lang w:val="en-GB"/>
              </w:rPr>
            </w:pPr>
            <w:del w:id="335" w:author="Καρμίρης Αγγελος" w:date="2020-01-03T10:38:00Z">
              <w:r w:rsidDel="00E25B0F">
                <w:rPr>
                  <w:rFonts w:ascii="Arial" w:hAnsi="Arial" w:cs="Arial"/>
                  <w:sz w:val="24"/>
                  <w:szCs w:val="24"/>
                  <w:lang w:val="en-GB"/>
                </w:rPr>
                <w:delText>170/750/800</w:delText>
              </w:r>
            </w:del>
          </w:p>
        </w:tc>
        <w:tc>
          <w:tcPr>
            <w:tcW w:w="1636" w:type="dxa"/>
            <w:shd w:val="clear" w:color="auto" w:fill="auto"/>
          </w:tcPr>
          <w:p w:rsidR="00B67C96" w:rsidDel="00E25B0F" w:rsidRDefault="00831D2E" w:rsidP="00831D2E">
            <w:pPr>
              <w:tabs>
                <w:tab w:val="left" w:pos="709"/>
                <w:tab w:val="left" w:pos="1276"/>
              </w:tabs>
              <w:overflowPunct/>
              <w:adjustRightInd/>
              <w:jc w:val="center"/>
              <w:textAlignment w:val="auto"/>
              <w:rPr>
                <w:del w:id="336" w:author="Καρμίρης Αγγελος" w:date="2020-01-03T10:38:00Z"/>
                <w:rFonts w:ascii="Arial" w:hAnsi="Arial" w:cs="Arial"/>
                <w:sz w:val="24"/>
                <w:szCs w:val="24"/>
              </w:rPr>
            </w:pPr>
            <w:del w:id="337" w:author="Καρμίρης Αγγελος" w:date="2020-01-03T10:38:00Z">
              <w:r w:rsidDel="00E25B0F">
                <w:rPr>
                  <w:rFonts w:ascii="Arial" w:hAnsi="Arial" w:cs="Arial"/>
                  <w:sz w:val="24"/>
                  <w:szCs w:val="24"/>
                </w:rPr>
                <w:delText>72.5/325/800</w:delText>
              </w:r>
            </w:del>
          </w:p>
        </w:tc>
      </w:tr>
    </w:tbl>
    <w:p w:rsidR="00C83CDB" w:rsidRPr="00F8201D" w:rsidDel="00E25B0F" w:rsidRDefault="00C83CDB" w:rsidP="00F8201D">
      <w:pPr>
        <w:overflowPunct/>
        <w:adjustRightInd/>
        <w:ind w:left="720"/>
        <w:jc w:val="both"/>
        <w:textAlignment w:val="auto"/>
        <w:rPr>
          <w:del w:id="338" w:author="Καρμίρης Αγγελος" w:date="2020-01-03T10:38:00Z"/>
          <w:rFonts w:ascii="Arial" w:hAnsi="Arial" w:cs="Arial"/>
          <w:b/>
          <w:bCs/>
          <w:sz w:val="24"/>
          <w:szCs w:val="24"/>
        </w:rPr>
      </w:pPr>
    </w:p>
    <w:p w:rsidR="00F8201D" w:rsidRPr="00F8201D" w:rsidDel="00E25B0F" w:rsidRDefault="001714B3" w:rsidP="00F8201D">
      <w:pPr>
        <w:overflowPunct/>
        <w:adjustRightInd/>
        <w:ind w:left="720"/>
        <w:jc w:val="both"/>
        <w:textAlignment w:val="auto"/>
        <w:rPr>
          <w:del w:id="339" w:author="Καρμίρης Αγγελος" w:date="2020-01-03T10:38:00Z"/>
          <w:rFonts w:ascii="Arial" w:hAnsi="Arial" w:cs="Arial"/>
          <w:b/>
          <w:bCs/>
          <w:sz w:val="24"/>
          <w:szCs w:val="24"/>
          <w:u w:val="single"/>
        </w:rPr>
      </w:pPr>
      <w:del w:id="340" w:author="Καρμίρης Αγγελος" w:date="2020-01-03T10:38:00Z">
        <w:r w:rsidDel="00E25B0F">
          <w:rPr>
            <w:rFonts w:ascii="Arial" w:hAnsi="Arial" w:cs="Arial"/>
            <w:b/>
            <w:bCs/>
            <w:sz w:val="24"/>
            <w:szCs w:val="24"/>
          </w:rPr>
          <w:delText>1.1</w:delText>
        </w:r>
        <w:r w:rsidR="00F8201D" w:rsidRPr="00F8201D" w:rsidDel="00E25B0F">
          <w:rPr>
            <w:rFonts w:ascii="Arial" w:hAnsi="Arial" w:cs="Arial"/>
            <w:b/>
            <w:bCs/>
            <w:sz w:val="24"/>
            <w:szCs w:val="24"/>
          </w:rPr>
          <w:tab/>
        </w:r>
        <w:r w:rsidR="00F8201D" w:rsidRPr="00F8201D" w:rsidDel="00E25B0F">
          <w:rPr>
            <w:rFonts w:ascii="Arial" w:hAnsi="Arial" w:cs="Arial"/>
            <w:b/>
            <w:bCs/>
            <w:sz w:val="24"/>
            <w:szCs w:val="24"/>
            <w:u w:val="single"/>
          </w:rPr>
          <w:delText>Additional characteristics of bushings</w:delText>
        </w:r>
      </w:del>
    </w:p>
    <w:p w:rsidR="00F8201D" w:rsidRPr="00F8201D" w:rsidDel="00E25B0F" w:rsidRDefault="00F8201D" w:rsidP="00F8201D">
      <w:pPr>
        <w:overflowPunct/>
        <w:adjustRightInd/>
        <w:jc w:val="both"/>
        <w:textAlignment w:val="auto"/>
        <w:rPr>
          <w:del w:id="341" w:author="Καρμίρης Αγγελος" w:date="2020-01-03T10:38:00Z"/>
          <w:rFonts w:ascii="Arial" w:hAnsi="Arial" w:cs="Arial"/>
          <w:b/>
          <w:bCs/>
          <w:sz w:val="24"/>
          <w:szCs w:val="24"/>
        </w:rPr>
      </w:pPr>
      <w:del w:id="342" w:author="Καρμίρης Αγγελος" w:date="2020-01-03T10:38:00Z">
        <w:r w:rsidRPr="00F8201D" w:rsidDel="00E25B0F">
          <w:rPr>
            <w:rFonts w:ascii="Arial" w:hAnsi="Arial" w:cs="Arial"/>
            <w:b/>
            <w:bCs/>
            <w:sz w:val="24"/>
            <w:szCs w:val="24"/>
          </w:rPr>
          <w:tab/>
        </w:r>
      </w:del>
    </w:p>
    <w:p w:rsidR="00F8201D" w:rsidRPr="00F8201D" w:rsidDel="00E25B0F" w:rsidRDefault="00F8201D" w:rsidP="00F8201D">
      <w:pPr>
        <w:tabs>
          <w:tab w:val="left" w:pos="709"/>
          <w:tab w:val="left" w:pos="1276"/>
        </w:tabs>
        <w:overflowPunct/>
        <w:adjustRightInd/>
        <w:ind w:left="1440"/>
        <w:jc w:val="both"/>
        <w:textAlignment w:val="auto"/>
        <w:rPr>
          <w:del w:id="343" w:author="Καρμίρης Αγγελος" w:date="2020-01-03T10:38:00Z"/>
          <w:rFonts w:ascii="Arial" w:hAnsi="Arial" w:cs="Arial"/>
          <w:sz w:val="24"/>
          <w:szCs w:val="24"/>
        </w:rPr>
      </w:pPr>
      <w:del w:id="344" w:author="Καρμίρης Αγγελος" w:date="2020-01-03T10:38:00Z">
        <w:r w:rsidRPr="00F8201D" w:rsidDel="00E25B0F">
          <w:rPr>
            <w:rFonts w:ascii="Arial" w:hAnsi="Arial" w:cs="Arial"/>
            <w:sz w:val="24"/>
            <w:szCs w:val="24"/>
          </w:rPr>
          <w:delText>a. Seismic withstand capabilities.</w:delText>
        </w:r>
      </w:del>
    </w:p>
    <w:p w:rsidR="00F8201D" w:rsidRPr="00F8201D" w:rsidDel="00E25B0F" w:rsidRDefault="00F8201D" w:rsidP="00F8201D">
      <w:pPr>
        <w:tabs>
          <w:tab w:val="left" w:pos="709"/>
          <w:tab w:val="left" w:pos="1701"/>
        </w:tabs>
        <w:overflowPunct/>
        <w:adjustRightInd/>
        <w:ind w:left="1695"/>
        <w:jc w:val="both"/>
        <w:textAlignment w:val="auto"/>
        <w:rPr>
          <w:del w:id="345" w:author="Καρμίρης Αγγελος" w:date="2020-01-03T10:38:00Z"/>
          <w:rFonts w:ascii="Arial" w:hAnsi="Arial" w:cs="Arial"/>
          <w:sz w:val="24"/>
          <w:szCs w:val="24"/>
          <w:lang w:val="en-GB"/>
        </w:rPr>
      </w:pPr>
      <w:del w:id="346" w:author="Καρμίρης Αγγελος" w:date="2020-01-03T10:38:00Z">
        <w:r w:rsidRPr="00F8201D" w:rsidDel="00E25B0F">
          <w:rPr>
            <w:rFonts w:ascii="Arial" w:hAnsi="Arial" w:cs="Arial"/>
            <w:sz w:val="24"/>
            <w:szCs w:val="24"/>
            <w:lang w:val="en-GB"/>
          </w:rPr>
          <w:tab/>
          <w:delText>All bushings shall be capable of withstand the following seismic stresses as per IEC-61463 and IEC-60068-3-3.</w:delText>
        </w:r>
      </w:del>
    </w:p>
    <w:p w:rsidR="00F8201D" w:rsidRPr="00F8201D" w:rsidDel="00E25B0F" w:rsidRDefault="00F8201D" w:rsidP="00F8201D">
      <w:pPr>
        <w:tabs>
          <w:tab w:val="left" w:pos="709"/>
          <w:tab w:val="left" w:pos="1701"/>
        </w:tabs>
        <w:overflowPunct/>
        <w:adjustRightInd/>
        <w:ind w:left="1695"/>
        <w:jc w:val="both"/>
        <w:textAlignment w:val="auto"/>
        <w:rPr>
          <w:del w:id="347" w:author="Καρμίρης Αγγελος" w:date="2020-01-03T10:38:00Z"/>
          <w:rFonts w:ascii="Arial" w:hAnsi="Arial" w:cs="Arial"/>
          <w:sz w:val="24"/>
          <w:szCs w:val="24"/>
          <w:lang w:val="en-GB"/>
        </w:rPr>
      </w:pPr>
      <w:del w:id="348" w:author="Καρμίρης Αγγελος" w:date="2020-01-03T10:38:00Z">
        <w:r w:rsidRPr="00F8201D" w:rsidDel="00E25B0F">
          <w:rPr>
            <w:rFonts w:ascii="Arial" w:hAnsi="Arial" w:cs="Arial"/>
            <w:sz w:val="24"/>
            <w:szCs w:val="24"/>
            <w:lang w:val="en-GB"/>
          </w:rPr>
          <w:delText>1.  Horizontally (axes x and y)  :0.5g (5m/s</w:delText>
        </w:r>
        <w:r w:rsidRPr="00F8201D" w:rsidDel="00E25B0F">
          <w:rPr>
            <w:rFonts w:ascii="Arial" w:hAnsi="Arial" w:cs="Arial"/>
            <w:sz w:val="24"/>
            <w:szCs w:val="24"/>
            <w:vertAlign w:val="superscript"/>
            <w:lang w:val="en-GB"/>
          </w:rPr>
          <w:delText>2</w:delText>
        </w:r>
        <w:r w:rsidRPr="00F8201D" w:rsidDel="00E25B0F">
          <w:rPr>
            <w:rFonts w:ascii="Arial" w:hAnsi="Arial" w:cs="Arial"/>
            <w:sz w:val="24"/>
            <w:szCs w:val="24"/>
            <w:lang w:val="en-GB"/>
          </w:rPr>
          <w:delText>)</w:delText>
        </w:r>
      </w:del>
    </w:p>
    <w:p w:rsidR="00F8201D" w:rsidRPr="00F8201D" w:rsidDel="00E25B0F" w:rsidRDefault="00F8201D" w:rsidP="00F8201D">
      <w:pPr>
        <w:tabs>
          <w:tab w:val="left" w:pos="709"/>
          <w:tab w:val="left" w:pos="1701"/>
        </w:tabs>
        <w:overflowPunct/>
        <w:adjustRightInd/>
        <w:ind w:left="1695"/>
        <w:jc w:val="both"/>
        <w:textAlignment w:val="auto"/>
        <w:rPr>
          <w:del w:id="349" w:author="Καρμίρης Αγγελος" w:date="2020-01-03T10:38:00Z"/>
          <w:rFonts w:ascii="Arial" w:hAnsi="Arial" w:cs="Arial"/>
          <w:sz w:val="24"/>
          <w:szCs w:val="24"/>
          <w:lang w:val="en-GB"/>
        </w:rPr>
      </w:pPr>
      <w:del w:id="350" w:author="Καρμίρης Αγγελος" w:date="2020-01-03T10:38:00Z">
        <w:r w:rsidRPr="00F8201D" w:rsidDel="00E25B0F">
          <w:rPr>
            <w:rFonts w:ascii="Arial" w:hAnsi="Arial" w:cs="Arial"/>
            <w:sz w:val="24"/>
            <w:szCs w:val="24"/>
            <w:lang w:val="en-GB"/>
          </w:rPr>
          <w:delText xml:space="preserve">2. Vertically (axe Z) </w:delText>
        </w:r>
        <w:r w:rsidRPr="00F8201D" w:rsidDel="00E25B0F">
          <w:rPr>
            <w:rFonts w:ascii="Arial" w:hAnsi="Arial" w:cs="Arial"/>
            <w:sz w:val="24"/>
            <w:szCs w:val="24"/>
            <w:lang w:val="en-GB"/>
          </w:rPr>
          <w:tab/>
          <w:delText xml:space="preserve">       :0.25g (2,5m/s</w:delText>
        </w:r>
        <w:r w:rsidRPr="00F8201D" w:rsidDel="00E25B0F">
          <w:rPr>
            <w:rFonts w:ascii="Arial" w:hAnsi="Arial" w:cs="Arial"/>
            <w:sz w:val="24"/>
            <w:szCs w:val="24"/>
            <w:vertAlign w:val="superscript"/>
            <w:lang w:val="en-GB"/>
          </w:rPr>
          <w:delText>2</w:delText>
        </w:r>
        <w:r w:rsidRPr="00F8201D" w:rsidDel="00E25B0F">
          <w:rPr>
            <w:rFonts w:ascii="Arial" w:hAnsi="Arial" w:cs="Arial"/>
            <w:sz w:val="24"/>
            <w:szCs w:val="24"/>
            <w:lang w:val="en-GB"/>
          </w:rPr>
          <w:delText>)</w:delText>
        </w:r>
      </w:del>
    </w:p>
    <w:p w:rsidR="00F8201D" w:rsidRPr="00F8201D" w:rsidDel="00E25B0F" w:rsidRDefault="00F8201D" w:rsidP="00F8201D">
      <w:pPr>
        <w:tabs>
          <w:tab w:val="left" w:pos="709"/>
          <w:tab w:val="left" w:pos="1701"/>
        </w:tabs>
        <w:overflowPunct/>
        <w:adjustRightInd/>
        <w:ind w:left="1695"/>
        <w:jc w:val="both"/>
        <w:textAlignment w:val="auto"/>
        <w:rPr>
          <w:del w:id="351" w:author="Καρμίρης Αγγελος" w:date="2020-01-03T10:38:00Z"/>
          <w:rFonts w:ascii="Arial" w:hAnsi="Arial" w:cs="Arial"/>
          <w:sz w:val="24"/>
          <w:szCs w:val="24"/>
          <w:lang w:val="en-GB"/>
        </w:rPr>
      </w:pPr>
      <w:del w:id="352" w:author="Καρμίρης Αγγελος" w:date="2020-01-03T10:38:00Z">
        <w:r w:rsidRPr="00F8201D" w:rsidDel="00E25B0F">
          <w:rPr>
            <w:rFonts w:ascii="Arial" w:hAnsi="Arial" w:cs="Arial"/>
            <w:sz w:val="24"/>
            <w:szCs w:val="24"/>
            <w:lang w:val="en-GB"/>
          </w:rPr>
          <w:delText>3. The frequency range should be 1Hz to 35Hz.</w:delText>
        </w:r>
      </w:del>
    </w:p>
    <w:p w:rsidR="00F8201D" w:rsidRPr="00F8201D" w:rsidDel="00E25B0F" w:rsidRDefault="00F8201D" w:rsidP="00F8201D">
      <w:pPr>
        <w:tabs>
          <w:tab w:val="left" w:pos="709"/>
          <w:tab w:val="left" w:pos="1701"/>
        </w:tabs>
        <w:overflowPunct/>
        <w:adjustRightInd/>
        <w:ind w:left="1695"/>
        <w:jc w:val="both"/>
        <w:textAlignment w:val="auto"/>
        <w:rPr>
          <w:del w:id="353" w:author="Καρμίρης Αγγελος" w:date="2020-01-03T10:38:00Z"/>
          <w:rFonts w:ascii="Arial" w:hAnsi="Arial" w:cs="Arial"/>
          <w:sz w:val="24"/>
          <w:szCs w:val="24"/>
          <w:lang w:val="en-GB"/>
        </w:rPr>
      </w:pPr>
      <w:del w:id="354" w:author="Καρμίρης Αγγελος" w:date="2020-01-03T10:38:00Z">
        <w:r w:rsidRPr="00F8201D" w:rsidDel="00E25B0F">
          <w:rPr>
            <w:rFonts w:ascii="Arial" w:hAnsi="Arial" w:cs="Arial"/>
            <w:sz w:val="24"/>
            <w:szCs w:val="24"/>
            <w:lang w:val="en-GB"/>
          </w:rPr>
          <w:delText>4. Acceptable methods of seismic qualification are:</w:delText>
        </w:r>
      </w:del>
    </w:p>
    <w:p w:rsidR="00F8201D" w:rsidRPr="00F8201D" w:rsidDel="00E25B0F" w:rsidRDefault="00F8201D" w:rsidP="00F8201D">
      <w:pPr>
        <w:tabs>
          <w:tab w:val="left" w:pos="709"/>
          <w:tab w:val="left" w:pos="1701"/>
        </w:tabs>
        <w:overflowPunct/>
        <w:adjustRightInd/>
        <w:ind w:left="1695"/>
        <w:jc w:val="both"/>
        <w:textAlignment w:val="auto"/>
        <w:rPr>
          <w:del w:id="355" w:author="Καρμίρης Αγγελος" w:date="2020-01-03T10:38:00Z"/>
          <w:rFonts w:ascii="Arial" w:hAnsi="Arial" w:cs="Arial"/>
          <w:sz w:val="24"/>
          <w:szCs w:val="24"/>
          <w:lang w:val="en-GB"/>
        </w:rPr>
      </w:pPr>
      <w:del w:id="356" w:author="Καρμίρης Αγγελος" w:date="2020-01-03T10:38:00Z">
        <w:r w:rsidRPr="00F8201D" w:rsidDel="00E25B0F">
          <w:rPr>
            <w:rFonts w:ascii="Arial" w:hAnsi="Arial" w:cs="Arial"/>
            <w:sz w:val="24"/>
            <w:szCs w:val="24"/>
            <w:lang w:val="en-GB"/>
          </w:rPr>
          <w:tab/>
        </w:r>
        <w:r w:rsidRPr="00F8201D" w:rsidDel="00E25B0F">
          <w:rPr>
            <w:rFonts w:ascii="Arial" w:hAnsi="Arial" w:cs="Arial"/>
            <w:sz w:val="24"/>
            <w:szCs w:val="24"/>
            <w:lang w:val="en-GB"/>
          </w:rPr>
          <w:tab/>
          <w:delText>- Qualification by vibration test or</w:delText>
        </w:r>
      </w:del>
    </w:p>
    <w:p w:rsidR="00F8201D" w:rsidRPr="00F8201D" w:rsidDel="00E25B0F" w:rsidRDefault="00F8201D" w:rsidP="00F8201D">
      <w:pPr>
        <w:tabs>
          <w:tab w:val="left" w:pos="709"/>
          <w:tab w:val="left" w:pos="1701"/>
        </w:tabs>
        <w:overflowPunct/>
        <w:adjustRightInd/>
        <w:ind w:left="1695"/>
        <w:jc w:val="both"/>
        <w:textAlignment w:val="auto"/>
        <w:rPr>
          <w:del w:id="357" w:author="Καρμίρης Αγγελος" w:date="2020-01-03T10:38:00Z"/>
          <w:rFonts w:ascii="Arial" w:hAnsi="Arial" w:cs="Arial"/>
          <w:sz w:val="24"/>
          <w:szCs w:val="24"/>
          <w:lang w:val="en-GB"/>
        </w:rPr>
      </w:pPr>
      <w:del w:id="358" w:author="Καρμίρης Αγγελος" w:date="2020-01-03T10:38:00Z">
        <w:r w:rsidRPr="00F8201D" w:rsidDel="00E25B0F">
          <w:rPr>
            <w:rFonts w:ascii="Arial" w:hAnsi="Arial" w:cs="Arial"/>
            <w:sz w:val="24"/>
            <w:szCs w:val="24"/>
            <w:lang w:val="en-GB"/>
          </w:rPr>
          <w:tab/>
        </w:r>
        <w:r w:rsidRPr="00F8201D" w:rsidDel="00E25B0F">
          <w:rPr>
            <w:rFonts w:ascii="Arial" w:hAnsi="Arial" w:cs="Arial"/>
            <w:sz w:val="24"/>
            <w:szCs w:val="24"/>
            <w:lang w:val="en-GB"/>
          </w:rPr>
          <w:tab/>
          <w:delText>- Qualification by static calculation or</w:delText>
        </w:r>
      </w:del>
    </w:p>
    <w:p w:rsidR="00F8201D" w:rsidRPr="00F8201D" w:rsidDel="00E25B0F" w:rsidRDefault="00F8201D" w:rsidP="00F8201D">
      <w:pPr>
        <w:tabs>
          <w:tab w:val="left" w:pos="709"/>
          <w:tab w:val="left" w:pos="1701"/>
        </w:tabs>
        <w:overflowPunct/>
        <w:adjustRightInd/>
        <w:ind w:left="1695"/>
        <w:jc w:val="both"/>
        <w:textAlignment w:val="auto"/>
        <w:rPr>
          <w:del w:id="359" w:author="Καρμίρης Αγγελος" w:date="2020-01-03T10:38:00Z"/>
          <w:rFonts w:ascii="Arial" w:hAnsi="Arial" w:cs="Arial"/>
          <w:sz w:val="24"/>
          <w:szCs w:val="24"/>
          <w:lang w:val="en-GB"/>
        </w:rPr>
      </w:pPr>
      <w:del w:id="360" w:author="Καρμίρης Αγγελος" w:date="2020-01-03T10:38:00Z">
        <w:r w:rsidRPr="00F8201D" w:rsidDel="00E25B0F">
          <w:rPr>
            <w:rFonts w:ascii="Arial" w:hAnsi="Arial" w:cs="Arial"/>
            <w:sz w:val="24"/>
            <w:szCs w:val="24"/>
            <w:lang w:val="en-GB"/>
          </w:rPr>
          <w:tab/>
        </w:r>
        <w:r w:rsidRPr="00F8201D" w:rsidDel="00E25B0F">
          <w:rPr>
            <w:rFonts w:ascii="Arial" w:hAnsi="Arial" w:cs="Arial"/>
            <w:sz w:val="24"/>
            <w:szCs w:val="24"/>
            <w:lang w:val="en-GB"/>
          </w:rPr>
          <w:tab/>
          <w:delText>- Qualification by dynamic analysis</w:delText>
        </w:r>
      </w:del>
    </w:p>
    <w:p w:rsidR="00F8201D" w:rsidRPr="00F8201D" w:rsidDel="00E25B0F" w:rsidRDefault="00F8201D" w:rsidP="00F8201D">
      <w:pPr>
        <w:tabs>
          <w:tab w:val="left" w:pos="709"/>
          <w:tab w:val="left" w:pos="1701"/>
        </w:tabs>
        <w:overflowPunct/>
        <w:adjustRightInd/>
        <w:ind w:left="1695"/>
        <w:jc w:val="both"/>
        <w:textAlignment w:val="auto"/>
        <w:rPr>
          <w:del w:id="361" w:author="Καρμίρης Αγγελος" w:date="2020-01-03T10:38:00Z"/>
          <w:rFonts w:ascii="Arial" w:hAnsi="Arial" w:cs="Arial"/>
          <w:sz w:val="24"/>
          <w:szCs w:val="24"/>
          <w:lang w:val="en-GB"/>
        </w:rPr>
      </w:pPr>
    </w:p>
    <w:p w:rsidR="00F8201D" w:rsidRPr="00F8201D" w:rsidDel="00E25B0F" w:rsidRDefault="00F8201D" w:rsidP="00F8201D">
      <w:pPr>
        <w:tabs>
          <w:tab w:val="left" w:pos="709"/>
          <w:tab w:val="left" w:pos="1701"/>
        </w:tabs>
        <w:overflowPunct/>
        <w:adjustRightInd/>
        <w:ind w:left="2160"/>
        <w:jc w:val="both"/>
        <w:textAlignment w:val="auto"/>
        <w:rPr>
          <w:del w:id="362" w:author="Καρμίρης Αγγελος" w:date="2020-01-03T10:38:00Z"/>
          <w:rFonts w:ascii="Arial" w:hAnsi="Arial" w:cs="Arial"/>
          <w:sz w:val="24"/>
          <w:szCs w:val="24"/>
          <w:lang w:val="en-GB"/>
        </w:rPr>
      </w:pPr>
      <w:del w:id="363" w:author="Καρμίρης Αγγελος" w:date="2020-01-03T10:38:00Z">
        <w:r w:rsidRPr="00F8201D" w:rsidDel="00E25B0F">
          <w:rPr>
            <w:rFonts w:ascii="Arial" w:hAnsi="Arial" w:cs="Arial"/>
            <w:sz w:val="24"/>
            <w:szCs w:val="24"/>
            <w:lang w:val="en-GB"/>
          </w:rPr>
          <w:delText>Bidders are obliged to submit in their offers, test reports or calculation by dynamic analysis, or static calculation.</w:delText>
        </w:r>
      </w:del>
    </w:p>
    <w:p w:rsidR="00F8201D" w:rsidRPr="00F8201D" w:rsidDel="00E25B0F" w:rsidRDefault="00F8201D" w:rsidP="00F8201D">
      <w:pPr>
        <w:tabs>
          <w:tab w:val="left" w:pos="709"/>
          <w:tab w:val="left" w:pos="1701"/>
        </w:tabs>
        <w:overflowPunct/>
        <w:adjustRightInd/>
        <w:ind w:left="1695"/>
        <w:jc w:val="both"/>
        <w:textAlignment w:val="auto"/>
        <w:rPr>
          <w:del w:id="364" w:author="Καρμίρης Αγγελος" w:date="2020-01-03T10:38:00Z"/>
          <w:rFonts w:ascii="Arial" w:hAnsi="Arial" w:cs="Arial"/>
          <w:sz w:val="24"/>
          <w:szCs w:val="24"/>
          <w:lang w:val="en-GB"/>
        </w:rPr>
      </w:pPr>
      <w:del w:id="365" w:author="Καρμίρης Αγγελος" w:date="2020-01-03T10:38:00Z">
        <w:r w:rsidRPr="00F8201D" w:rsidDel="00E25B0F">
          <w:rPr>
            <w:rFonts w:ascii="Arial" w:hAnsi="Arial" w:cs="Arial"/>
            <w:sz w:val="24"/>
            <w:szCs w:val="24"/>
            <w:lang w:val="en-GB"/>
          </w:rPr>
          <w:tab/>
        </w:r>
        <w:r w:rsidRPr="00F8201D" w:rsidDel="00E25B0F">
          <w:rPr>
            <w:rFonts w:ascii="Arial" w:hAnsi="Arial" w:cs="Arial"/>
            <w:sz w:val="24"/>
            <w:szCs w:val="24"/>
            <w:lang w:val="en-GB"/>
          </w:rPr>
          <w:tab/>
          <w:delText>Approval or not of all the above lies on IPTO’s judgment.</w:delText>
        </w:r>
      </w:del>
    </w:p>
    <w:p w:rsidR="00F8201D" w:rsidRPr="00F8201D" w:rsidDel="00E25B0F" w:rsidRDefault="00F8201D" w:rsidP="00F8201D">
      <w:pPr>
        <w:tabs>
          <w:tab w:val="left" w:pos="709"/>
          <w:tab w:val="left" w:pos="1418"/>
          <w:tab w:val="left" w:pos="1701"/>
          <w:tab w:val="left" w:pos="1985"/>
        </w:tabs>
        <w:overflowPunct/>
        <w:adjustRightInd/>
        <w:ind w:left="1695" w:hanging="1695"/>
        <w:jc w:val="both"/>
        <w:textAlignment w:val="auto"/>
        <w:rPr>
          <w:del w:id="366" w:author="Καρμίρης Αγγελος" w:date="2020-01-03T10:38:00Z"/>
          <w:rFonts w:ascii="Arial" w:hAnsi="Arial" w:cs="Arial"/>
          <w:sz w:val="24"/>
          <w:szCs w:val="24"/>
          <w:lang w:val="en-GB"/>
        </w:rPr>
      </w:pPr>
    </w:p>
    <w:p w:rsidR="00F8201D" w:rsidRPr="00F8201D" w:rsidDel="00E25B0F" w:rsidRDefault="00F8201D" w:rsidP="00F8201D">
      <w:pPr>
        <w:tabs>
          <w:tab w:val="left" w:pos="709"/>
          <w:tab w:val="left" w:pos="1418"/>
          <w:tab w:val="left" w:pos="1701"/>
          <w:tab w:val="left" w:pos="1985"/>
        </w:tabs>
        <w:overflowPunct/>
        <w:adjustRightInd/>
        <w:ind w:left="1695" w:hanging="1695"/>
        <w:jc w:val="both"/>
        <w:textAlignment w:val="auto"/>
        <w:rPr>
          <w:del w:id="367" w:author="Καρμίρης Αγγελος" w:date="2020-01-03T10:38:00Z"/>
          <w:rFonts w:ascii="Arial" w:hAnsi="Arial" w:cs="Arial"/>
          <w:sz w:val="24"/>
          <w:szCs w:val="24"/>
          <w:lang w:val="en-GB"/>
        </w:rPr>
      </w:pPr>
      <w:del w:id="368" w:author="Καρμίρης Αγγελος" w:date="2020-01-03T10:38:00Z">
        <w:r w:rsidRPr="00F8201D" w:rsidDel="00E25B0F">
          <w:rPr>
            <w:rFonts w:ascii="Arial" w:hAnsi="Arial" w:cs="Arial"/>
            <w:sz w:val="24"/>
            <w:szCs w:val="24"/>
            <w:lang w:val="en-GB"/>
          </w:rPr>
          <w:tab/>
        </w:r>
        <w:r w:rsidRPr="00F8201D" w:rsidDel="00E25B0F">
          <w:rPr>
            <w:rFonts w:ascii="Arial" w:hAnsi="Arial" w:cs="Arial"/>
            <w:sz w:val="24"/>
            <w:szCs w:val="24"/>
            <w:lang w:val="en-GB"/>
          </w:rPr>
          <w:tab/>
          <w:delText>b.</w:delText>
        </w:r>
        <w:r w:rsidRPr="00F8201D" w:rsidDel="00E25B0F">
          <w:rPr>
            <w:rFonts w:ascii="Arial" w:hAnsi="Arial" w:cs="Arial"/>
            <w:sz w:val="24"/>
            <w:szCs w:val="24"/>
            <w:lang w:val="en-GB"/>
          </w:rPr>
          <w:tab/>
          <w:delText>Bushings shall be designed for operation at ambient temperature from -25</w:delText>
        </w:r>
        <w:r w:rsidR="001B62E2" w:rsidDel="00E25B0F">
          <w:rPr>
            <w:rFonts w:ascii="Arial" w:hAnsi="Arial" w:cs="Arial"/>
            <w:sz w:val="24"/>
            <w:szCs w:val="24"/>
            <w:lang w:val="en-GB"/>
          </w:rPr>
          <w:delText xml:space="preserve"> </w:delText>
        </w:r>
        <w:r w:rsidRPr="00F8201D" w:rsidDel="00E25B0F">
          <w:rPr>
            <w:rFonts w:ascii="Arial" w:hAnsi="Arial" w:cs="Arial"/>
            <w:sz w:val="24"/>
            <w:szCs w:val="24"/>
            <w:vertAlign w:val="superscript"/>
            <w:lang w:val="en-GB"/>
          </w:rPr>
          <w:delText>o</w:delText>
        </w:r>
        <w:r w:rsidRPr="00F8201D" w:rsidDel="00E25B0F">
          <w:rPr>
            <w:rFonts w:ascii="Arial" w:hAnsi="Arial" w:cs="Arial"/>
            <w:sz w:val="24"/>
            <w:szCs w:val="24"/>
            <w:lang w:val="en-GB"/>
          </w:rPr>
          <w:delText>C to +45</w:delText>
        </w:r>
        <w:r w:rsidRPr="00F8201D" w:rsidDel="00E25B0F">
          <w:rPr>
            <w:rFonts w:ascii="Arial" w:hAnsi="Arial" w:cs="Arial"/>
            <w:sz w:val="24"/>
            <w:szCs w:val="24"/>
            <w:vertAlign w:val="superscript"/>
            <w:lang w:val="en-GB"/>
          </w:rPr>
          <w:delText xml:space="preserve"> o</w:delText>
        </w:r>
        <w:r w:rsidRPr="00F8201D" w:rsidDel="00E25B0F">
          <w:rPr>
            <w:rFonts w:ascii="Arial" w:hAnsi="Arial" w:cs="Arial"/>
            <w:sz w:val="24"/>
            <w:szCs w:val="24"/>
            <w:lang w:val="en-GB"/>
          </w:rPr>
          <w:delText>C and an altitude not exceeding 1000m.</w:delText>
        </w:r>
      </w:del>
    </w:p>
    <w:p w:rsidR="00F8201D" w:rsidRPr="00F8201D" w:rsidDel="00E25B0F" w:rsidRDefault="00F8201D" w:rsidP="00F8201D">
      <w:pPr>
        <w:tabs>
          <w:tab w:val="left" w:pos="709"/>
          <w:tab w:val="left" w:pos="1418"/>
          <w:tab w:val="left" w:pos="1701"/>
          <w:tab w:val="left" w:pos="1985"/>
        </w:tabs>
        <w:overflowPunct/>
        <w:adjustRightInd/>
        <w:ind w:left="1695" w:hanging="1695"/>
        <w:jc w:val="both"/>
        <w:textAlignment w:val="auto"/>
        <w:rPr>
          <w:del w:id="369" w:author="Καρμίρης Αγγελος" w:date="2020-01-03T10:38:00Z"/>
          <w:rFonts w:ascii="Arial" w:hAnsi="Arial" w:cs="Arial"/>
          <w:sz w:val="24"/>
          <w:szCs w:val="24"/>
          <w:lang w:val="en-GB"/>
        </w:rPr>
      </w:pPr>
    </w:p>
    <w:p w:rsidR="00F8201D" w:rsidRPr="00F8201D" w:rsidDel="00E25B0F" w:rsidRDefault="00F8201D" w:rsidP="00F8201D">
      <w:pPr>
        <w:tabs>
          <w:tab w:val="left" w:pos="709"/>
          <w:tab w:val="left" w:pos="1418"/>
          <w:tab w:val="left" w:pos="1701"/>
          <w:tab w:val="left" w:pos="1985"/>
        </w:tabs>
        <w:overflowPunct/>
        <w:adjustRightInd/>
        <w:ind w:left="1695" w:hanging="1695"/>
        <w:jc w:val="both"/>
        <w:textAlignment w:val="auto"/>
        <w:rPr>
          <w:del w:id="370" w:author="Καρμίρης Αγγελος" w:date="2020-01-03T10:38:00Z"/>
          <w:rFonts w:ascii="Arial" w:hAnsi="Arial" w:cs="Arial"/>
          <w:sz w:val="24"/>
          <w:szCs w:val="24"/>
          <w:lang w:val="en-GB"/>
        </w:rPr>
      </w:pPr>
      <w:del w:id="371" w:author="Καρμίρης Αγγελος" w:date="2020-01-03T10:38:00Z">
        <w:r w:rsidRPr="00F8201D" w:rsidDel="00E25B0F">
          <w:rPr>
            <w:rFonts w:ascii="Arial" w:hAnsi="Arial" w:cs="Arial"/>
            <w:sz w:val="24"/>
            <w:szCs w:val="24"/>
            <w:lang w:val="en-GB"/>
          </w:rPr>
          <w:tab/>
        </w:r>
        <w:r w:rsidRPr="00F8201D" w:rsidDel="00E25B0F">
          <w:rPr>
            <w:rFonts w:ascii="Arial" w:hAnsi="Arial" w:cs="Arial"/>
            <w:sz w:val="24"/>
            <w:szCs w:val="24"/>
            <w:lang w:val="en-GB"/>
          </w:rPr>
          <w:tab/>
          <w:delText>c.</w:delText>
        </w:r>
        <w:r w:rsidRPr="00F8201D" w:rsidDel="00E25B0F">
          <w:rPr>
            <w:rFonts w:ascii="Arial" w:hAnsi="Arial" w:cs="Arial"/>
            <w:sz w:val="24"/>
            <w:szCs w:val="24"/>
            <w:lang w:val="en-GB"/>
          </w:rPr>
          <w:tab/>
          <w:delText>The maximum oil temperature under operating emergency conditions will be 115</w:delText>
        </w:r>
        <w:r w:rsidRPr="00F8201D" w:rsidDel="00E25B0F">
          <w:rPr>
            <w:rFonts w:ascii="Arial" w:hAnsi="Arial" w:cs="Arial"/>
            <w:sz w:val="24"/>
            <w:szCs w:val="24"/>
            <w:vertAlign w:val="superscript"/>
            <w:lang w:val="en-GB"/>
          </w:rPr>
          <w:delText xml:space="preserve"> o</w:delText>
        </w:r>
        <w:r w:rsidRPr="00F8201D" w:rsidDel="00E25B0F">
          <w:rPr>
            <w:rFonts w:ascii="Arial" w:hAnsi="Arial" w:cs="Arial"/>
            <w:sz w:val="24"/>
            <w:szCs w:val="24"/>
            <w:lang w:val="en-GB"/>
          </w:rPr>
          <w:delText>C.</w:delText>
        </w:r>
      </w:del>
    </w:p>
    <w:p w:rsidR="00F8201D" w:rsidRPr="00F8201D" w:rsidDel="00E25B0F" w:rsidRDefault="00F8201D" w:rsidP="00F8201D">
      <w:pPr>
        <w:tabs>
          <w:tab w:val="left" w:pos="709"/>
          <w:tab w:val="left" w:pos="1418"/>
          <w:tab w:val="left" w:pos="1701"/>
          <w:tab w:val="left" w:pos="1985"/>
        </w:tabs>
        <w:overflowPunct/>
        <w:adjustRightInd/>
        <w:ind w:left="1695" w:hanging="1695"/>
        <w:jc w:val="both"/>
        <w:textAlignment w:val="auto"/>
        <w:rPr>
          <w:del w:id="372" w:author="Καρμίρης Αγγελος" w:date="2020-01-03T10:38:00Z"/>
          <w:rFonts w:ascii="Arial" w:hAnsi="Arial" w:cs="Arial"/>
          <w:sz w:val="24"/>
          <w:szCs w:val="24"/>
          <w:lang w:val="en-GB"/>
        </w:rPr>
      </w:pPr>
    </w:p>
    <w:p w:rsidR="00F8201D" w:rsidRPr="00F8201D" w:rsidDel="00E25B0F" w:rsidRDefault="00F8201D" w:rsidP="00F8201D">
      <w:pPr>
        <w:tabs>
          <w:tab w:val="left" w:pos="709"/>
          <w:tab w:val="left" w:pos="1418"/>
          <w:tab w:val="left" w:pos="1701"/>
          <w:tab w:val="left" w:pos="1985"/>
        </w:tabs>
        <w:overflowPunct/>
        <w:adjustRightInd/>
        <w:ind w:left="1695" w:hanging="1695"/>
        <w:jc w:val="both"/>
        <w:textAlignment w:val="auto"/>
        <w:rPr>
          <w:del w:id="373" w:author="Καρμίρης Αγγελος" w:date="2020-01-03T10:38:00Z"/>
          <w:rFonts w:ascii="Arial" w:hAnsi="Arial" w:cs="Arial"/>
          <w:sz w:val="24"/>
          <w:szCs w:val="24"/>
          <w:lang w:val="en-GB"/>
        </w:rPr>
      </w:pPr>
      <w:del w:id="374" w:author="Καρμίρης Αγγελος" w:date="2020-01-03T10:38:00Z">
        <w:r w:rsidRPr="00F8201D" w:rsidDel="00E25B0F">
          <w:rPr>
            <w:sz w:val="24"/>
            <w:szCs w:val="24"/>
            <w:lang w:val="en-GB"/>
          </w:rPr>
          <w:tab/>
        </w:r>
        <w:r w:rsidRPr="00F8201D" w:rsidDel="00E25B0F">
          <w:rPr>
            <w:sz w:val="24"/>
            <w:szCs w:val="24"/>
            <w:lang w:val="en-GB"/>
          </w:rPr>
          <w:tab/>
        </w:r>
        <w:r w:rsidRPr="00F8201D" w:rsidDel="00E25B0F">
          <w:rPr>
            <w:rFonts w:ascii="Arial" w:hAnsi="Arial" w:cs="Arial"/>
            <w:sz w:val="24"/>
            <w:szCs w:val="24"/>
            <w:lang w:val="en-GB"/>
          </w:rPr>
          <w:delText>d.</w:delText>
        </w:r>
        <w:r w:rsidRPr="00F8201D" w:rsidDel="00E25B0F">
          <w:rPr>
            <w:rFonts w:ascii="Arial" w:hAnsi="Arial" w:cs="Arial"/>
            <w:sz w:val="24"/>
            <w:szCs w:val="24"/>
            <w:lang w:val="en-GB"/>
          </w:rPr>
          <w:tab/>
          <w:delText>The bushing</w:delText>
        </w:r>
        <w:r w:rsidRPr="00F8201D" w:rsidDel="00E25B0F">
          <w:rPr>
            <w:rFonts w:ascii="Arial" w:hAnsi="Arial" w:cs="Arial"/>
            <w:sz w:val="24"/>
            <w:szCs w:val="24"/>
          </w:rPr>
          <w:delText>s</w:delText>
        </w:r>
        <w:r w:rsidRPr="00F8201D" w:rsidDel="00E25B0F">
          <w:rPr>
            <w:rFonts w:ascii="Arial" w:hAnsi="Arial" w:cs="Arial"/>
            <w:sz w:val="24"/>
            <w:szCs w:val="24"/>
            <w:lang w:val="en-GB"/>
          </w:rPr>
          <w:delText xml:space="preserve"> shall have a tin plated copper terminal of cylindrical shape with diameter of 30mm and length of about 100mm</w:delText>
        </w:r>
        <w:r w:rsidR="00081371" w:rsidDel="00E25B0F">
          <w:rPr>
            <w:rFonts w:ascii="Arial" w:hAnsi="Arial" w:cs="Arial"/>
            <w:sz w:val="24"/>
            <w:szCs w:val="24"/>
            <w:lang w:val="en-GB"/>
          </w:rPr>
          <w:delText>.</w:delText>
        </w:r>
      </w:del>
    </w:p>
    <w:p w:rsidR="00F8201D" w:rsidRPr="00F8201D" w:rsidDel="00E25B0F" w:rsidRDefault="00F8201D" w:rsidP="00F8201D">
      <w:pPr>
        <w:tabs>
          <w:tab w:val="left" w:pos="709"/>
          <w:tab w:val="left" w:pos="1418"/>
          <w:tab w:val="left" w:pos="1701"/>
          <w:tab w:val="left" w:pos="1985"/>
        </w:tabs>
        <w:overflowPunct/>
        <w:adjustRightInd/>
        <w:ind w:left="1695" w:hanging="1695"/>
        <w:jc w:val="both"/>
        <w:textAlignment w:val="auto"/>
        <w:rPr>
          <w:del w:id="375" w:author="Καρμίρης Αγγελος" w:date="2020-01-03T10:38:00Z"/>
          <w:rFonts w:ascii="Arial" w:hAnsi="Arial" w:cs="Arial"/>
          <w:sz w:val="24"/>
          <w:szCs w:val="24"/>
          <w:lang w:val="en-GB"/>
        </w:rPr>
      </w:pPr>
    </w:p>
    <w:p w:rsidR="00B67C96" w:rsidRPr="00F8201D" w:rsidDel="00E25B0F" w:rsidRDefault="00B67C96" w:rsidP="00B67C96">
      <w:pPr>
        <w:tabs>
          <w:tab w:val="left" w:pos="709"/>
          <w:tab w:val="left" w:pos="1418"/>
          <w:tab w:val="left" w:pos="1701"/>
          <w:tab w:val="left" w:pos="1985"/>
        </w:tabs>
        <w:overflowPunct/>
        <w:adjustRightInd/>
        <w:ind w:left="1695" w:hanging="1695"/>
        <w:jc w:val="both"/>
        <w:textAlignment w:val="auto"/>
        <w:rPr>
          <w:del w:id="376" w:author="Καρμίρης Αγγελος" w:date="2020-01-03T10:38:00Z"/>
          <w:rFonts w:ascii="Arial" w:hAnsi="Arial" w:cs="Arial"/>
          <w:sz w:val="24"/>
          <w:szCs w:val="24"/>
          <w:lang w:val="en-GB"/>
        </w:rPr>
      </w:pPr>
      <w:del w:id="377" w:author="Καρμίρης Αγγελος" w:date="2020-01-03T10:38:00Z">
        <w:r w:rsidRPr="00F8201D" w:rsidDel="00E25B0F">
          <w:rPr>
            <w:rFonts w:ascii="Arial" w:hAnsi="Arial" w:cs="Arial"/>
            <w:sz w:val="24"/>
            <w:szCs w:val="24"/>
            <w:lang w:val="en-GB"/>
          </w:rPr>
          <w:tab/>
        </w:r>
        <w:r w:rsidRPr="00F8201D" w:rsidDel="00E25B0F">
          <w:rPr>
            <w:rFonts w:ascii="Arial" w:hAnsi="Arial" w:cs="Arial"/>
            <w:sz w:val="24"/>
            <w:szCs w:val="24"/>
            <w:lang w:val="en-GB"/>
          </w:rPr>
          <w:tab/>
          <w:delText>e.</w:delText>
        </w:r>
        <w:r w:rsidRPr="00F8201D" w:rsidDel="00E25B0F">
          <w:rPr>
            <w:rFonts w:ascii="Arial" w:hAnsi="Arial" w:cs="Arial"/>
            <w:sz w:val="24"/>
            <w:szCs w:val="24"/>
            <w:lang w:val="en-GB"/>
          </w:rPr>
          <w:tab/>
        </w:r>
        <w:r w:rsidRPr="00B67C96" w:rsidDel="00E25B0F">
          <w:rPr>
            <w:rFonts w:ascii="Arial" w:hAnsi="Arial" w:cs="Arial"/>
            <w:sz w:val="24"/>
            <w:szCs w:val="24"/>
            <w:lang w:val="en-GB"/>
          </w:rPr>
          <w:delText xml:space="preserve">In case of failure, it will be possible to interchange any bushing with another, even from another manufacturer, having the same </w:delText>
        </w:r>
        <w:r w:rsidR="003D4A56" w:rsidDel="00E25B0F">
          <w:rPr>
            <w:rFonts w:ascii="Arial" w:hAnsi="Arial" w:cs="Arial"/>
            <w:sz w:val="24"/>
            <w:szCs w:val="24"/>
          </w:rPr>
          <w:delText xml:space="preserve">type and </w:delText>
        </w:r>
        <w:r w:rsidRPr="00B67C96" w:rsidDel="00E25B0F">
          <w:rPr>
            <w:rFonts w:ascii="Arial" w:hAnsi="Arial" w:cs="Arial"/>
            <w:sz w:val="24"/>
            <w:szCs w:val="24"/>
            <w:lang w:val="en-GB"/>
          </w:rPr>
          <w:delText xml:space="preserve">designation according to EN 50458. The </w:delText>
        </w:r>
        <w:r w:rsidDel="00E25B0F">
          <w:rPr>
            <w:rFonts w:ascii="Arial" w:hAnsi="Arial" w:cs="Arial"/>
            <w:sz w:val="24"/>
            <w:szCs w:val="24"/>
            <w:lang w:val="en-GB"/>
          </w:rPr>
          <w:delText>reactor</w:delText>
        </w:r>
        <w:r w:rsidRPr="00B67C96" w:rsidDel="00E25B0F">
          <w:rPr>
            <w:rFonts w:ascii="Arial" w:hAnsi="Arial" w:cs="Arial"/>
            <w:sz w:val="24"/>
            <w:szCs w:val="24"/>
            <w:lang w:val="en-GB"/>
          </w:rPr>
          <w:delText xml:space="preserve"> manufacturer shall respect the connection details, the maximum bushing dimensions and the minimum clearance distance in oil, following EN 50458.</w:delText>
        </w:r>
      </w:del>
    </w:p>
    <w:p w:rsidR="00B67C96" w:rsidRPr="00F8201D" w:rsidDel="00E25B0F" w:rsidRDefault="00B67C96" w:rsidP="00B67C96">
      <w:pPr>
        <w:tabs>
          <w:tab w:val="left" w:pos="709"/>
          <w:tab w:val="left" w:pos="1418"/>
          <w:tab w:val="left" w:pos="1701"/>
          <w:tab w:val="left" w:pos="1985"/>
        </w:tabs>
        <w:overflowPunct/>
        <w:adjustRightInd/>
        <w:ind w:left="1695" w:hanging="1695"/>
        <w:jc w:val="both"/>
        <w:textAlignment w:val="auto"/>
        <w:rPr>
          <w:del w:id="378" w:author="Καρμίρης Αγγελος" w:date="2020-01-03T10:38:00Z"/>
          <w:rFonts w:ascii="Arial" w:hAnsi="Arial" w:cs="Arial"/>
          <w:sz w:val="24"/>
          <w:szCs w:val="24"/>
          <w:lang w:val="en-GB"/>
        </w:rPr>
      </w:pPr>
    </w:p>
    <w:p w:rsidR="00F8201D" w:rsidRPr="00F8201D" w:rsidDel="00E25B0F" w:rsidRDefault="00F8201D" w:rsidP="00F8201D">
      <w:pPr>
        <w:tabs>
          <w:tab w:val="left" w:pos="709"/>
          <w:tab w:val="left" w:pos="1418"/>
          <w:tab w:val="left" w:pos="1701"/>
          <w:tab w:val="left" w:pos="1985"/>
        </w:tabs>
        <w:overflowPunct/>
        <w:adjustRightInd/>
        <w:ind w:left="1695" w:hanging="1695"/>
        <w:jc w:val="both"/>
        <w:textAlignment w:val="auto"/>
        <w:rPr>
          <w:del w:id="379" w:author="Καρμίρης Αγγελος" w:date="2020-01-03T10:38:00Z"/>
          <w:rFonts w:ascii="Arial" w:hAnsi="Arial" w:cs="Arial"/>
          <w:sz w:val="24"/>
          <w:szCs w:val="24"/>
          <w:lang w:val="en-GB"/>
        </w:rPr>
      </w:pPr>
      <w:del w:id="380" w:author="Καρμίρης Αγγελος" w:date="2020-01-03T10:38:00Z">
        <w:r w:rsidRPr="00F8201D" w:rsidDel="00E25B0F">
          <w:rPr>
            <w:rFonts w:ascii="Arial" w:hAnsi="Arial" w:cs="Arial"/>
            <w:sz w:val="24"/>
            <w:szCs w:val="24"/>
            <w:lang w:val="en-GB"/>
          </w:rPr>
          <w:tab/>
        </w:r>
        <w:r w:rsidRPr="00F8201D" w:rsidDel="00E25B0F">
          <w:rPr>
            <w:rFonts w:ascii="Arial" w:hAnsi="Arial" w:cs="Arial"/>
            <w:sz w:val="24"/>
            <w:szCs w:val="24"/>
            <w:lang w:val="en-GB"/>
          </w:rPr>
          <w:tab/>
        </w:r>
        <w:r w:rsidR="00AA6B4F" w:rsidDel="00E25B0F">
          <w:rPr>
            <w:rFonts w:ascii="Arial" w:hAnsi="Arial" w:cs="Arial"/>
            <w:sz w:val="24"/>
            <w:szCs w:val="24"/>
          </w:rPr>
          <w:delText>f</w:delText>
        </w:r>
        <w:r w:rsidRPr="00F8201D" w:rsidDel="00E25B0F">
          <w:rPr>
            <w:rFonts w:ascii="Arial" w:hAnsi="Arial" w:cs="Arial"/>
            <w:sz w:val="24"/>
            <w:szCs w:val="24"/>
            <w:lang w:val="en-GB"/>
          </w:rPr>
          <w:delText>.</w:delText>
        </w:r>
        <w:r w:rsidRPr="00F8201D" w:rsidDel="00E25B0F">
          <w:rPr>
            <w:rFonts w:ascii="Arial" w:hAnsi="Arial" w:cs="Arial"/>
            <w:sz w:val="24"/>
            <w:szCs w:val="24"/>
            <w:lang w:val="en-GB"/>
          </w:rPr>
          <w:tab/>
          <w:delText xml:space="preserve">If the </w:delText>
        </w:r>
        <w:r w:rsidR="00D51316" w:rsidDel="00E25B0F">
          <w:rPr>
            <w:rFonts w:ascii="Arial" w:hAnsi="Arial" w:cs="Arial"/>
            <w:sz w:val="24"/>
            <w:szCs w:val="24"/>
            <w:lang w:val="en-GB"/>
          </w:rPr>
          <w:delText xml:space="preserve">line </w:delText>
        </w:r>
        <w:r w:rsidRPr="00F8201D" w:rsidDel="00E25B0F">
          <w:rPr>
            <w:rFonts w:ascii="Arial" w:hAnsi="Arial" w:cs="Arial"/>
            <w:sz w:val="24"/>
            <w:szCs w:val="24"/>
            <w:lang w:val="en-GB"/>
          </w:rPr>
          <w:delText xml:space="preserve">bushings are of a drawn lead or drawn rod type, the cross-section of the lead or rod will be selected according to the </w:delText>
        </w:r>
        <w:r w:rsidRPr="00F8201D" w:rsidDel="00E25B0F">
          <w:rPr>
            <w:rFonts w:ascii="Arial" w:hAnsi="Arial" w:cs="Arial"/>
            <w:sz w:val="24"/>
            <w:szCs w:val="24"/>
          </w:rPr>
          <w:delText>instructions</w:delText>
        </w:r>
        <w:r w:rsidRPr="00F8201D" w:rsidDel="00E25B0F">
          <w:rPr>
            <w:rFonts w:ascii="Arial" w:hAnsi="Arial" w:cs="Arial"/>
            <w:sz w:val="24"/>
            <w:szCs w:val="24"/>
            <w:lang w:val="en-GB"/>
          </w:rPr>
          <w:delText xml:space="preserve"> of the bushing manufacturer, in order the </w:delText>
        </w:r>
        <w:r w:rsidRPr="00F8201D" w:rsidDel="00E25B0F">
          <w:rPr>
            <w:rFonts w:ascii="Arial" w:hAnsi="Arial" w:cs="Arial"/>
            <w:sz w:val="24"/>
            <w:szCs w:val="24"/>
          </w:rPr>
          <w:delText xml:space="preserve">complete </w:delText>
        </w:r>
        <w:r w:rsidRPr="00F8201D" w:rsidDel="00E25B0F">
          <w:rPr>
            <w:rFonts w:ascii="Arial" w:hAnsi="Arial" w:cs="Arial"/>
            <w:sz w:val="24"/>
            <w:szCs w:val="24"/>
            <w:lang w:val="en-GB"/>
          </w:rPr>
          <w:delText xml:space="preserve">bushings to have a continuous current rating of at least 125% of the rated </w:delText>
        </w:r>
        <w:r w:rsidR="00D51316" w:rsidDel="00E25B0F">
          <w:rPr>
            <w:rFonts w:ascii="Arial" w:hAnsi="Arial" w:cs="Arial"/>
            <w:sz w:val="24"/>
            <w:szCs w:val="24"/>
            <w:lang w:val="en-GB"/>
          </w:rPr>
          <w:delText>reactor current</w:delText>
        </w:r>
        <w:r w:rsidRPr="00F8201D" w:rsidDel="00E25B0F">
          <w:rPr>
            <w:rFonts w:ascii="Arial" w:hAnsi="Arial" w:cs="Arial"/>
            <w:sz w:val="24"/>
            <w:szCs w:val="24"/>
            <w:lang w:val="en-GB"/>
          </w:rPr>
          <w:delText>.</w:delText>
        </w:r>
      </w:del>
    </w:p>
    <w:p w:rsidR="00F8201D" w:rsidRPr="00F8201D" w:rsidDel="00E25B0F" w:rsidRDefault="00F8201D" w:rsidP="00F8201D">
      <w:pPr>
        <w:tabs>
          <w:tab w:val="left" w:pos="709"/>
          <w:tab w:val="left" w:pos="1418"/>
          <w:tab w:val="left" w:pos="1701"/>
          <w:tab w:val="left" w:pos="1985"/>
        </w:tabs>
        <w:overflowPunct/>
        <w:adjustRightInd/>
        <w:ind w:left="1695" w:hanging="1695"/>
        <w:jc w:val="both"/>
        <w:textAlignment w:val="auto"/>
        <w:rPr>
          <w:del w:id="381" w:author="Καρμίρης Αγγελος" w:date="2020-01-03T10:38:00Z"/>
          <w:rFonts w:ascii="Arial" w:hAnsi="Arial" w:cs="Arial"/>
          <w:sz w:val="24"/>
          <w:szCs w:val="24"/>
          <w:lang w:val="en-GB"/>
        </w:rPr>
      </w:pPr>
    </w:p>
    <w:p w:rsidR="00F8201D" w:rsidRPr="00F8201D" w:rsidDel="00E25B0F" w:rsidRDefault="00F8201D" w:rsidP="00F8201D">
      <w:pPr>
        <w:tabs>
          <w:tab w:val="left" w:pos="709"/>
          <w:tab w:val="left" w:pos="1418"/>
          <w:tab w:val="left" w:pos="1701"/>
          <w:tab w:val="left" w:pos="1985"/>
        </w:tabs>
        <w:overflowPunct/>
        <w:adjustRightInd/>
        <w:ind w:left="1695" w:hanging="1695"/>
        <w:jc w:val="both"/>
        <w:textAlignment w:val="auto"/>
        <w:rPr>
          <w:del w:id="382" w:author="Καρμίρης Αγγελος" w:date="2020-01-03T10:38:00Z"/>
          <w:rFonts w:ascii="Arial" w:hAnsi="Arial" w:cs="Arial"/>
          <w:sz w:val="24"/>
          <w:szCs w:val="24"/>
          <w:lang w:val="en-GB"/>
        </w:rPr>
      </w:pPr>
      <w:del w:id="383" w:author="Καρμίρης Αγγελος" w:date="2020-01-03T10:38:00Z">
        <w:r w:rsidRPr="00F8201D" w:rsidDel="00E25B0F">
          <w:rPr>
            <w:rFonts w:ascii="Arial" w:hAnsi="Arial" w:cs="Arial"/>
            <w:sz w:val="24"/>
            <w:szCs w:val="24"/>
            <w:lang w:val="en-GB"/>
          </w:rPr>
          <w:tab/>
        </w:r>
        <w:r w:rsidRPr="00F8201D" w:rsidDel="00E25B0F">
          <w:rPr>
            <w:rFonts w:ascii="Arial" w:hAnsi="Arial" w:cs="Arial"/>
            <w:sz w:val="24"/>
            <w:szCs w:val="24"/>
            <w:lang w:val="en-GB"/>
          </w:rPr>
          <w:tab/>
        </w:r>
        <w:r w:rsidR="00AA6B4F" w:rsidDel="00E25B0F">
          <w:rPr>
            <w:rFonts w:ascii="Arial" w:hAnsi="Arial" w:cs="Arial"/>
            <w:sz w:val="24"/>
            <w:szCs w:val="24"/>
            <w:lang w:val="en-GB"/>
          </w:rPr>
          <w:delText>g</w:delText>
        </w:r>
        <w:r w:rsidR="001B62E2" w:rsidDel="00E25B0F">
          <w:rPr>
            <w:rFonts w:ascii="Arial" w:hAnsi="Arial" w:cs="Arial"/>
            <w:sz w:val="24"/>
            <w:szCs w:val="24"/>
            <w:lang w:val="en-GB"/>
          </w:rPr>
          <w:delText xml:space="preserve">. </w:delText>
        </w:r>
        <w:r w:rsidRPr="00F8201D" w:rsidDel="00E25B0F">
          <w:rPr>
            <w:rFonts w:ascii="Arial" w:hAnsi="Arial" w:cs="Arial"/>
            <w:sz w:val="24"/>
            <w:szCs w:val="24"/>
            <w:lang w:val="en-GB"/>
          </w:rPr>
          <w:delText xml:space="preserve">If after taking into consideration the above stated operating characteristics, the above indicated bushings rating current is less than what it should, then </w:delText>
        </w:r>
        <w:r w:rsidR="001B62E2" w:rsidDel="00E25B0F">
          <w:rPr>
            <w:rFonts w:ascii="Arial" w:hAnsi="Arial" w:cs="Arial"/>
            <w:sz w:val="24"/>
            <w:szCs w:val="24"/>
            <w:lang w:val="en-GB"/>
          </w:rPr>
          <w:delText>bidders</w:delText>
        </w:r>
        <w:r w:rsidRPr="00F8201D" w:rsidDel="00E25B0F">
          <w:rPr>
            <w:rFonts w:ascii="Arial" w:hAnsi="Arial" w:cs="Arial"/>
            <w:sz w:val="24"/>
            <w:szCs w:val="24"/>
            <w:lang w:val="en-GB"/>
          </w:rPr>
          <w:delText xml:space="preserve"> must offer bushings with suitable rating.</w:delText>
        </w:r>
      </w:del>
    </w:p>
    <w:p w:rsidR="00F8201D" w:rsidRPr="00F8201D" w:rsidDel="00E25B0F" w:rsidRDefault="00F8201D" w:rsidP="00F8201D">
      <w:pPr>
        <w:tabs>
          <w:tab w:val="left" w:pos="709"/>
          <w:tab w:val="left" w:pos="1418"/>
          <w:tab w:val="left" w:pos="1701"/>
          <w:tab w:val="left" w:pos="1985"/>
        </w:tabs>
        <w:overflowPunct/>
        <w:adjustRightInd/>
        <w:ind w:left="1695" w:hanging="1695"/>
        <w:jc w:val="both"/>
        <w:textAlignment w:val="auto"/>
        <w:rPr>
          <w:del w:id="384" w:author="Καρμίρης Αγγελος" w:date="2020-01-03T10:38:00Z"/>
          <w:rFonts w:ascii="Arial" w:hAnsi="Arial" w:cs="Arial"/>
          <w:sz w:val="24"/>
          <w:szCs w:val="24"/>
          <w:lang w:val="en-GB"/>
        </w:rPr>
      </w:pPr>
      <w:del w:id="385" w:author="Καρμίρης Αγγελος" w:date="2020-01-03T10:38:00Z">
        <w:r w:rsidRPr="00F8201D" w:rsidDel="00E25B0F">
          <w:rPr>
            <w:rFonts w:ascii="Arial" w:hAnsi="Arial" w:cs="Arial"/>
            <w:sz w:val="24"/>
            <w:szCs w:val="24"/>
            <w:lang w:val="en-GB"/>
          </w:rPr>
          <w:delText xml:space="preserve">  </w:delText>
        </w:r>
      </w:del>
    </w:p>
    <w:p w:rsidR="00F8201D" w:rsidRPr="00F8201D" w:rsidDel="00E25B0F" w:rsidRDefault="001714B3" w:rsidP="00F8201D">
      <w:pPr>
        <w:overflowPunct/>
        <w:adjustRightInd/>
        <w:ind w:left="720"/>
        <w:jc w:val="both"/>
        <w:textAlignment w:val="auto"/>
        <w:rPr>
          <w:del w:id="386" w:author="Καρμίρης Αγγελος" w:date="2020-01-03T10:38:00Z"/>
          <w:rFonts w:ascii="Arial" w:hAnsi="Arial" w:cs="Arial"/>
          <w:b/>
          <w:bCs/>
          <w:sz w:val="24"/>
          <w:szCs w:val="24"/>
          <w:u w:val="single"/>
        </w:rPr>
      </w:pPr>
      <w:del w:id="387" w:author="Καρμίρης Αγγελος" w:date="2020-01-03T10:38:00Z">
        <w:r w:rsidDel="00E25B0F">
          <w:rPr>
            <w:rFonts w:ascii="Arial" w:hAnsi="Arial" w:cs="Arial"/>
            <w:b/>
            <w:bCs/>
            <w:sz w:val="24"/>
            <w:szCs w:val="24"/>
          </w:rPr>
          <w:delText>1</w:delText>
        </w:r>
        <w:r w:rsidR="00F8201D" w:rsidRPr="00F8201D" w:rsidDel="00E25B0F">
          <w:rPr>
            <w:rFonts w:ascii="Arial" w:hAnsi="Arial" w:cs="Arial"/>
            <w:b/>
            <w:bCs/>
            <w:sz w:val="24"/>
            <w:szCs w:val="24"/>
          </w:rPr>
          <w:delText>.2</w:delText>
        </w:r>
        <w:r w:rsidR="00F8201D" w:rsidRPr="00F8201D" w:rsidDel="00E25B0F">
          <w:rPr>
            <w:rFonts w:ascii="Arial" w:hAnsi="Arial" w:cs="Arial"/>
            <w:b/>
            <w:bCs/>
            <w:sz w:val="24"/>
            <w:szCs w:val="24"/>
          </w:rPr>
          <w:tab/>
        </w:r>
        <w:r w:rsidR="00F8201D" w:rsidRPr="00F8201D" w:rsidDel="00E25B0F">
          <w:rPr>
            <w:rFonts w:ascii="Arial" w:hAnsi="Arial" w:cs="Arial"/>
            <w:b/>
            <w:bCs/>
            <w:sz w:val="24"/>
            <w:szCs w:val="24"/>
            <w:u w:val="single"/>
          </w:rPr>
          <w:delText>Accessories</w:delText>
        </w:r>
        <w:r w:rsidR="00F8201D" w:rsidRPr="00F8201D" w:rsidDel="00E25B0F">
          <w:rPr>
            <w:rFonts w:ascii="Arial" w:hAnsi="Arial" w:cs="Arial"/>
            <w:b/>
            <w:bCs/>
            <w:sz w:val="24"/>
            <w:szCs w:val="24"/>
            <w:u w:val="single"/>
            <w:lang w:val="en-GB"/>
          </w:rPr>
          <w:delText>:</w:delText>
        </w:r>
      </w:del>
    </w:p>
    <w:p w:rsidR="00F8201D" w:rsidRPr="00F8201D" w:rsidDel="00E25B0F" w:rsidRDefault="00F8201D" w:rsidP="00F8201D">
      <w:pPr>
        <w:overflowPunct/>
        <w:adjustRightInd/>
        <w:jc w:val="both"/>
        <w:textAlignment w:val="auto"/>
        <w:rPr>
          <w:del w:id="388" w:author="Καρμίρης Αγγελος" w:date="2020-01-03T10:38:00Z"/>
          <w:rFonts w:ascii="Arial" w:hAnsi="Arial" w:cs="Arial"/>
          <w:b/>
          <w:bCs/>
          <w:sz w:val="24"/>
          <w:szCs w:val="24"/>
          <w:u w:val="single"/>
        </w:rPr>
      </w:pPr>
    </w:p>
    <w:p w:rsidR="00F8201D" w:rsidRPr="00F8201D" w:rsidDel="00E25B0F" w:rsidRDefault="006C403F" w:rsidP="00F8201D">
      <w:pPr>
        <w:overflowPunct/>
        <w:adjustRightInd/>
        <w:ind w:left="698" w:firstLine="720"/>
        <w:jc w:val="both"/>
        <w:textAlignment w:val="auto"/>
        <w:rPr>
          <w:del w:id="389" w:author="Καρμίρης Αγγελος" w:date="2020-01-03T10:38:00Z"/>
          <w:rFonts w:ascii="Arial" w:hAnsi="Arial" w:cs="Arial"/>
          <w:bCs/>
          <w:sz w:val="24"/>
          <w:szCs w:val="24"/>
        </w:rPr>
      </w:pPr>
      <w:del w:id="390" w:author="Καρμίρης Αγγελος" w:date="2020-01-03T10:38:00Z">
        <w:r w:rsidDel="00E25B0F">
          <w:rPr>
            <w:rFonts w:ascii="Arial" w:hAnsi="Arial" w:cs="Arial"/>
            <w:bCs/>
            <w:sz w:val="24"/>
            <w:szCs w:val="24"/>
          </w:rPr>
          <w:delText>Line b</w:delText>
        </w:r>
        <w:r w:rsidR="00F8201D" w:rsidRPr="00F8201D" w:rsidDel="00E25B0F">
          <w:rPr>
            <w:rFonts w:ascii="Arial" w:hAnsi="Arial" w:cs="Arial"/>
            <w:bCs/>
            <w:sz w:val="24"/>
            <w:szCs w:val="24"/>
          </w:rPr>
          <w:delText>ushings will be equipped with the accessories below:</w:delText>
        </w:r>
      </w:del>
    </w:p>
    <w:p w:rsidR="00F8201D" w:rsidRPr="00F8201D" w:rsidDel="00E25B0F" w:rsidRDefault="00F8201D" w:rsidP="00F8201D">
      <w:pPr>
        <w:numPr>
          <w:ilvl w:val="1"/>
          <w:numId w:val="9"/>
        </w:numPr>
        <w:tabs>
          <w:tab w:val="left" w:pos="1418"/>
          <w:tab w:val="left" w:pos="1701"/>
        </w:tabs>
        <w:overflowPunct/>
        <w:adjustRightInd/>
        <w:ind w:hanging="2722"/>
        <w:jc w:val="both"/>
        <w:textAlignment w:val="auto"/>
        <w:rPr>
          <w:del w:id="391" w:author="Καρμίρης Αγγελος" w:date="2020-01-03T10:38:00Z"/>
          <w:rFonts w:ascii="Arial" w:hAnsi="Arial" w:cs="Arial"/>
          <w:bCs/>
          <w:sz w:val="24"/>
          <w:szCs w:val="24"/>
        </w:rPr>
      </w:pPr>
      <w:del w:id="392" w:author="Καρμίρης Αγγελος" w:date="2020-01-03T10:38:00Z">
        <w:r w:rsidRPr="00F8201D" w:rsidDel="00E25B0F">
          <w:rPr>
            <w:rFonts w:ascii="Arial" w:hAnsi="Arial" w:cs="Arial"/>
            <w:bCs/>
            <w:sz w:val="24"/>
            <w:szCs w:val="24"/>
          </w:rPr>
          <w:delText>Oil level indicator.</w:delText>
        </w:r>
      </w:del>
    </w:p>
    <w:p w:rsidR="00F8201D" w:rsidRPr="00F8201D" w:rsidDel="00E25B0F" w:rsidRDefault="007C129C" w:rsidP="00F8201D">
      <w:pPr>
        <w:numPr>
          <w:ilvl w:val="1"/>
          <w:numId w:val="9"/>
        </w:numPr>
        <w:tabs>
          <w:tab w:val="left" w:pos="1701"/>
        </w:tabs>
        <w:overflowPunct/>
        <w:adjustRightInd/>
        <w:ind w:left="1701" w:hanging="283"/>
        <w:jc w:val="both"/>
        <w:textAlignment w:val="auto"/>
        <w:rPr>
          <w:del w:id="393" w:author="Καρμίρης Αγγελος" w:date="2020-01-03T10:38:00Z"/>
          <w:rFonts w:ascii="Arial" w:hAnsi="Arial" w:cs="Arial"/>
          <w:bCs/>
          <w:sz w:val="24"/>
          <w:szCs w:val="24"/>
        </w:rPr>
      </w:pPr>
      <w:del w:id="394" w:author="Καρμίρης Αγγελος" w:date="2020-01-03T10:38:00Z">
        <w:r w:rsidDel="00E25B0F">
          <w:rPr>
            <w:rFonts w:ascii="Arial" w:hAnsi="Arial" w:cs="Arial"/>
            <w:bCs/>
            <w:sz w:val="24"/>
            <w:szCs w:val="24"/>
          </w:rPr>
          <w:delText xml:space="preserve">Test socket </w:delText>
        </w:r>
        <w:r w:rsidR="00F8201D" w:rsidRPr="00F8201D" w:rsidDel="00E25B0F">
          <w:rPr>
            <w:rFonts w:ascii="Arial" w:hAnsi="Arial" w:cs="Arial"/>
            <w:bCs/>
            <w:sz w:val="24"/>
            <w:szCs w:val="24"/>
          </w:rPr>
          <w:delText>(tan</w:delText>
        </w:r>
        <w:r w:rsidR="00F8201D" w:rsidRPr="00F8201D" w:rsidDel="00E25B0F">
          <w:rPr>
            <w:rFonts w:ascii="Arial" w:hAnsi="Arial" w:cs="Arial"/>
            <w:bCs/>
            <w:sz w:val="24"/>
            <w:szCs w:val="24"/>
            <w:lang w:val="el-GR"/>
          </w:rPr>
          <w:delText>δ</w:delText>
        </w:r>
        <w:r w:rsidR="00F8201D" w:rsidRPr="00F8201D" w:rsidDel="00E25B0F">
          <w:rPr>
            <w:rFonts w:ascii="Arial" w:hAnsi="Arial" w:cs="Arial"/>
            <w:bCs/>
            <w:sz w:val="24"/>
            <w:szCs w:val="24"/>
          </w:rPr>
          <w:delText xml:space="preserve"> tap) suitable for measurement of the dielectric dissipation factor, capacitance and partial discharge value of the bushing. The test tap will be electrically isolated from the mounting flange and will be always earthed directly when it is not used. </w:delText>
        </w:r>
      </w:del>
    </w:p>
    <w:p w:rsidR="00F8201D" w:rsidRPr="00F8201D" w:rsidDel="00E25B0F" w:rsidRDefault="00F8201D" w:rsidP="00F8201D">
      <w:pPr>
        <w:numPr>
          <w:ilvl w:val="1"/>
          <w:numId w:val="9"/>
        </w:numPr>
        <w:tabs>
          <w:tab w:val="left" w:pos="1418"/>
          <w:tab w:val="left" w:pos="1701"/>
          <w:tab w:val="num" w:pos="2127"/>
        </w:tabs>
        <w:overflowPunct/>
        <w:adjustRightInd/>
        <w:ind w:hanging="2722"/>
        <w:jc w:val="both"/>
        <w:textAlignment w:val="auto"/>
        <w:rPr>
          <w:del w:id="395" w:author="Καρμίρης Αγγελος" w:date="2020-01-03T10:38:00Z"/>
          <w:rFonts w:ascii="Arial" w:hAnsi="Arial" w:cs="Arial"/>
          <w:bCs/>
          <w:sz w:val="24"/>
          <w:szCs w:val="24"/>
        </w:rPr>
      </w:pPr>
      <w:del w:id="396" w:author="Καρμίρης Αγγελος" w:date="2020-01-03T10:38:00Z">
        <w:r w:rsidRPr="00F8201D" w:rsidDel="00E25B0F">
          <w:rPr>
            <w:rFonts w:ascii="Arial" w:hAnsi="Arial" w:cs="Arial"/>
            <w:bCs/>
            <w:sz w:val="24"/>
            <w:szCs w:val="24"/>
          </w:rPr>
          <w:delText>Air release plug.</w:delText>
        </w:r>
      </w:del>
    </w:p>
    <w:p w:rsidR="00F8201D" w:rsidRPr="00F8201D" w:rsidDel="00E25B0F" w:rsidRDefault="00F8201D" w:rsidP="00F8201D">
      <w:pPr>
        <w:numPr>
          <w:ilvl w:val="1"/>
          <w:numId w:val="9"/>
        </w:numPr>
        <w:tabs>
          <w:tab w:val="left" w:pos="1418"/>
          <w:tab w:val="left" w:pos="1701"/>
        </w:tabs>
        <w:overflowPunct/>
        <w:adjustRightInd/>
        <w:ind w:hanging="2722"/>
        <w:jc w:val="both"/>
        <w:textAlignment w:val="auto"/>
        <w:rPr>
          <w:del w:id="397" w:author="Καρμίρης Αγγελος" w:date="2020-01-03T10:38:00Z"/>
          <w:rFonts w:ascii="Arial" w:hAnsi="Arial" w:cs="Arial"/>
          <w:bCs/>
          <w:sz w:val="24"/>
          <w:szCs w:val="24"/>
        </w:rPr>
      </w:pPr>
      <w:del w:id="398" w:author="Καρμίρης Αγγελος" w:date="2020-01-03T10:38:00Z">
        <w:r w:rsidRPr="00F8201D" w:rsidDel="00E25B0F">
          <w:rPr>
            <w:rFonts w:ascii="Arial" w:hAnsi="Arial" w:cs="Arial"/>
            <w:bCs/>
            <w:sz w:val="24"/>
            <w:szCs w:val="24"/>
          </w:rPr>
          <w:delText>Oil expansion compensator.</w:delText>
        </w:r>
      </w:del>
    </w:p>
    <w:p w:rsidR="00F8201D" w:rsidRPr="00F8201D" w:rsidDel="00E25B0F" w:rsidRDefault="00F8201D" w:rsidP="00F8201D">
      <w:pPr>
        <w:numPr>
          <w:ilvl w:val="1"/>
          <w:numId w:val="9"/>
        </w:numPr>
        <w:tabs>
          <w:tab w:val="left" w:pos="1418"/>
          <w:tab w:val="left" w:pos="1701"/>
        </w:tabs>
        <w:overflowPunct/>
        <w:adjustRightInd/>
        <w:ind w:hanging="2722"/>
        <w:jc w:val="both"/>
        <w:textAlignment w:val="auto"/>
        <w:rPr>
          <w:del w:id="399" w:author="Καρμίρης Αγγελος" w:date="2020-01-03T10:38:00Z"/>
          <w:rFonts w:ascii="Arial" w:hAnsi="Arial" w:cs="Arial"/>
          <w:bCs/>
          <w:sz w:val="24"/>
          <w:szCs w:val="24"/>
        </w:rPr>
      </w:pPr>
      <w:del w:id="400" w:author="Καρμίρης Αγγελος" w:date="2020-01-03T10:38:00Z">
        <w:r w:rsidRPr="00F8201D" w:rsidDel="00E25B0F">
          <w:rPr>
            <w:rFonts w:ascii="Arial" w:hAnsi="Arial" w:cs="Arial"/>
            <w:bCs/>
            <w:sz w:val="24"/>
            <w:szCs w:val="24"/>
          </w:rPr>
          <w:delText xml:space="preserve">Oil sampling and oil filling plugs. </w:delText>
        </w:r>
      </w:del>
    </w:p>
    <w:p w:rsidR="00F8201D" w:rsidRPr="006C403F" w:rsidDel="00E25B0F" w:rsidRDefault="00F8201D" w:rsidP="00F8201D">
      <w:pPr>
        <w:numPr>
          <w:ilvl w:val="1"/>
          <w:numId w:val="9"/>
        </w:numPr>
        <w:tabs>
          <w:tab w:val="left" w:pos="1701"/>
        </w:tabs>
        <w:overflowPunct/>
        <w:adjustRightInd/>
        <w:ind w:left="1701" w:hanging="283"/>
        <w:jc w:val="both"/>
        <w:textAlignment w:val="auto"/>
        <w:rPr>
          <w:del w:id="401" w:author="Καρμίρης Αγγελος" w:date="2020-01-03T10:38:00Z"/>
          <w:rFonts w:ascii="Arial" w:hAnsi="Arial" w:cs="Arial"/>
          <w:bCs/>
          <w:sz w:val="24"/>
          <w:szCs w:val="24"/>
        </w:rPr>
      </w:pPr>
      <w:del w:id="402" w:author="Καρμίρης Αγγελος" w:date="2020-01-03T10:38:00Z">
        <w:r w:rsidRPr="006C403F" w:rsidDel="00E25B0F">
          <w:rPr>
            <w:rFonts w:ascii="Arial" w:hAnsi="Arial" w:cs="Arial"/>
            <w:bCs/>
            <w:sz w:val="24"/>
            <w:szCs w:val="24"/>
          </w:rPr>
          <w:delText xml:space="preserve">Lifting lugs if required by the manufacturer and there are no other means of </w:delText>
        </w:r>
        <w:r w:rsidR="00720607" w:rsidDel="00E25B0F">
          <w:rPr>
            <w:rFonts w:ascii="Arial" w:hAnsi="Arial" w:cs="Arial"/>
            <w:bCs/>
            <w:sz w:val="24"/>
            <w:szCs w:val="24"/>
          </w:rPr>
          <w:delText>l</w:delText>
        </w:r>
        <w:r w:rsidRPr="006C403F" w:rsidDel="00E25B0F">
          <w:rPr>
            <w:rFonts w:ascii="Arial" w:hAnsi="Arial" w:cs="Arial"/>
            <w:bCs/>
            <w:sz w:val="24"/>
            <w:szCs w:val="24"/>
          </w:rPr>
          <w:delText>ifting the bushings.</w:delText>
        </w:r>
      </w:del>
    </w:p>
    <w:p w:rsidR="006C403F" w:rsidRPr="00F8201D" w:rsidDel="00E25B0F" w:rsidRDefault="00720607" w:rsidP="006C403F">
      <w:pPr>
        <w:numPr>
          <w:ilvl w:val="1"/>
          <w:numId w:val="9"/>
        </w:numPr>
        <w:tabs>
          <w:tab w:val="left" w:pos="1701"/>
        </w:tabs>
        <w:overflowPunct/>
        <w:adjustRightInd/>
        <w:ind w:left="1701" w:hanging="283"/>
        <w:jc w:val="both"/>
        <w:textAlignment w:val="auto"/>
        <w:rPr>
          <w:del w:id="403" w:author="Καρμίρης Αγγελος" w:date="2020-01-03T10:38:00Z"/>
          <w:rFonts w:ascii="Arial" w:hAnsi="Arial" w:cs="Arial"/>
          <w:bCs/>
          <w:sz w:val="24"/>
          <w:szCs w:val="24"/>
        </w:rPr>
      </w:pPr>
      <w:del w:id="404" w:author="Καρμίρης Αγγελος" w:date="2020-01-03T10:38:00Z">
        <w:r w:rsidRPr="002A6011" w:rsidDel="00E25B0F">
          <w:rPr>
            <w:rFonts w:ascii="Arial" w:hAnsi="Arial"/>
            <w:sz w:val="24"/>
          </w:rPr>
          <w:delText>Line-end bushings shall be equipped with spill gaps adjustable from 25” to 40” and having a 26” factory setting.</w:delText>
        </w:r>
      </w:del>
    </w:p>
    <w:p w:rsidR="005D2C88" w:rsidRPr="00F8201D" w:rsidDel="00E25B0F" w:rsidRDefault="005D2C88" w:rsidP="00F8201D">
      <w:pPr>
        <w:tabs>
          <w:tab w:val="left" w:pos="1418"/>
          <w:tab w:val="left" w:pos="1701"/>
        </w:tabs>
        <w:overflowPunct/>
        <w:adjustRightInd/>
        <w:jc w:val="both"/>
        <w:textAlignment w:val="auto"/>
        <w:rPr>
          <w:del w:id="405" w:author="Καρμίρης Αγγελος" w:date="2020-01-03T10:38:00Z"/>
          <w:rFonts w:ascii="Arial" w:hAnsi="Arial" w:cs="Arial"/>
          <w:bCs/>
          <w:sz w:val="24"/>
          <w:szCs w:val="24"/>
        </w:rPr>
      </w:pPr>
    </w:p>
    <w:p w:rsidR="00F8201D" w:rsidRPr="00F8201D" w:rsidDel="00E25B0F" w:rsidRDefault="001714B3" w:rsidP="00F8201D">
      <w:pPr>
        <w:overflowPunct/>
        <w:adjustRightInd/>
        <w:ind w:firstLine="720"/>
        <w:jc w:val="both"/>
        <w:textAlignment w:val="auto"/>
        <w:rPr>
          <w:del w:id="406" w:author="Καρμίρης Αγγελος" w:date="2020-01-03T10:38:00Z"/>
          <w:rFonts w:ascii="Arial" w:hAnsi="Arial" w:cs="Arial"/>
          <w:b/>
          <w:bCs/>
          <w:sz w:val="24"/>
          <w:szCs w:val="24"/>
        </w:rPr>
      </w:pPr>
      <w:del w:id="407" w:author="Καρμίρης Αγγελος" w:date="2020-01-03T10:38:00Z">
        <w:r w:rsidDel="00E25B0F">
          <w:rPr>
            <w:b/>
            <w:bCs/>
            <w:sz w:val="24"/>
            <w:szCs w:val="24"/>
          </w:rPr>
          <w:delText>1</w:delText>
        </w:r>
        <w:r w:rsidR="00F8201D" w:rsidRPr="00F8201D" w:rsidDel="00E25B0F">
          <w:rPr>
            <w:b/>
            <w:bCs/>
            <w:sz w:val="24"/>
            <w:szCs w:val="24"/>
          </w:rPr>
          <w:delText>.</w:delText>
        </w:r>
        <w:r w:rsidDel="00E25B0F">
          <w:rPr>
            <w:b/>
            <w:bCs/>
            <w:sz w:val="24"/>
            <w:szCs w:val="24"/>
          </w:rPr>
          <w:delText>3</w:delText>
        </w:r>
        <w:r w:rsidR="00F8201D" w:rsidRPr="00F8201D" w:rsidDel="00E25B0F">
          <w:rPr>
            <w:rFonts w:ascii="Arial" w:hAnsi="Arial" w:cs="Arial"/>
            <w:b/>
            <w:bCs/>
            <w:sz w:val="24"/>
            <w:szCs w:val="24"/>
          </w:rPr>
          <w:tab/>
        </w:r>
        <w:r w:rsidR="00F8201D" w:rsidRPr="00F8201D" w:rsidDel="00E25B0F">
          <w:rPr>
            <w:rFonts w:ascii="Arial" w:hAnsi="Arial" w:cs="Arial"/>
            <w:b/>
            <w:bCs/>
            <w:sz w:val="24"/>
            <w:szCs w:val="24"/>
            <w:u w:val="single"/>
          </w:rPr>
          <w:delText>Rating plates – markings</w:delText>
        </w:r>
        <w:r w:rsidR="00F8201D" w:rsidRPr="00F8201D" w:rsidDel="00E25B0F">
          <w:rPr>
            <w:rFonts w:ascii="Arial" w:hAnsi="Arial" w:cs="Arial"/>
            <w:b/>
            <w:bCs/>
            <w:sz w:val="24"/>
            <w:szCs w:val="24"/>
          </w:rPr>
          <w:delText xml:space="preserve"> </w:delText>
        </w:r>
      </w:del>
    </w:p>
    <w:p w:rsidR="00F8201D" w:rsidRPr="00F8201D" w:rsidDel="00E25B0F" w:rsidRDefault="00F8201D" w:rsidP="00F8201D">
      <w:pPr>
        <w:overflowPunct/>
        <w:adjustRightInd/>
        <w:jc w:val="both"/>
        <w:textAlignment w:val="auto"/>
        <w:rPr>
          <w:del w:id="408" w:author="Καρμίρης Αγγελος" w:date="2020-01-03T10:38:00Z"/>
          <w:rFonts w:ascii="Arial" w:hAnsi="Arial" w:cs="Arial"/>
          <w:b/>
          <w:bCs/>
          <w:sz w:val="24"/>
          <w:szCs w:val="24"/>
        </w:rPr>
      </w:pPr>
    </w:p>
    <w:p w:rsidR="00F8201D" w:rsidRPr="00F8201D" w:rsidDel="00E25B0F" w:rsidRDefault="00C0497A" w:rsidP="00F8201D">
      <w:pPr>
        <w:overflowPunct/>
        <w:adjustRightInd/>
        <w:ind w:left="1440"/>
        <w:jc w:val="both"/>
        <w:textAlignment w:val="auto"/>
        <w:rPr>
          <w:del w:id="409" w:author="Καρμίρης Αγγελος" w:date="2020-01-03T10:38:00Z"/>
          <w:rFonts w:ascii="Arial" w:hAnsi="Arial" w:cs="Arial"/>
          <w:bCs/>
          <w:sz w:val="24"/>
          <w:szCs w:val="24"/>
          <w:lang w:val="en-GB"/>
        </w:rPr>
      </w:pPr>
      <w:del w:id="410" w:author="Καρμίρης Αγγελος" w:date="2020-01-03T10:38:00Z">
        <w:r w:rsidDel="00E25B0F">
          <w:rPr>
            <w:rFonts w:ascii="Arial" w:hAnsi="Arial" w:cs="Arial"/>
            <w:bCs/>
            <w:sz w:val="24"/>
            <w:szCs w:val="24"/>
          </w:rPr>
          <w:delText>The line</w:delText>
        </w:r>
        <w:r w:rsidR="00F8201D" w:rsidRPr="00F8201D" w:rsidDel="00E25B0F">
          <w:rPr>
            <w:rFonts w:ascii="Arial" w:hAnsi="Arial" w:cs="Arial"/>
            <w:bCs/>
            <w:sz w:val="24"/>
            <w:szCs w:val="24"/>
          </w:rPr>
          <w:delText xml:space="preserve"> bushings shall carry a rating plate including the following markings.</w:delText>
        </w:r>
      </w:del>
    </w:p>
    <w:p w:rsidR="00F8201D" w:rsidRPr="00F8201D" w:rsidDel="00E25B0F" w:rsidRDefault="00F8201D" w:rsidP="00F8201D">
      <w:pPr>
        <w:numPr>
          <w:ilvl w:val="0"/>
          <w:numId w:val="10"/>
        </w:numPr>
        <w:tabs>
          <w:tab w:val="left" w:pos="1080"/>
          <w:tab w:val="num" w:pos="1843"/>
        </w:tabs>
        <w:overflowPunct/>
        <w:autoSpaceDE/>
        <w:autoSpaceDN/>
        <w:adjustRightInd/>
        <w:ind w:left="1843" w:hanging="425"/>
        <w:jc w:val="both"/>
        <w:textAlignment w:val="auto"/>
        <w:rPr>
          <w:del w:id="411" w:author="Καρμίρης Αγγελος" w:date="2020-01-03T10:38:00Z"/>
          <w:rFonts w:ascii="Arial" w:hAnsi="Arial" w:cs="Arial"/>
          <w:bCs/>
          <w:sz w:val="24"/>
          <w:szCs w:val="24"/>
        </w:rPr>
      </w:pPr>
      <w:del w:id="412" w:author="Καρμίρης Αγγελος" w:date="2020-01-03T10:38:00Z">
        <w:r w:rsidRPr="00F8201D" w:rsidDel="00E25B0F">
          <w:rPr>
            <w:rFonts w:ascii="Arial" w:hAnsi="Arial" w:cs="Arial"/>
            <w:bCs/>
            <w:sz w:val="24"/>
            <w:szCs w:val="24"/>
          </w:rPr>
          <w:delText>Manufacture’s name.</w:delText>
        </w:r>
      </w:del>
    </w:p>
    <w:p w:rsidR="00F8201D" w:rsidRPr="00F8201D" w:rsidDel="00E25B0F" w:rsidRDefault="00F8201D" w:rsidP="00F8201D">
      <w:pPr>
        <w:numPr>
          <w:ilvl w:val="0"/>
          <w:numId w:val="10"/>
        </w:numPr>
        <w:tabs>
          <w:tab w:val="left" w:pos="1080"/>
          <w:tab w:val="num" w:pos="1843"/>
        </w:tabs>
        <w:overflowPunct/>
        <w:autoSpaceDE/>
        <w:autoSpaceDN/>
        <w:adjustRightInd/>
        <w:ind w:left="1843" w:hanging="425"/>
        <w:jc w:val="both"/>
        <w:textAlignment w:val="auto"/>
        <w:rPr>
          <w:del w:id="413" w:author="Καρμίρης Αγγελος" w:date="2020-01-03T10:38:00Z"/>
          <w:rFonts w:ascii="Arial" w:hAnsi="Arial" w:cs="Arial"/>
          <w:bCs/>
          <w:sz w:val="24"/>
          <w:szCs w:val="24"/>
        </w:rPr>
      </w:pPr>
      <w:del w:id="414" w:author="Καρμίρης Αγγελος" w:date="2020-01-03T10:38:00Z">
        <w:r w:rsidRPr="00F8201D" w:rsidDel="00E25B0F">
          <w:rPr>
            <w:rFonts w:ascii="Arial" w:hAnsi="Arial" w:cs="Arial"/>
            <w:bCs/>
            <w:sz w:val="24"/>
            <w:szCs w:val="24"/>
          </w:rPr>
          <w:delText xml:space="preserve">Year of manufacture and serial number </w:delText>
        </w:r>
      </w:del>
    </w:p>
    <w:p w:rsidR="00F8201D" w:rsidRPr="00F8201D" w:rsidDel="00E25B0F" w:rsidRDefault="00F8201D" w:rsidP="00F8201D">
      <w:pPr>
        <w:numPr>
          <w:ilvl w:val="0"/>
          <w:numId w:val="10"/>
        </w:numPr>
        <w:tabs>
          <w:tab w:val="left" w:pos="1080"/>
          <w:tab w:val="num" w:pos="1843"/>
        </w:tabs>
        <w:overflowPunct/>
        <w:autoSpaceDE/>
        <w:autoSpaceDN/>
        <w:adjustRightInd/>
        <w:ind w:left="1843" w:hanging="425"/>
        <w:jc w:val="both"/>
        <w:textAlignment w:val="auto"/>
        <w:rPr>
          <w:del w:id="415" w:author="Καρμίρης Αγγελος" w:date="2020-01-03T10:38:00Z"/>
          <w:rFonts w:ascii="Arial" w:hAnsi="Arial" w:cs="Arial"/>
          <w:sz w:val="24"/>
          <w:szCs w:val="24"/>
        </w:rPr>
      </w:pPr>
      <w:del w:id="416" w:author="Καρμίρης Αγγελος" w:date="2020-01-03T10:38:00Z">
        <w:r w:rsidRPr="00F8201D" w:rsidDel="00E25B0F">
          <w:rPr>
            <w:rFonts w:ascii="Arial" w:hAnsi="Arial" w:cs="Arial"/>
            <w:sz w:val="24"/>
            <w:szCs w:val="24"/>
          </w:rPr>
          <w:delText>Maximum operating phase – phase voltage (Um) or rated operating phase to earth voltage and rated frequency.</w:delText>
        </w:r>
      </w:del>
    </w:p>
    <w:p w:rsidR="00F8201D" w:rsidRPr="00F8201D" w:rsidDel="00E25B0F" w:rsidRDefault="00F8201D" w:rsidP="00F8201D">
      <w:pPr>
        <w:numPr>
          <w:ilvl w:val="0"/>
          <w:numId w:val="10"/>
        </w:numPr>
        <w:tabs>
          <w:tab w:val="left" w:pos="1080"/>
          <w:tab w:val="num" w:pos="1843"/>
        </w:tabs>
        <w:overflowPunct/>
        <w:autoSpaceDE/>
        <w:autoSpaceDN/>
        <w:adjustRightInd/>
        <w:ind w:left="1843" w:hanging="425"/>
        <w:jc w:val="both"/>
        <w:textAlignment w:val="auto"/>
        <w:rPr>
          <w:del w:id="417" w:author="Καρμίρης Αγγελος" w:date="2020-01-03T10:38:00Z"/>
          <w:rFonts w:ascii="Arial" w:hAnsi="Arial" w:cs="Arial"/>
          <w:sz w:val="24"/>
          <w:szCs w:val="24"/>
        </w:rPr>
      </w:pPr>
      <w:del w:id="418" w:author="Καρμίρης Αγγελος" w:date="2020-01-03T10:38:00Z">
        <w:r w:rsidRPr="00F8201D" w:rsidDel="00E25B0F">
          <w:rPr>
            <w:rFonts w:ascii="Arial" w:hAnsi="Arial" w:cs="Arial"/>
            <w:sz w:val="24"/>
            <w:szCs w:val="24"/>
          </w:rPr>
          <w:delText>Operating rated current (Ir)</w:delText>
        </w:r>
      </w:del>
    </w:p>
    <w:p w:rsidR="00F8201D" w:rsidRPr="00F8201D" w:rsidDel="00E25B0F" w:rsidRDefault="00F8201D" w:rsidP="00F8201D">
      <w:pPr>
        <w:numPr>
          <w:ilvl w:val="0"/>
          <w:numId w:val="10"/>
        </w:numPr>
        <w:tabs>
          <w:tab w:val="left" w:pos="1080"/>
          <w:tab w:val="num" w:pos="1843"/>
        </w:tabs>
        <w:overflowPunct/>
        <w:autoSpaceDE/>
        <w:autoSpaceDN/>
        <w:adjustRightInd/>
        <w:ind w:left="1843" w:hanging="425"/>
        <w:jc w:val="both"/>
        <w:textAlignment w:val="auto"/>
        <w:rPr>
          <w:del w:id="419" w:author="Καρμίρης Αγγελος" w:date="2020-01-03T10:38:00Z"/>
          <w:rFonts w:ascii="Arial" w:hAnsi="Arial" w:cs="Arial"/>
          <w:bCs/>
          <w:sz w:val="24"/>
          <w:szCs w:val="24"/>
        </w:rPr>
      </w:pPr>
      <w:del w:id="420" w:author="Καρμίρης Αγγελος" w:date="2020-01-03T10:38:00Z">
        <w:r w:rsidRPr="00F8201D" w:rsidDel="00E25B0F">
          <w:rPr>
            <w:rFonts w:ascii="Arial" w:hAnsi="Arial" w:cs="Arial"/>
            <w:bCs/>
            <w:sz w:val="24"/>
            <w:szCs w:val="24"/>
          </w:rPr>
          <w:delText>Insulation levels BIL, P.F.</w:delText>
        </w:r>
      </w:del>
    </w:p>
    <w:p w:rsidR="00F8201D" w:rsidRPr="00F8201D" w:rsidDel="00E25B0F" w:rsidRDefault="00F8201D" w:rsidP="00F8201D">
      <w:pPr>
        <w:numPr>
          <w:ilvl w:val="0"/>
          <w:numId w:val="10"/>
        </w:numPr>
        <w:tabs>
          <w:tab w:val="left" w:pos="1080"/>
          <w:tab w:val="num" w:pos="1843"/>
        </w:tabs>
        <w:overflowPunct/>
        <w:autoSpaceDE/>
        <w:autoSpaceDN/>
        <w:adjustRightInd/>
        <w:ind w:left="1843" w:hanging="425"/>
        <w:jc w:val="both"/>
        <w:textAlignment w:val="auto"/>
        <w:rPr>
          <w:del w:id="421" w:author="Καρμίρης Αγγελος" w:date="2020-01-03T10:38:00Z"/>
          <w:rFonts w:ascii="Arial" w:hAnsi="Arial" w:cs="Arial"/>
          <w:bCs/>
          <w:sz w:val="24"/>
          <w:szCs w:val="24"/>
        </w:rPr>
      </w:pPr>
      <w:del w:id="422" w:author="Καρμίρης Αγγελος" w:date="2020-01-03T10:38:00Z">
        <w:r w:rsidRPr="00F8201D" w:rsidDel="00E25B0F">
          <w:rPr>
            <w:rFonts w:ascii="Arial" w:hAnsi="Arial" w:cs="Arial"/>
            <w:bCs/>
            <w:sz w:val="24"/>
            <w:szCs w:val="24"/>
          </w:rPr>
          <w:delText xml:space="preserve">Bushings capacitance, </w:delText>
        </w:r>
        <w:r w:rsidRPr="00F8201D" w:rsidDel="00E25B0F">
          <w:rPr>
            <w:rFonts w:ascii="Arial" w:hAnsi="Arial" w:cs="Arial"/>
            <w:sz w:val="24"/>
            <w:lang w:val="en-GB"/>
          </w:rPr>
          <w:delText>dielectric dissipation factor.</w:delText>
        </w:r>
        <w:r w:rsidRPr="00F8201D" w:rsidDel="00E25B0F">
          <w:rPr>
            <w:rFonts w:ascii="Arial" w:hAnsi="Arial" w:cs="Arial"/>
            <w:bCs/>
            <w:sz w:val="24"/>
            <w:szCs w:val="24"/>
          </w:rPr>
          <w:tab/>
        </w:r>
        <w:r w:rsidRPr="00F8201D" w:rsidDel="00E25B0F">
          <w:rPr>
            <w:rFonts w:ascii="Arial" w:hAnsi="Arial" w:cs="Arial"/>
            <w:bCs/>
            <w:sz w:val="24"/>
            <w:szCs w:val="24"/>
          </w:rPr>
          <w:tab/>
        </w:r>
      </w:del>
    </w:p>
    <w:p w:rsidR="00F8201D" w:rsidRPr="00F8201D" w:rsidDel="00E25B0F" w:rsidRDefault="00F8201D" w:rsidP="00F8201D">
      <w:pPr>
        <w:numPr>
          <w:ilvl w:val="0"/>
          <w:numId w:val="10"/>
        </w:numPr>
        <w:tabs>
          <w:tab w:val="left" w:pos="1080"/>
          <w:tab w:val="num" w:pos="1843"/>
        </w:tabs>
        <w:overflowPunct/>
        <w:autoSpaceDE/>
        <w:autoSpaceDN/>
        <w:adjustRightInd/>
        <w:ind w:left="1843" w:hanging="425"/>
        <w:jc w:val="both"/>
        <w:textAlignment w:val="auto"/>
        <w:rPr>
          <w:del w:id="423" w:author="Καρμίρης Αγγελος" w:date="2020-01-03T10:38:00Z"/>
          <w:rFonts w:ascii="Arial" w:hAnsi="Arial" w:cs="Arial"/>
          <w:bCs/>
          <w:sz w:val="24"/>
          <w:szCs w:val="24"/>
          <w:lang w:val="en-GB"/>
        </w:rPr>
      </w:pPr>
      <w:del w:id="424" w:author="Καρμίρης Αγγελος" w:date="2020-01-03T10:38:00Z">
        <w:r w:rsidRPr="00F8201D" w:rsidDel="00E25B0F">
          <w:rPr>
            <w:rFonts w:ascii="Arial" w:hAnsi="Arial" w:cs="Arial"/>
            <w:bCs/>
            <w:sz w:val="24"/>
            <w:szCs w:val="24"/>
          </w:rPr>
          <w:delText>Mass</w:delText>
        </w:r>
      </w:del>
    </w:p>
    <w:p w:rsidR="00F8201D" w:rsidRPr="00F8201D" w:rsidDel="00E25B0F" w:rsidRDefault="00F8201D" w:rsidP="00F8201D">
      <w:pPr>
        <w:numPr>
          <w:ilvl w:val="0"/>
          <w:numId w:val="10"/>
        </w:numPr>
        <w:tabs>
          <w:tab w:val="left" w:pos="1080"/>
          <w:tab w:val="num" w:pos="1843"/>
        </w:tabs>
        <w:overflowPunct/>
        <w:autoSpaceDE/>
        <w:autoSpaceDN/>
        <w:adjustRightInd/>
        <w:ind w:left="1843" w:hanging="425"/>
        <w:jc w:val="both"/>
        <w:textAlignment w:val="auto"/>
        <w:rPr>
          <w:del w:id="425" w:author="Καρμίρης Αγγελος" w:date="2020-01-03T10:38:00Z"/>
          <w:rFonts w:ascii="Arial" w:hAnsi="Arial" w:cs="Arial"/>
          <w:bCs/>
          <w:sz w:val="24"/>
          <w:szCs w:val="24"/>
        </w:rPr>
      </w:pPr>
      <w:del w:id="426" w:author="Καρμίρης Αγγελος" w:date="2020-01-03T10:38:00Z">
        <w:r w:rsidRPr="00F8201D" w:rsidDel="00E25B0F">
          <w:rPr>
            <w:rFonts w:ascii="Arial" w:hAnsi="Arial" w:cs="Arial"/>
            <w:bCs/>
            <w:sz w:val="24"/>
            <w:szCs w:val="24"/>
          </w:rPr>
          <w:delText>Angle</w:delText>
        </w:r>
        <w:r w:rsidRPr="00F8201D" w:rsidDel="00E25B0F">
          <w:rPr>
            <w:rFonts w:ascii="Arial" w:hAnsi="Arial" w:cs="Arial"/>
            <w:bCs/>
            <w:sz w:val="24"/>
            <w:szCs w:val="24"/>
            <w:lang w:val="en-GB"/>
          </w:rPr>
          <w:delText xml:space="preserve"> </w:delText>
        </w:r>
        <w:r w:rsidRPr="00F8201D" w:rsidDel="00E25B0F">
          <w:rPr>
            <w:rFonts w:ascii="Arial" w:hAnsi="Arial" w:cs="Arial"/>
            <w:bCs/>
            <w:sz w:val="24"/>
            <w:szCs w:val="24"/>
          </w:rPr>
          <w:delText>of mounting</w:delText>
        </w:r>
      </w:del>
    </w:p>
    <w:p w:rsidR="00F8201D" w:rsidRPr="00F8201D" w:rsidDel="00E25B0F" w:rsidRDefault="00F8201D" w:rsidP="00F8201D">
      <w:pPr>
        <w:overflowPunct/>
        <w:adjustRightInd/>
        <w:ind w:left="1440"/>
        <w:jc w:val="both"/>
        <w:textAlignment w:val="auto"/>
        <w:rPr>
          <w:del w:id="427" w:author="Καρμίρης Αγγελος" w:date="2020-01-03T10:38:00Z"/>
          <w:rFonts w:ascii="Arial" w:hAnsi="Arial" w:cs="Arial"/>
          <w:b/>
          <w:bCs/>
          <w:sz w:val="24"/>
          <w:szCs w:val="24"/>
          <w:lang w:val="en-GB"/>
        </w:rPr>
      </w:pPr>
    </w:p>
    <w:p w:rsidR="00F8201D" w:rsidRPr="00F8201D" w:rsidDel="00E25B0F" w:rsidRDefault="001714B3" w:rsidP="00F8201D">
      <w:pPr>
        <w:overflowPunct/>
        <w:adjustRightInd/>
        <w:ind w:firstLine="720"/>
        <w:jc w:val="both"/>
        <w:textAlignment w:val="auto"/>
        <w:rPr>
          <w:del w:id="428" w:author="Καρμίρης Αγγελος" w:date="2020-01-03T10:38:00Z"/>
          <w:rFonts w:ascii="Arial" w:hAnsi="Arial" w:cs="Arial"/>
          <w:b/>
          <w:bCs/>
          <w:sz w:val="24"/>
          <w:szCs w:val="24"/>
        </w:rPr>
      </w:pPr>
      <w:del w:id="429" w:author="Καρμίρης Αγγελος" w:date="2020-01-03T10:38:00Z">
        <w:r w:rsidDel="00E25B0F">
          <w:rPr>
            <w:rFonts w:ascii="Arial" w:hAnsi="Arial" w:cs="Arial"/>
            <w:b/>
            <w:bCs/>
            <w:sz w:val="24"/>
            <w:szCs w:val="24"/>
          </w:rPr>
          <w:delText>1</w:delText>
        </w:r>
        <w:r w:rsidR="00F8201D" w:rsidRPr="00F8201D" w:rsidDel="00E25B0F">
          <w:rPr>
            <w:rFonts w:ascii="Arial" w:hAnsi="Arial" w:cs="Arial"/>
            <w:b/>
            <w:bCs/>
            <w:sz w:val="24"/>
            <w:szCs w:val="24"/>
          </w:rPr>
          <w:delText>.</w:delText>
        </w:r>
        <w:r w:rsidDel="00E25B0F">
          <w:rPr>
            <w:rFonts w:ascii="Arial" w:hAnsi="Arial" w:cs="Arial"/>
            <w:b/>
            <w:bCs/>
            <w:sz w:val="24"/>
            <w:szCs w:val="24"/>
          </w:rPr>
          <w:delText>4</w:delText>
        </w:r>
        <w:r w:rsidR="00F8201D" w:rsidRPr="00F8201D" w:rsidDel="00E25B0F">
          <w:rPr>
            <w:rFonts w:ascii="Arial" w:hAnsi="Arial" w:cs="Arial"/>
            <w:b/>
            <w:bCs/>
            <w:sz w:val="24"/>
            <w:szCs w:val="24"/>
          </w:rPr>
          <w:tab/>
        </w:r>
        <w:r w:rsidR="00F8201D" w:rsidRPr="00F8201D" w:rsidDel="00E25B0F">
          <w:rPr>
            <w:rFonts w:ascii="Arial" w:hAnsi="Arial" w:cs="Arial"/>
            <w:b/>
            <w:bCs/>
            <w:sz w:val="24"/>
            <w:szCs w:val="24"/>
            <w:u w:val="single"/>
          </w:rPr>
          <w:delText>Tests</w:delText>
        </w:r>
        <w:r w:rsidR="00F8201D" w:rsidRPr="00F8201D" w:rsidDel="00E25B0F">
          <w:rPr>
            <w:rFonts w:ascii="Arial" w:hAnsi="Arial" w:cs="Arial"/>
            <w:b/>
            <w:bCs/>
            <w:sz w:val="24"/>
            <w:szCs w:val="24"/>
          </w:rPr>
          <w:tab/>
        </w:r>
        <w:r w:rsidR="00B1347A" w:rsidDel="00E25B0F">
          <w:rPr>
            <w:rFonts w:ascii="Arial" w:hAnsi="Arial" w:cs="Arial"/>
            <w:b/>
            <w:bCs/>
            <w:sz w:val="24"/>
            <w:szCs w:val="24"/>
          </w:rPr>
          <w:delText>(of bushings)</w:delText>
        </w:r>
      </w:del>
    </w:p>
    <w:p w:rsidR="00F8201D" w:rsidRPr="00F8201D" w:rsidDel="00E25B0F" w:rsidRDefault="00F8201D" w:rsidP="00F8201D">
      <w:pPr>
        <w:overflowPunct/>
        <w:adjustRightInd/>
        <w:ind w:left="709"/>
        <w:jc w:val="both"/>
        <w:textAlignment w:val="auto"/>
        <w:rPr>
          <w:del w:id="430" w:author="Καρμίρης Αγγελος" w:date="2020-01-03T10:38:00Z"/>
          <w:rFonts w:ascii="Arial" w:hAnsi="Arial" w:cs="Arial"/>
          <w:b/>
          <w:bCs/>
          <w:sz w:val="24"/>
          <w:szCs w:val="24"/>
        </w:rPr>
      </w:pPr>
    </w:p>
    <w:p w:rsidR="00F8201D" w:rsidRPr="00F8201D" w:rsidDel="00E25B0F" w:rsidRDefault="00F8201D" w:rsidP="00F8201D">
      <w:pPr>
        <w:overflowPunct/>
        <w:adjustRightInd/>
        <w:ind w:left="1440"/>
        <w:jc w:val="both"/>
        <w:textAlignment w:val="auto"/>
        <w:rPr>
          <w:del w:id="431" w:author="Καρμίρης Αγγελος" w:date="2020-01-03T10:38:00Z"/>
          <w:rFonts w:ascii="Arial" w:hAnsi="Arial" w:cs="Arial"/>
          <w:bCs/>
          <w:sz w:val="24"/>
          <w:szCs w:val="24"/>
        </w:rPr>
      </w:pPr>
      <w:del w:id="432" w:author="Καρμίρης Αγγελος" w:date="2020-01-03T10:38:00Z">
        <w:r w:rsidRPr="00F8201D" w:rsidDel="00E25B0F">
          <w:rPr>
            <w:rFonts w:ascii="Arial" w:hAnsi="Arial" w:cs="Arial"/>
            <w:bCs/>
            <w:sz w:val="24"/>
            <w:szCs w:val="24"/>
          </w:rPr>
          <w:delText xml:space="preserve">The </w:delText>
        </w:r>
        <w:r w:rsidR="001714B3" w:rsidDel="00E25B0F">
          <w:rPr>
            <w:rFonts w:ascii="Arial" w:hAnsi="Arial" w:cs="Arial"/>
            <w:bCs/>
            <w:sz w:val="24"/>
            <w:szCs w:val="24"/>
          </w:rPr>
          <w:delText>reactor</w:delText>
        </w:r>
        <w:r w:rsidRPr="00F8201D" w:rsidDel="00E25B0F">
          <w:rPr>
            <w:rFonts w:ascii="Arial" w:hAnsi="Arial" w:cs="Arial"/>
            <w:bCs/>
            <w:sz w:val="24"/>
            <w:szCs w:val="24"/>
          </w:rPr>
          <w:delText xml:space="preserve"> manufacturer is obliged to present to the IPTO inspector bushings test reports while the inspector is at the manufacturer’s premises for the </w:delText>
        </w:r>
        <w:r w:rsidR="001714B3" w:rsidDel="00E25B0F">
          <w:rPr>
            <w:rFonts w:ascii="Arial" w:hAnsi="Arial" w:cs="Arial"/>
            <w:bCs/>
            <w:sz w:val="24"/>
            <w:szCs w:val="24"/>
          </w:rPr>
          <w:delText>reactor</w:delText>
        </w:r>
        <w:r w:rsidRPr="00F8201D" w:rsidDel="00E25B0F">
          <w:rPr>
            <w:rFonts w:ascii="Arial" w:hAnsi="Arial" w:cs="Arial"/>
            <w:bCs/>
            <w:sz w:val="24"/>
            <w:szCs w:val="24"/>
          </w:rPr>
          <w:delText xml:space="preserve"> inspection and testing.</w:delText>
        </w:r>
      </w:del>
    </w:p>
    <w:p w:rsidR="00F8201D" w:rsidRPr="00F8201D" w:rsidDel="00E25B0F" w:rsidRDefault="00F8201D" w:rsidP="00F8201D">
      <w:pPr>
        <w:overflowPunct/>
        <w:adjustRightInd/>
        <w:ind w:left="1440"/>
        <w:jc w:val="both"/>
        <w:textAlignment w:val="auto"/>
        <w:rPr>
          <w:del w:id="433" w:author="Καρμίρης Αγγελος" w:date="2020-01-03T10:38:00Z"/>
          <w:rFonts w:ascii="Arial" w:hAnsi="Arial" w:cs="Arial"/>
          <w:bCs/>
          <w:sz w:val="24"/>
          <w:szCs w:val="24"/>
        </w:rPr>
      </w:pPr>
      <w:del w:id="434" w:author="Καρμίρης Αγγελος" w:date="2020-01-03T10:38:00Z">
        <w:r w:rsidRPr="00F8201D" w:rsidDel="00E25B0F">
          <w:rPr>
            <w:rFonts w:ascii="Arial" w:hAnsi="Arial" w:cs="Arial"/>
            <w:bCs/>
            <w:sz w:val="24"/>
            <w:szCs w:val="24"/>
          </w:rPr>
          <w:delText xml:space="preserve">The test reports which are to be presented shall include the following type, routine and special tests: </w:delText>
        </w:r>
      </w:del>
    </w:p>
    <w:p w:rsidR="00F8201D" w:rsidRPr="00152769" w:rsidDel="00E25B0F" w:rsidRDefault="00F8201D" w:rsidP="00F8201D">
      <w:pPr>
        <w:overflowPunct/>
        <w:adjustRightInd/>
        <w:ind w:left="1440"/>
        <w:jc w:val="both"/>
        <w:textAlignment w:val="auto"/>
        <w:rPr>
          <w:del w:id="435" w:author="Καρμίρης Αγγελος" w:date="2020-01-03T10:38:00Z"/>
          <w:rFonts w:ascii="Arial" w:hAnsi="Arial" w:cs="Arial"/>
          <w:bCs/>
          <w:sz w:val="24"/>
          <w:szCs w:val="24"/>
        </w:rPr>
      </w:pPr>
      <w:del w:id="436" w:author="Καρμίρης Αγγελος" w:date="2020-01-03T10:38:00Z">
        <w:r w:rsidRPr="00152769" w:rsidDel="00E25B0F">
          <w:rPr>
            <w:rFonts w:ascii="Arial" w:hAnsi="Arial" w:cs="Arial"/>
            <w:bCs/>
            <w:sz w:val="24"/>
            <w:szCs w:val="24"/>
          </w:rPr>
          <w:delText xml:space="preserve">The tests will be in accordance with IEC 60137 </w:delText>
        </w:r>
        <w:r w:rsidR="00EE023A" w:rsidDel="00E25B0F">
          <w:rPr>
            <w:rFonts w:ascii="Arial" w:hAnsi="Arial" w:cs="Arial"/>
            <w:bCs/>
            <w:sz w:val="24"/>
            <w:szCs w:val="24"/>
          </w:rPr>
          <w:delText>s</w:delText>
        </w:r>
        <w:r w:rsidRPr="00152769" w:rsidDel="00E25B0F">
          <w:rPr>
            <w:rFonts w:ascii="Arial" w:hAnsi="Arial" w:cs="Arial"/>
            <w:bCs/>
            <w:sz w:val="24"/>
            <w:szCs w:val="24"/>
          </w:rPr>
          <w:delText>tandard</w:delText>
        </w:r>
        <w:r w:rsidR="00EE023A" w:rsidDel="00E25B0F">
          <w:rPr>
            <w:rFonts w:ascii="Arial" w:hAnsi="Arial" w:cs="Arial"/>
            <w:bCs/>
            <w:sz w:val="24"/>
            <w:szCs w:val="24"/>
          </w:rPr>
          <w:delText>.</w:delText>
        </w:r>
      </w:del>
    </w:p>
    <w:p w:rsidR="00225104" w:rsidDel="00E25B0F" w:rsidRDefault="00225104" w:rsidP="00F8201D">
      <w:pPr>
        <w:overflowPunct/>
        <w:adjustRightInd/>
        <w:ind w:left="1440"/>
        <w:jc w:val="both"/>
        <w:textAlignment w:val="auto"/>
        <w:rPr>
          <w:del w:id="437" w:author="Καρμίρης Αγγελος" w:date="2020-01-03T10:38:00Z"/>
          <w:rFonts w:ascii="Arial" w:hAnsi="Arial" w:cs="Arial"/>
          <w:bCs/>
          <w:sz w:val="24"/>
          <w:szCs w:val="24"/>
        </w:rPr>
      </w:pPr>
    </w:p>
    <w:p w:rsidR="00434110" w:rsidDel="00E25B0F" w:rsidRDefault="00434110" w:rsidP="00F8201D">
      <w:pPr>
        <w:overflowPunct/>
        <w:adjustRightInd/>
        <w:ind w:left="1440"/>
        <w:jc w:val="both"/>
        <w:textAlignment w:val="auto"/>
        <w:rPr>
          <w:del w:id="438" w:author="Καρμίρης Αγγελος" w:date="2020-01-03T10:38:00Z"/>
          <w:rFonts w:ascii="Arial" w:hAnsi="Arial" w:cs="Arial"/>
          <w:bCs/>
          <w:sz w:val="24"/>
          <w:szCs w:val="24"/>
        </w:rPr>
      </w:pPr>
    </w:p>
    <w:p w:rsidR="00434110" w:rsidRPr="00F8201D" w:rsidDel="00E25B0F" w:rsidRDefault="00434110" w:rsidP="00F8201D">
      <w:pPr>
        <w:overflowPunct/>
        <w:adjustRightInd/>
        <w:ind w:left="1440"/>
        <w:jc w:val="both"/>
        <w:textAlignment w:val="auto"/>
        <w:rPr>
          <w:del w:id="439" w:author="Καρμίρης Αγγελος" w:date="2020-01-03T10:38:00Z"/>
          <w:rFonts w:ascii="Arial" w:hAnsi="Arial" w:cs="Arial"/>
          <w:bCs/>
          <w:sz w:val="24"/>
          <w:szCs w:val="24"/>
        </w:rPr>
      </w:pPr>
    </w:p>
    <w:p w:rsidR="00F8201D" w:rsidRPr="00F8201D" w:rsidDel="00E25B0F" w:rsidRDefault="00F8201D" w:rsidP="00F8201D">
      <w:pPr>
        <w:overflowPunct/>
        <w:adjustRightInd/>
        <w:jc w:val="both"/>
        <w:textAlignment w:val="auto"/>
        <w:rPr>
          <w:del w:id="440" w:author="Καρμίρης Αγγελος" w:date="2020-01-03T10:38:00Z"/>
          <w:rFonts w:ascii="Arial" w:hAnsi="Arial" w:cs="Arial"/>
          <w:b/>
          <w:sz w:val="24"/>
          <w:szCs w:val="24"/>
        </w:rPr>
      </w:pPr>
      <w:del w:id="441"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b/>
            <w:sz w:val="24"/>
            <w:szCs w:val="24"/>
          </w:rPr>
          <w:delText>A.</w:delText>
        </w:r>
        <w:r w:rsidRPr="00F8201D" w:rsidDel="00E25B0F">
          <w:rPr>
            <w:rFonts w:ascii="Arial" w:hAnsi="Arial" w:cs="Arial"/>
            <w:b/>
            <w:sz w:val="24"/>
            <w:szCs w:val="24"/>
          </w:rPr>
          <w:tab/>
          <w:delText>Type tests</w:delText>
        </w:r>
      </w:del>
    </w:p>
    <w:p w:rsidR="00F8201D" w:rsidRPr="00F8201D" w:rsidDel="00E25B0F" w:rsidRDefault="00F8201D" w:rsidP="00F8201D">
      <w:pPr>
        <w:overflowPunct/>
        <w:adjustRightInd/>
        <w:jc w:val="both"/>
        <w:textAlignment w:val="auto"/>
        <w:rPr>
          <w:del w:id="442" w:author="Καρμίρης Αγγελος" w:date="2020-01-03T10:38:00Z"/>
          <w:rFonts w:ascii="Arial" w:hAnsi="Arial" w:cs="Arial"/>
          <w:sz w:val="24"/>
          <w:szCs w:val="24"/>
        </w:rPr>
      </w:pPr>
    </w:p>
    <w:p w:rsidR="00F8201D" w:rsidRPr="00F8201D" w:rsidDel="00E25B0F" w:rsidRDefault="00F8201D" w:rsidP="00152769">
      <w:pPr>
        <w:overflowPunct/>
        <w:adjustRightInd/>
        <w:textAlignment w:val="auto"/>
        <w:rPr>
          <w:del w:id="443" w:author="Καρμίρης Αγγελος" w:date="2020-01-03T10:38:00Z"/>
          <w:rFonts w:ascii="Arial" w:hAnsi="Arial" w:cs="Arial"/>
          <w:sz w:val="24"/>
          <w:szCs w:val="24"/>
        </w:rPr>
      </w:pPr>
      <w:del w:id="444"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Pr="00F8201D" w:rsidDel="00E25B0F">
          <w:rPr>
            <w:rFonts w:ascii="Arial" w:hAnsi="Arial" w:cs="Arial"/>
            <w:sz w:val="24"/>
            <w:szCs w:val="24"/>
          </w:rPr>
          <w:delText>1.</w:delText>
        </w:r>
        <w:r w:rsidRPr="00F8201D" w:rsidDel="00E25B0F">
          <w:rPr>
            <w:rFonts w:ascii="Arial" w:hAnsi="Arial" w:cs="Arial"/>
            <w:sz w:val="24"/>
            <w:szCs w:val="24"/>
          </w:rPr>
          <w:tab/>
          <w:delText>Power frequency voltage withstand test</w:delText>
        </w:r>
        <w:r w:rsidR="005734A0" w:rsidDel="00E25B0F">
          <w:rPr>
            <w:rFonts w:ascii="Arial" w:hAnsi="Arial" w:cs="Arial"/>
            <w:sz w:val="24"/>
            <w:szCs w:val="24"/>
          </w:rPr>
          <w:delText xml:space="preserve">, </w:delText>
        </w:r>
        <w:r w:rsidR="00E072C6" w:rsidDel="00E25B0F">
          <w:rPr>
            <w:rFonts w:ascii="Arial" w:hAnsi="Arial" w:cs="Arial"/>
            <w:sz w:val="24"/>
            <w:szCs w:val="24"/>
          </w:rPr>
          <w:delText>wet</w:delText>
        </w:r>
        <w:r w:rsidRPr="00F8201D" w:rsidDel="00E25B0F">
          <w:rPr>
            <w:rFonts w:ascii="Arial" w:hAnsi="Arial" w:cs="Arial"/>
            <w:sz w:val="24"/>
            <w:szCs w:val="24"/>
          </w:rPr>
          <w:delText xml:space="preserve"> </w:delText>
        </w:r>
      </w:del>
    </w:p>
    <w:p w:rsidR="00E072C6" w:rsidRPr="00F8201D" w:rsidDel="00E25B0F" w:rsidRDefault="00E072C6" w:rsidP="00152769">
      <w:pPr>
        <w:overflowPunct/>
        <w:adjustRightInd/>
        <w:ind w:left="2170" w:hanging="266"/>
        <w:textAlignment w:val="auto"/>
        <w:rPr>
          <w:del w:id="445" w:author="Καρμίρης Αγγελος" w:date="2020-01-03T10:38:00Z"/>
          <w:rFonts w:ascii="Arial" w:hAnsi="Arial" w:cs="Arial"/>
          <w:sz w:val="24"/>
          <w:szCs w:val="24"/>
        </w:rPr>
      </w:pPr>
      <w:del w:id="446" w:author="Καρμίρης Αγγελος" w:date="2020-01-03T10:38:00Z">
        <w:r w:rsidRPr="00F8201D" w:rsidDel="00E25B0F">
          <w:rPr>
            <w:rFonts w:ascii="Arial" w:hAnsi="Arial" w:cs="Arial"/>
            <w:sz w:val="24"/>
            <w:szCs w:val="24"/>
          </w:rPr>
          <w:delText>2.</w:delText>
        </w:r>
        <w:r w:rsidRPr="00F8201D" w:rsidDel="00E25B0F">
          <w:rPr>
            <w:rFonts w:ascii="Arial" w:hAnsi="Arial" w:cs="Arial"/>
            <w:sz w:val="24"/>
            <w:szCs w:val="24"/>
          </w:rPr>
          <w:tab/>
        </w:r>
        <w:r w:rsidRPr="00E072C6" w:rsidDel="00E25B0F">
          <w:rPr>
            <w:rFonts w:ascii="Arial" w:hAnsi="Arial" w:cs="Arial"/>
            <w:sz w:val="24"/>
            <w:szCs w:val="24"/>
          </w:rPr>
          <w:delText>Long duration power frequency (ACLD) voltage withstand test, with partial discharges measurement (</w:delText>
        </w:r>
        <w:r w:rsidR="005734A0" w:rsidDel="00E25B0F">
          <w:rPr>
            <w:rFonts w:ascii="Arial" w:hAnsi="Arial" w:cs="Arial"/>
            <w:sz w:val="24"/>
            <w:szCs w:val="24"/>
          </w:rPr>
          <w:delText xml:space="preserve">only </w:delText>
        </w:r>
        <w:r w:rsidR="00757532" w:rsidDel="00E25B0F">
          <w:rPr>
            <w:rFonts w:ascii="Arial" w:hAnsi="Arial" w:cs="Arial"/>
            <w:sz w:val="24"/>
            <w:szCs w:val="24"/>
          </w:rPr>
          <w:delText>line</w:delText>
        </w:r>
        <w:r w:rsidRPr="00E072C6" w:rsidDel="00E25B0F">
          <w:rPr>
            <w:rFonts w:ascii="Arial" w:hAnsi="Arial" w:cs="Arial"/>
            <w:sz w:val="24"/>
            <w:szCs w:val="24"/>
          </w:rPr>
          <w:delText xml:space="preserve"> bushings)</w:delText>
        </w:r>
      </w:del>
    </w:p>
    <w:p w:rsidR="00F8201D" w:rsidRPr="00F8201D" w:rsidDel="00E25B0F" w:rsidRDefault="00F8201D" w:rsidP="00152769">
      <w:pPr>
        <w:overflowPunct/>
        <w:adjustRightInd/>
        <w:textAlignment w:val="auto"/>
        <w:rPr>
          <w:del w:id="447" w:author="Καρμίρης Αγγελος" w:date="2020-01-03T10:38:00Z"/>
          <w:rFonts w:ascii="Arial" w:hAnsi="Arial" w:cs="Arial"/>
          <w:sz w:val="24"/>
          <w:szCs w:val="24"/>
        </w:rPr>
      </w:pPr>
      <w:del w:id="448"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00E072C6" w:rsidDel="00E25B0F">
          <w:rPr>
            <w:rFonts w:ascii="Arial" w:hAnsi="Arial" w:cs="Arial"/>
            <w:sz w:val="24"/>
            <w:szCs w:val="24"/>
          </w:rPr>
          <w:delText>3</w:delText>
        </w:r>
        <w:r w:rsidRPr="00F8201D" w:rsidDel="00E25B0F">
          <w:rPr>
            <w:rFonts w:ascii="Arial" w:hAnsi="Arial" w:cs="Arial"/>
            <w:sz w:val="24"/>
            <w:szCs w:val="24"/>
          </w:rPr>
          <w:delText>.</w:delText>
        </w:r>
        <w:r w:rsidRPr="00F8201D" w:rsidDel="00E25B0F">
          <w:rPr>
            <w:rFonts w:ascii="Arial" w:hAnsi="Arial" w:cs="Arial"/>
            <w:sz w:val="24"/>
            <w:szCs w:val="24"/>
          </w:rPr>
          <w:tab/>
          <w:delText>Lightning impulse voltage withstand test</w:delText>
        </w:r>
      </w:del>
    </w:p>
    <w:p w:rsidR="00FF1F38" w:rsidRPr="00FF1F38" w:rsidDel="00E25B0F" w:rsidRDefault="00FF1F38" w:rsidP="00152769">
      <w:pPr>
        <w:overflowPunct/>
        <w:adjustRightInd/>
        <w:textAlignment w:val="auto"/>
        <w:rPr>
          <w:del w:id="449" w:author="Καρμίρης Αγγελος" w:date="2020-01-03T10:38:00Z"/>
          <w:rFonts w:ascii="Arial" w:hAnsi="Arial" w:cs="Arial"/>
          <w:sz w:val="24"/>
          <w:szCs w:val="24"/>
        </w:rPr>
      </w:pPr>
      <w:del w:id="450"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001C142F" w:rsidRPr="00152769" w:rsidDel="00E25B0F">
          <w:rPr>
            <w:rFonts w:ascii="Arial" w:hAnsi="Arial" w:cs="Arial"/>
            <w:sz w:val="24"/>
            <w:szCs w:val="24"/>
          </w:rPr>
          <w:delText>4</w:delText>
        </w:r>
        <w:r w:rsidRPr="00F8201D" w:rsidDel="00E25B0F">
          <w:rPr>
            <w:rFonts w:ascii="Arial" w:hAnsi="Arial" w:cs="Arial"/>
            <w:sz w:val="24"/>
            <w:szCs w:val="24"/>
          </w:rPr>
          <w:delText>.</w:delText>
        </w:r>
        <w:r w:rsidRPr="00F8201D" w:rsidDel="00E25B0F">
          <w:rPr>
            <w:rFonts w:ascii="Arial" w:hAnsi="Arial" w:cs="Arial"/>
            <w:sz w:val="24"/>
            <w:szCs w:val="24"/>
          </w:rPr>
          <w:tab/>
        </w:r>
        <w:r w:rsidDel="00E25B0F">
          <w:rPr>
            <w:rFonts w:ascii="Arial" w:hAnsi="Arial" w:cs="Arial"/>
            <w:sz w:val="24"/>
            <w:szCs w:val="24"/>
          </w:rPr>
          <w:delText>Electromagnetic compatibility test</w:delText>
        </w:r>
        <w:r w:rsidR="001C142F" w:rsidRPr="00152769" w:rsidDel="00E25B0F">
          <w:rPr>
            <w:rFonts w:ascii="Arial" w:hAnsi="Arial" w:cs="Arial"/>
            <w:sz w:val="24"/>
            <w:szCs w:val="24"/>
          </w:rPr>
          <w:delText xml:space="preserve"> </w:delText>
        </w:r>
        <w:r w:rsidR="001C142F" w:rsidRPr="00E072C6" w:rsidDel="00E25B0F">
          <w:rPr>
            <w:rFonts w:ascii="Arial" w:hAnsi="Arial" w:cs="Arial"/>
            <w:sz w:val="24"/>
            <w:szCs w:val="24"/>
          </w:rPr>
          <w:delText>(</w:delText>
        </w:r>
        <w:r w:rsidR="001C142F" w:rsidDel="00E25B0F">
          <w:rPr>
            <w:rFonts w:ascii="Arial" w:hAnsi="Arial" w:cs="Arial"/>
            <w:sz w:val="24"/>
            <w:szCs w:val="24"/>
          </w:rPr>
          <w:delText>only line</w:delText>
        </w:r>
        <w:r w:rsidR="001C142F" w:rsidRPr="00E072C6" w:rsidDel="00E25B0F">
          <w:rPr>
            <w:rFonts w:ascii="Arial" w:hAnsi="Arial" w:cs="Arial"/>
            <w:sz w:val="24"/>
            <w:szCs w:val="24"/>
          </w:rPr>
          <w:delText xml:space="preserve"> bushings)</w:delText>
        </w:r>
      </w:del>
    </w:p>
    <w:p w:rsidR="00F8201D" w:rsidRPr="00F8201D" w:rsidDel="00E25B0F" w:rsidRDefault="00F8201D" w:rsidP="00152769">
      <w:pPr>
        <w:overflowPunct/>
        <w:adjustRightInd/>
        <w:textAlignment w:val="auto"/>
        <w:rPr>
          <w:del w:id="451" w:author="Καρμίρης Αγγελος" w:date="2020-01-03T10:38:00Z"/>
          <w:rFonts w:ascii="Arial" w:hAnsi="Arial" w:cs="Arial"/>
          <w:sz w:val="24"/>
          <w:szCs w:val="24"/>
        </w:rPr>
      </w:pPr>
      <w:del w:id="452"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001C142F" w:rsidRPr="00152769" w:rsidDel="00E25B0F">
          <w:rPr>
            <w:rFonts w:ascii="Arial" w:hAnsi="Arial" w:cs="Arial"/>
            <w:sz w:val="24"/>
            <w:szCs w:val="24"/>
          </w:rPr>
          <w:delText>5</w:delText>
        </w:r>
        <w:r w:rsidRPr="00F8201D" w:rsidDel="00E25B0F">
          <w:rPr>
            <w:rFonts w:ascii="Arial" w:hAnsi="Arial" w:cs="Arial"/>
            <w:sz w:val="24"/>
            <w:szCs w:val="24"/>
          </w:rPr>
          <w:delText>.</w:delText>
        </w:r>
        <w:r w:rsidRPr="00F8201D" w:rsidDel="00E25B0F">
          <w:rPr>
            <w:rFonts w:ascii="Arial" w:hAnsi="Arial" w:cs="Arial"/>
            <w:sz w:val="24"/>
            <w:szCs w:val="24"/>
          </w:rPr>
          <w:tab/>
          <w:delText>Temperature rise test</w:delText>
        </w:r>
      </w:del>
    </w:p>
    <w:p w:rsidR="00F8201D" w:rsidRPr="00F8201D" w:rsidDel="00E25B0F" w:rsidRDefault="00F8201D" w:rsidP="00152769">
      <w:pPr>
        <w:overflowPunct/>
        <w:adjustRightInd/>
        <w:ind w:left="720" w:firstLine="720"/>
        <w:textAlignment w:val="auto"/>
        <w:rPr>
          <w:del w:id="453" w:author="Καρμίρης Αγγελος" w:date="2020-01-03T10:38:00Z"/>
          <w:rFonts w:ascii="Arial" w:hAnsi="Arial" w:cs="Arial"/>
          <w:sz w:val="24"/>
          <w:szCs w:val="24"/>
        </w:rPr>
      </w:pPr>
      <w:del w:id="454" w:author="Καρμίρης Αγγελος" w:date="2020-01-03T10:38:00Z">
        <w:r w:rsidRPr="00F8201D" w:rsidDel="00E25B0F">
          <w:rPr>
            <w:rFonts w:ascii="Arial" w:hAnsi="Arial" w:cs="Arial"/>
            <w:sz w:val="24"/>
            <w:szCs w:val="24"/>
            <w:lang w:val="en-GB"/>
          </w:rPr>
          <w:delText xml:space="preserve">       </w:delText>
        </w:r>
        <w:r w:rsidR="001C142F" w:rsidRPr="00152769" w:rsidDel="00E25B0F">
          <w:rPr>
            <w:rFonts w:ascii="Arial" w:hAnsi="Arial" w:cs="Arial"/>
            <w:sz w:val="24"/>
            <w:szCs w:val="24"/>
          </w:rPr>
          <w:delText>6</w:delText>
        </w:r>
        <w:r w:rsidRPr="00F8201D" w:rsidDel="00E25B0F">
          <w:rPr>
            <w:rFonts w:ascii="Arial" w:hAnsi="Arial" w:cs="Arial"/>
            <w:sz w:val="24"/>
            <w:szCs w:val="24"/>
          </w:rPr>
          <w:delText>.</w:delText>
        </w:r>
        <w:r w:rsidRPr="00F8201D" w:rsidDel="00E25B0F">
          <w:rPr>
            <w:rFonts w:ascii="Arial" w:hAnsi="Arial" w:cs="Arial"/>
            <w:sz w:val="24"/>
            <w:szCs w:val="24"/>
          </w:rPr>
          <w:tab/>
        </w:r>
        <w:r w:rsidR="005734A0" w:rsidDel="00E25B0F">
          <w:rPr>
            <w:rFonts w:ascii="Arial" w:hAnsi="Arial" w:cs="Arial"/>
            <w:sz w:val="24"/>
            <w:szCs w:val="24"/>
          </w:rPr>
          <w:delText>T</w:delText>
        </w:r>
        <w:r w:rsidRPr="00F8201D" w:rsidDel="00E25B0F">
          <w:rPr>
            <w:rFonts w:ascii="Arial" w:hAnsi="Arial" w:cs="Arial"/>
            <w:sz w:val="24"/>
            <w:szCs w:val="24"/>
          </w:rPr>
          <w:delText xml:space="preserve">hermal short – time current withstand </w:delText>
        </w:r>
        <w:r w:rsidR="005734A0" w:rsidDel="00E25B0F">
          <w:rPr>
            <w:rFonts w:ascii="Arial" w:hAnsi="Arial" w:cs="Arial"/>
            <w:sz w:val="24"/>
            <w:szCs w:val="24"/>
          </w:rPr>
          <w:delText>(calculation or test)</w:delText>
        </w:r>
      </w:del>
    </w:p>
    <w:p w:rsidR="00F8201D" w:rsidRPr="00F8201D" w:rsidDel="00E25B0F" w:rsidRDefault="00F8201D" w:rsidP="00152769">
      <w:pPr>
        <w:overflowPunct/>
        <w:adjustRightInd/>
        <w:textAlignment w:val="auto"/>
        <w:rPr>
          <w:del w:id="455" w:author="Καρμίρης Αγγελος" w:date="2020-01-03T10:38:00Z"/>
          <w:rFonts w:ascii="Arial" w:hAnsi="Arial" w:cs="Arial"/>
          <w:sz w:val="24"/>
          <w:szCs w:val="24"/>
        </w:rPr>
      </w:pPr>
      <w:del w:id="456"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001C142F" w:rsidRPr="00152769" w:rsidDel="00E25B0F">
          <w:rPr>
            <w:rFonts w:ascii="Arial" w:hAnsi="Arial" w:cs="Arial"/>
            <w:sz w:val="24"/>
            <w:szCs w:val="24"/>
          </w:rPr>
          <w:delText>7</w:delText>
        </w:r>
        <w:r w:rsidRPr="00F8201D" w:rsidDel="00E25B0F">
          <w:rPr>
            <w:rFonts w:ascii="Arial" w:hAnsi="Arial" w:cs="Arial"/>
            <w:sz w:val="24"/>
            <w:szCs w:val="24"/>
          </w:rPr>
          <w:delText>.</w:delText>
        </w:r>
        <w:r w:rsidRPr="00F8201D" w:rsidDel="00E25B0F">
          <w:rPr>
            <w:rFonts w:ascii="Arial" w:hAnsi="Arial" w:cs="Arial"/>
            <w:sz w:val="24"/>
            <w:szCs w:val="24"/>
          </w:rPr>
          <w:tab/>
          <w:delText>Cantilever load withstand test</w:delText>
        </w:r>
      </w:del>
    </w:p>
    <w:p w:rsidR="00F8201D" w:rsidRPr="00F8201D" w:rsidDel="00E25B0F" w:rsidRDefault="00F8201D" w:rsidP="00152769">
      <w:pPr>
        <w:overflowPunct/>
        <w:adjustRightInd/>
        <w:textAlignment w:val="auto"/>
        <w:rPr>
          <w:del w:id="457" w:author="Καρμίρης Αγγελος" w:date="2020-01-03T10:38:00Z"/>
          <w:rFonts w:ascii="Arial" w:hAnsi="Arial" w:cs="Arial"/>
          <w:sz w:val="24"/>
          <w:szCs w:val="24"/>
        </w:rPr>
      </w:pPr>
      <w:del w:id="458"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001C142F" w:rsidRPr="00152769" w:rsidDel="00E25B0F">
          <w:rPr>
            <w:rFonts w:ascii="Arial" w:hAnsi="Arial" w:cs="Arial"/>
            <w:sz w:val="24"/>
            <w:szCs w:val="24"/>
          </w:rPr>
          <w:delText>8</w:delText>
        </w:r>
        <w:r w:rsidRPr="00F8201D" w:rsidDel="00E25B0F">
          <w:rPr>
            <w:rFonts w:ascii="Arial" w:hAnsi="Arial" w:cs="Arial"/>
            <w:sz w:val="24"/>
            <w:szCs w:val="24"/>
          </w:rPr>
          <w:delText>.</w:delText>
        </w:r>
        <w:r w:rsidRPr="00F8201D" w:rsidDel="00E25B0F">
          <w:rPr>
            <w:rFonts w:ascii="Arial" w:hAnsi="Arial" w:cs="Arial"/>
            <w:sz w:val="24"/>
            <w:szCs w:val="24"/>
          </w:rPr>
          <w:tab/>
          <w:delText>Tightness test</w:delText>
        </w:r>
      </w:del>
    </w:p>
    <w:p w:rsidR="00F8201D" w:rsidRPr="00F8201D" w:rsidDel="00E25B0F" w:rsidRDefault="00F8201D" w:rsidP="00152769">
      <w:pPr>
        <w:overflowPunct/>
        <w:adjustRightInd/>
        <w:ind w:left="720" w:firstLine="720"/>
        <w:textAlignment w:val="auto"/>
        <w:rPr>
          <w:del w:id="459" w:author="Καρμίρης Αγγελος" w:date="2020-01-03T10:38:00Z"/>
          <w:rFonts w:ascii="Arial" w:hAnsi="Arial" w:cs="Arial"/>
          <w:sz w:val="24"/>
          <w:szCs w:val="24"/>
        </w:rPr>
      </w:pPr>
      <w:del w:id="460" w:author="Καρμίρης Αγγελος" w:date="2020-01-03T10:38:00Z">
        <w:r w:rsidRPr="00F8201D" w:rsidDel="00E25B0F">
          <w:rPr>
            <w:rFonts w:ascii="Arial" w:hAnsi="Arial" w:cs="Arial"/>
            <w:sz w:val="24"/>
            <w:szCs w:val="24"/>
            <w:lang w:val="en-GB"/>
          </w:rPr>
          <w:delText xml:space="preserve">       </w:delText>
        </w:r>
        <w:r w:rsidR="001C142F" w:rsidRPr="00152769" w:rsidDel="00E25B0F">
          <w:rPr>
            <w:rFonts w:ascii="Arial" w:hAnsi="Arial" w:cs="Arial"/>
            <w:sz w:val="24"/>
            <w:szCs w:val="24"/>
          </w:rPr>
          <w:delText>9</w:delText>
        </w:r>
        <w:r w:rsidRPr="00F8201D" w:rsidDel="00E25B0F">
          <w:rPr>
            <w:rFonts w:ascii="Arial" w:hAnsi="Arial" w:cs="Arial"/>
            <w:sz w:val="24"/>
            <w:szCs w:val="24"/>
          </w:rPr>
          <w:delText>.</w:delText>
        </w:r>
        <w:r w:rsidRPr="00F8201D" w:rsidDel="00E25B0F">
          <w:rPr>
            <w:rFonts w:ascii="Arial" w:hAnsi="Arial" w:cs="Arial"/>
            <w:sz w:val="24"/>
            <w:szCs w:val="24"/>
          </w:rPr>
          <w:tab/>
          <w:delText>Verification of dimensions.</w:delText>
        </w:r>
      </w:del>
    </w:p>
    <w:p w:rsidR="00225104" w:rsidRPr="00F8201D" w:rsidDel="00E25B0F" w:rsidRDefault="00225104" w:rsidP="00F8201D">
      <w:pPr>
        <w:overflowPunct/>
        <w:adjustRightInd/>
        <w:jc w:val="both"/>
        <w:textAlignment w:val="auto"/>
        <w:rPr>
          <w:del w:id="461" w:author="Καρμίρης Αγγελος" w:date="2020-01-03T10:38:00Z"/>
          <w:rFonts w:ascii="Arial" w:hAnsi="Arial" w:cs="Arial"/>
          <w:sz w:val="24"/>
          <w:szCs w:val="24"/>
          <w:lang w:val="en-GB"/>
        </w:rPr>
      </w:pPr>
    </w:p>
    <w:p w:rsidR="00F8201D" w:rsidRPr="00F8201D" w:rsidDel="00E25B0F" w:rsidRDefault="00F8201D" w:rsidP="00F8201D">
      <w:pPr>
        <w:overflowPunct/>
        <w:adjustRightInd/>
        <w:jc w:val="both"/>
        <w:textAlignment w:val="auto"/>
        <w:rPr>
          <w:del w:id="462" w:author="Καρμίρης Αγγελος" w:date="2020-01-03T10:38:00Z"/>
          <w:rFonts w:ascii="Arial" w:hAnsi="Arial" w:cs="Arial"/>
          <w:b/>
          <w:sz w:val="24"/>
          <w:szCs w:val="24"/>
        </w:rPr>
      </w:pPr>
      <w:del w:id="463"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b/>
            <w:sz w:val="24"/>
            <w:szCs w:val="24"/>
          </w:rPr>
          <w:delText>B.</w:delText>
        </w:r>
        <w:r w:rsidRPr="00F8201D" w:rsidDel="00E25B0F">
          <w:rPr>
            <w:rFonts w:ascii="Arial" w:hAnsi="Arial" w:cs="Arial"/>
            <w:b/>
            <w:sz w:val="24"/>
            <w:szCs w:val="24"/>
          </w:rPr>
          <w:tab/>
          <w:delText>Routine tests</w:delText>
        </w:r>
      </w:del>
    </w:p>
    <w:p w:rsidR="00F8201D" w:rsidRPr="00F8201D" w:rsidDel="00E25B0F" w:rsidRDefault="00F8201D" w:rsidP="00F8201D">
      <w:pPr>
        <w:overflowPunct/>
        <w:adjustRightInd/>
        <w:jc w:val="both"/>
        <w:textAlignment w:val="auto"/>
        <w:rPr>
          <w:del w:id="464" w:author="Καρμίρης Αγγελος" w:date="2020-01-03T10:38:00Z"/>
          <w:rFonts w:ascii="Arial" w:hAnsi="Arial" w:cs="Arial"/>
          <w:sz w:val="24"/>
          <w:szCs w:val="24"/>
        </w:rPr>
      </w:pPr>
    </w:p>
    <w:p w:rsidR="00F8201D" w:rsidRPr="00F8201D" w:rsidDel="00E25B0F" w:rsidRDefault="00F8201D" w:rsidP="00225104">
      <w:pPr>
        <w:overflowPunct/>
        <w:adjustRightInd/>
        <w:ind w:left="2160" w:hanging="255"/>
        <w:jc w:val="both"/>
        <w:textAlignment w:val="auto"/>
        <w:rPr>
          <w:del w:id="465" w:author="Καρμίρης Αγγελος" w:date="2020-01-03T10:38:00Z"/>
          <w:rFonts w:ascii="Arial" w:hAnsi="Arial" w:cs="Arial"/>
          <w:sz w:val="24"/>
          <w:szCs w:val="24"/>
        </w:rPr>
      </w:pPr>
      <w:del w:id="466" w:author="Καρμίρης Αγγελος" w:date="2020-01-03T10:38:00Z">
        <w:r w:rsidRPr="00F8201D" w:rsidDel="00E25B0F">
          <w:rPr>
            <w:rFonts w:ascii="Arial" w:hAnsi="Arial" w:cs="Arial"/>
            <w:sz w:val="24"/>
            <w:szCs w:val="24"/>
          </w:rPr>
          <w:delText>1.</w:delText>
        </w:r>
        <w:r w:rsidRPr="00F8201D" w:rsidDel="00E25B0F">
          <w:rPr>
            <w:rFonts w:ascii="Arial" w:hAnsi="Arial" w:cs="Arial"/>
            <w:sz w:val="24"/>
            <w:szCs w:val="24"/>
          </w:rPr>
          <w:tab/>
          <w:delText>Measurement of dielectric dissipation factor (tan</w:delText>
        </w:r>
        <w:r w:rsidRPr="00F8201D" w:rsidDel="00E25B0F">
          <w:rPr>
            <w:rFonts w:ascii="Arial" w:hAnsi="Arial" w:cs="Arial"/>
            <w:sz w:val="24"/>
            <w:szCs w:val="24"/>
            <w:lang w:val="el-GR"/>
          </w:rPr>
          <w:delText>δ</w:delText>
        </w:r>
        <w:r w:rsidR="00225104" w:rsidDel="00E25B0F">
          <w:rPr>
            <w:rFonts w:ascii="Arial" w:hAnsi="Arial" w:cs="Arial"/>
            <w:sz w:val="24"/>
            <w:szCs w:val="24"/>
          </w:rPr>
          <w:delText xml:space="preserve">) and </w:delText>
        </w:r>
        <w:r w:rsidRPr="00F8201D" w:rsidDel="00E25B0F">
          <w:rPr>
            <w:rFonts w:ascii="Arial" w:hAnsi="Arial" w:cs="Arial"/>
            <w:sz w:val="24"/>
            <w:szCs w:val="24"/>
          </w:rPr>
          <w:delText>capacitance at ambient temperature</w:delText>
        </w:r>
      </w:del>
    </w:p>
    <w:p w:rsidR="00F8201D" w:rsidRPr="00F8201D" w:rsidDel="00E25B0F" w:rsidRDefault="00F8201D" w:rsidP="00F8201D">
      <w:pPr>
        <w:overflowPunct/>
        <w:adjustRightInd/>
        <w:jc w:val="both"/>
        <w:textAlignment w:val="auto"/>
        <w:rPr>
          <w:del w:id="467" w:author="Καρμίρης Αγγελος" w:date="2020-01-03T10:38:00Z"/>
          <w:rFonts w:ascii="Arial" w:hAnsi="Arial" w:cs="Arial"/>
          <w:sz w:val="24"/>
          <w:szCs w:val="24"/>
        </w:rPr>
      </w:pPr>
      <w:del w:id="468"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00225104" w:rsidDel="00E25B0F">
          <w:rPr>
            <w:rFonts w:ascii="Arial" w:hAnsi="Arial" w:cs="Arial"/>
            <w:sz w:val="24"/>
            <w:szCs w:val="24"/>
          </w:rPr>
          <w:delText>2</w:delText>
        </w:r>
        <w:r w:rsidRPr="00F8201D" w:rsidDel="00E25B0F">
          <w:rPr>
            <w:rFonts w:ascii="Arial" w:hAnsi="Arial" w:cs="Arial"/>
            <w:sz w:val="24"/>
            <w:szCs w:val="24"/>
          </w:rPr>
          <w:delText>.</w:delText>
        </w:r>
        <w:r w:rsidRPr="00F8201D" w:rsidDel="00E25B0F">
          <w:rPr>
            <w:rFonts w:ascii="Arial" w:hAnsi="Arial" w:cs="Arial"/>
            <w:sz w:val="24"/>
            <w:szCs w:val="24"/>
          </w:rPr>
          <w:tab/>
          <w:delText xml:space="preserve">Power frequency voltage withstand test </w:delText>
        </w:r>
        <w:r w:rsidR="0091123E" w:rsidDel="00E25B0F">
          <w:rPr>
            <w:rFonts w:ascii="Arial" w:hAnsi="Arial" w:cs="Arial"/>
            <w:sz w:val="24"/>
            <w:szCs w:val="24"/>
          </w:rPr>
          <w:delText>, dry</w:delText>
        </w:r>
      </w:del>
    </w:p>
    <w:p w:rsidR="00F8201D" w:rsidRPr="00F8201D" w:rsidDel="00E25B0F" w:rsidRDefault="00F8201D" w:rsidP="00F8201D">
      <w:pPr>
        <w:overflowPunct/>
        <w:adjustRightInd/>
        <w:jc w:val="both"/>
        <w:textAlignment w:val="auto"/>
        <w:rPr>
          <w:del w:id="469" w:author="Καρμίρης Αγγελος" w:date="2020-01-03T10:38:00Z"/>
          <w:rFonts w:ascii="Arial" w:hAnsi="Arial" w:cs="Arial"/>
          <w:sz w:val="24"/>
          <w:szCs w:val="24"/>
        </w:rPr>
      </w:pPr>
      <w:del w:id="470"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00225104" w:rsidDel="00E25B0F">
          <w:rPr>
            <w:rFonts w:ascii="Arial" w:hAnsi="Arial" w:cs="Arial"/>
            <w:sz w:val="24"/>
            <w:szCs w:val="24"/>
          </w:rPr>
          <w:delText>3</w:delText>
        </w:r>
        <w:r w:rsidRPr="00F8201D" w:rsidDel="00E25B0F">
          <w:rPr>
            <w:rFonts w:ascii="Arial" w:hAnsi="Arial" w:cs="Arial"/>
            <w:sz w:val="24"/>
            <w:szCs w:val="24"/>
          </w:rPr>
          <w:delText>.</w:delText>
        </w:r>
        <w:r w:rsidRPr="00F8201D" w:rsidDel="00E25B0F">
          <w:rPr>
            <w:rFonts w:ascii="Arial" w:hAnsi="Arial" w:cs="Arial"/>
            <w:sz w:val="24"/>
            <w:szCs w:val="24"/>
          </w:rPr>
          <w:tab/>
          <w:delText>Measurement of partial discharge quantity</w:delText>
        </w:r>
      </w:del>
    </w:p>
    <w:p w:rsidR="00F8201D" w:rsidRPr="00F8201D" w:rsidDel="00E25B0F" w:rsidRDefault="00F8201D" w:rsidP="00F8201D">
      <w:pPr>
        <w:overflowPunct/>
        <w:adjustRightInd/>
        <w:jc w:val="both"/>
        <w:textAlignment w:val="auto"/>
        <w:rPr>
          <w:del w:id="471" w:author="Καρμίρης Αγγελος" w:date="2020-01-03T10:38:00Z"/>
          <w:rFonts w:ascii="Arial" w:hAnsi="Arial" w:cs="Arial"/>
          <w:sz w:val="24"/>
          <w:szCs w:val="24"/>
        </w:rPr>
      </w:pPr>
      <w:del w:id="472"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00225104" w:rsidDel="00E25B0F">
          <w:rPr>
            <w:rFonts w:ascii="Arial" w:hAnsi="Arial" w:cs="Arial"/>
            <w:sz w:val="24"/>
            <w:szCs w:val="24"/>
          </w:rPr>
          <w:delText>4</w:delText>
        </w:r>
        <w:r w:rsidRPr="00F8201D" w:rsidDel="00E25B0F">
          <w:rPr>
            <w:rFonts w:ascii="Arial" w:hAnsi="Arial" w:cs="Arial"/>
            <w:sz w:val="24"/>
            <w:szCs w:val="24"/>
          </w:rPr>
          <w:delText>.</w:delText>
        </w:r>
        <w:r w:rsidRPr="00F8201D" w:rsidDel="00E25B0F">
          <w:rPr>
            <w:rFonts w:ascii="Arial" w:hAnsi="Arial" w:cs="Arial"/>
            <w:sz w:val="24"/>
            <w:szCs w:val="24"/>
          </w:rPr>
          <w:tab/>
          <w:delText>Test of tap insulation</w:delText>
        </w:r>
      </w:del>
    </w:p>
    <w:p w:rsidR="00F8201D" w:rsidRPr="00F8201D" w:rsidDel="00E25B0F" w:rsidRDefault="00F8201D" w:rsidP="00F8201D">
      <w:pPr>
        <w:overflowPunct/>
        <w:adjustRightInd/>
        <w:jc w:val="both"/>
        <w:textAlignment w:val="auto"/>
        <w:rPr>
          <w:del w:id="473" w:author="Καρμίρης Αγγελος" w:date="2020-01-03T10:38:00Z"/>
          <w:rFonts w:ascii="Arial" w:hAnsi="Arial" w:cs="Arial"/>
          <w:sz w:val="24"/>
          <w:szCs w:val="24"/>
        </w:rPr>
      </w:pPr>
      <w:del w:id="474"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00225104" w:rsidDel="00E25B0F">
          <w:rPr>
            <w:rFonts w:ascii="Arial" w:hAnsi="Arial" w:cs="Arial"/>
            <w:sz w:val="24"/>
            <w:szCs w:val="24"/>
          </w:rPr>
          <w:delText>5</w:delText>
        </w:r>
        <w:r w:rsidRPr="00F8201D" w:rsidDel="00E25B0F">
          <w:rPr>
            <w:rFonts w:ascii="Arial" w:hAnsi="Arial" w:cs="Arial"/>
            <w:sz w:val="24"/>
            <w:szCs w:val="24"/>
          </w:rPr>
          <w:delText>.</w:delText>
        </w:r>
        <w:r w:rsidRPr="00F8201D" w:rsidDel="00E25B0F">
          <w:rPr>
            <w:rFonts w:ascii="Arial" w:hAnsi="Arial" w:cs="Arial"/>
            <w:sz w:val="24"/>
            <w:szCs w:val="24"/>
          </w:rPr>
          <w:tab/>
          <w:delText>Tightness test</w:delText>
        </w:r>
      </w:del>
    </w:p>
    <w:p w:rsidR="005734A0" w:rsidRPr="00F8201D" w:rsidDel="00E25B0F" w:rsidRDefault="005734A0" w:rsidP="005734A0">
      <w:pPr>
        <w:overflowPunct/>
        <w:adjustRightInd/>
        <w:jc w:val="both"/>
        <w:textAlignment w:val="auto"/>
        <w:rPr>
          <w:del w:id="475" w:author="Καρμίρης Αγγελος" w:date="2020-01-03T10:38:00Z"/>
          <w:rFonts w:ascii="Arial" w:hAnsi="Arial" w:cs="Arial"/>
          <w:sz w:val="24"/>
          <w:szCs w:val="24"/>
        </w:rPr>
      </w:pPr>
      <w:del w:id="476"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Del="00E25B0F">
          <w:rPr>
            <w:rFonts w:ascii="Arial" w:hAnsi="Arial" w:cs="Arial"/>
            <w:sz w:val="24"/>
            <w:szCs w:val="24"/>
          </w:rPr>
          <w:delText>6</w:delText>
        </w:r>
        <w:r w:rsidRPr="00F8201D" w:rsidDel="00E25B0F">
          <w:rPr>
            <w:rFonts w:ascii="Arial" w:hAnsi="Arial" w:cs="Arial"/>
            <w:sz w:val="24"/>
            <w:szCs w:val="24"/>
          </w:rPr>
          <w:delText>.</w:delText>
        </w:r>
        <w:r w:rsidRPr="00F8201D" w:rsidDel="00E25B0F">
          <w:rPr>
            <w:rFonts w:ascii="Arial" w:hAnsi="Arial" w:cs="Arial"/>
            <w:sz w:val="24"/>
            <w:szCs w:val="24"/>
          </w:rPr>
          <w:tab/>
          <w:delText>Tightness test</w:delText>
        </w:r>
        <w:r w:rsidDel="00E25B0F">
          <w:rPr>
            <w:rFonts w:ascii="Arial" w:hAnsi="Arial" w:cs="Arial"/>
            <w:sz w:val="24"/>
            <w:szCs w:val="24"/>
          </w:rPr>
          <w:delText xml:space="preserve"> of flanges</w:delText>
        </w:r>
      </w:del>
    </w:p>
    <w:p w:rsidR="00F8201D" w:rsidRPr="00F8201D" w:rsidDel="00E25B0F" w:rsidRDefault="00F8201D" w:rsidP="00F8201D">
      <w:pPr>
        <w:overflowPunct/>
        <w:adjustRightInd/>
        <w:jc w:val="both"/>
        <w:textAlignment w:val="auto"/>
        <w:rPr>
          <w:del w:id="477" w:author="Καρμίρης Αγγελος" w:date="2020-01-03T10:38:00Z"/>
          <w:rFonts w:ascii="Arial" w:hAnsi="Arial" w:cs="Arial"/>
          <w:sz w:val="24"/>
          <w:szCs w:val="24"/>
        </w:rPr>
      </w:pPr>
      <w:del w:id="478"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005734A0" w:rsidDel="00E25B0F">
          <w:rPr>
            <w:rFonts w:ascii="Arial" w:hAnsi="Arial" w:cs="Arial"/>
            <w:sz w:val="24"/>
            <w:szCs w:val="24"/>
          </w:rPr>
          <w:delText>7</w:delText>
        </w:r>
        <w:r w:rsidRPr="00F8201D" w:rsidDel="00E25B0F">
          <w:rPr>
            <w:rFonts w:ascii="Arial" w:hAnsi="Arial" w:cs="Arial"/>
            <w:sz w:val="24"/>
            <w:szCs w:val="24"/>
          </w:rPr>
          <w:delText>.</w:delText>
        </w:r>
        <w:r w:rsidRPr="00F8201D" w:rsidDel="00E25B0F">
          <w:rPr>
            <w:rFonts w:ascii="Arial" w:hAnsi="Arial" w:cs="Arial"/>
            <w:sz w:val="24"/>
            <w:szCs w:val="24"/>
          </w:rPr>
          <w:tab/>
          <w:delText>Visual inspection and dimensional check</w:delText>
        </w:r>
      </w:del>
    </w:p>
    <w:p w:rsidR="00225104" w:rsidRPr="00F8201D" w:rsidDel="00E25B0F" w:rsidRDefault="00225104" w:rsidP="00F8201D">
      <w:pPr>
        <w:overflowPunct/>
        <w:adjustRightInd/>
        <w:jc w:val="both"/>
        <w:textAlignment w:val="auto"/>
        <w:rPr>
          <w:del w:id="479" w:author="Καρμίρης Αγγελος" w:date="2020-01-03T10:38:00Z"/>
          <w:rFonts w:ascii="Arial" w:hAnsi="Arial" w:cs="Arial"/>
          <w:sz w:val="24"/>
          <w:szCs w:val="24"/>
        </w:rPr>
      </w:pPr>
    </w:p>
    <w:p w:rsidR="00F8201D" w:rsidRPr="00F8201D" w:rsidDel="00E25B0F" w:rsidRDefault="00F8201D" w:rsidP="00F8201D">
      <w:pPr>
        <w:overflowPunct/>
        <w:adjustRightInd/>
        <w:jc w:val="both"/>
        <w:textAlignment w:val="auto"/>
        <w:rPr>
          <w:del w:id="480" w:author="Καρμίρης Αγγελος" w:date="2020-01-03T10:38:00Z"/>
          <w:rFonts w:ascii="Arial" w:hAnsi="Arial" w:cs="Arial"/>
          <w:b/>
          <w:sz w:val="24"/>
          <w:szCs w:val="24"/>
        </w:rPr>
      </w:pPr>
      <w:del w:id="481"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b/>
            <w:sz w:val="24"/>
            <w:szCs w:val="24"/>
          </w:rPr>
          <w:delText>C.</w:delText>
        </w:r>
        <w:r w:rsidRPr="00F8201D" w:rsidDel="00E25B0F">
          <w:rPr>
            <w:rFonts w:ascii="Arial" w:hAnsi="Arial" w:cs="Arial"/>
            <w:b/>
            <w:sz w:val="24"/>
            <w:szCs w:val="24"/>
          </w:rPr>
          <w:tab/>
          <w:delText>Special tests</w:delText>
        </w:r>
      </w:del>
    </w:p>
    <w:p w:rsidR="00F8201D" w:rsidRPr="00F8201D" w:rsidDel="00E25B0F" w:rsidRDefault="00F8201D" w:rsidP="00F8201D">
      <w:pPr>
        <w:overflowPunct/>
        <w:adjustRightInd/>
        <w:jc w:val="both"/>
        <w:textAlignment w:val="auto"/>
        <w:rPr>
          <w:del w:id="482" w:author="Καρμίρης Αγγελος" w:date="2020-01-03T10:38:00Z"/>
          <w:rFonts w:ascii="Arial" w:hAnsi="Arial" w:cs="Arial"/>
          <w:sz w:val="24"/>
          <w:szCs w:val="24"/>
        </w:rPr>
      </w:pPr>
    </w:p>
    <w:p w:rsidR="00F8201D" w:rsidRPr="00F8201D" w:rsidDel="00E25B0F" w:rsidRDefault="00F8201D" w:rsidP="00F8201D">
      <w:pPr>
        <w:overflowPunct/>
        <w:adjustRightInd/>
        <w:jc w:val="both"/>
        <w:textAlignment w:val="auto"/>
        <w:rPr>
          <w:del w:id="483" w:author="Καρμίρης Αγγελος" w:date="2020-01-03T10:38:00Z"/>
          <w:rFonts w:ascii="Arial" w:hAnsi="Arial" w:cs="Arial"/>
          <w:sz w:val="24"/>
          <w:szCs w:val="24"/>
        </w:rPr>
      </w:pPr>
      <w:del w:id="484"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Pr="00F8201D" w:rsidDel="00E25B0F">
          <w:rPr>
            <w:rFonts w:ascii="Arial" w:hAnsi="Arial" w:cs="Arial"/>
            <w:sz w:val="24"/>
            <w:szCs w:val="24"/>
          </w:rPr>
          <w:delText>1.</w:delText>
        </w:r>
        <w:r w:rsidRPr="00F8201D" w:rsidDel="00E25B0F">
          <w:rPr>
            <w:rFonts w:ascii="Arial" w:hAnsi="Arial" w:cs="Arial"/>
            <w:sz w:val="24"/>
            <w:szCs w:val="24"/>
          </w:rPr>
          <w:tab/>
          <w:delText>Seismic test (IEC 61463</w:delText>
        </w:r>
        <w:r w:rsidR="008F2B4E" w:rsidDel="00E25B0F">
          <w:rPr>
            <w:rFonts w:ascii="Arial" w:hAnsi="Arial" w:cs="Arial"/>
            <w:sz w:val="24"/>
            <w:szCs w:val="24"/>
          </w:rPr>
          <w:delText>, calculation or test</w:delText>
        </w:r>
        <w:r w:rsidRPr="00F8201D" w:rsidDel="00E25B0F">
          <w:rPr>
            <w:rFonts w:ascii="Arial" w:hAnsi="Arial" w:cs="Arial"/>
            <w:sz w:val="24"/>
            <w:szCs w:val="24"/>
          </w:rPr>
          <w:delText>)</w:delText>
        </w:r>
      </w:del>
    </w:p>
    <w:p w:rsidR="00F8201D" w:rsidRPr="00F8201D" w:rsidDel="00E25B0F" w:rsidRDefault="00F8201D" w:rsidP="00F8201D">
      <w:pPr>
        <w:overflowPunct/>
        <w:adjustRightInd/>
        <w:jc w:val="both"/>
        <w:textAlignment w:val="auto"/>
        <w:rPr>
          <w:del w:id="485" w:author="Καρμίρης Αγγελος" w:date="2020-01-03T10:38:00Z"/>
          <w:rFonts w:ascii="Arial" w:hAnsi="Arial" w:cs="Arial"/>
          <w:bCs/>
          <w:color w:val="000000"/>
          <w:sz w:val="22"/>
          <w:szCs w:val="22"/>
        </w:rPr>
      </w:pPr>
      <w:del w:id="486"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lang w:val="en-GB"/>
          </w:rPr>
          <w:delText xml:space="preserve">       </w:delText>
        </w:r>
        <w:r w:rsidRPr="00F8201D" w:rsidDel="00E25B0F">
          <w:rPr>
            <w:rFonts w:ascii="Arial" w:hAnsi="Arial" w:cs="Arial"/>
            <w:sz w:val="24"/>
            <w:szCs w:val="24"/>
          </w:rPr>
          <w:delText>2.</w:delText>
        </w:r>
        <w:r w:rsidRPr="00F8201D" w:rsidDel="00E25B0F">
          <w:rPr>
            <w:rFonts w:ascii="Arial" w:hAnsi="Arial" w:cs="Arial"/>
            <w:sz w:val="24"/>
            <w:szCs w:val="24"/>
          </w:rPr>
          <w:tab/>
          <w:delText xml:space="preserve"> Artificial</w:delText>
        </w:r>
        <w:r w:rsidRPr="00F8201D" w:rsidDel="00E25B0F">
          <w:rPr>
            <w:rFonts w:ascii="Arial" w:hAnsi="Arial" w:cs="Arial"/>
            <w:bCs/>
            <w:sz w:val="24"/>
            <w:szCs w:val="24"/>
          </w:rPr>
          <w:delText xml:space="preserve"> pollution test (IEC 60507)</w:delText>
        </w:r>
      </w:del>
    </w:p>
    <w:p w:rsidR="00F8201D" w:rsidRPr="00F8201D" w:rsidDel="00E25B0F" w:rsidRDefault="00F8201D" w:rsidP="00F8201D">
      <w:pPr>
        <w:overflowPunct/>
        <w:adjustRightInd/>
        <w:jc w:val="both"/>
        <w:textAlignment w:val="auto"/>
        <w:rPr>
          <w:del w:id="487" w:author="Καρμίρης Αγγελος" w:date="2020-01-03T10:38:00Z"/>
          <w:rFonts w:ascii="Arial" w:hAnsi="Arial" w:cs="Arial"/>
          <w:b/>
          <w:bCs/>
          <w:sz w:val="24"/>
          <w:szCs w:val="24"/>
        </w:rPr>
      </w:pPr>
    </w:p>
    <w:p w:rsidR="00F8201D" w:rsidRPr="00F8201D" w:rsidDel="00E25B0F" w:rsidRDefault="00F8201D" w:rsidP="00F8201D">
      <w:pPr>
        <w:overflowPunct/>
        <w:adjustRightInd/>
        <w:ind w:left="1429" w:hanging="709"/>
        <w:jc w:val="both"/>
        <w:textAlignment w:val="auto"/>
        <w:rPr>
          <w:del w:id="488" w:author="Καρμίρης Αγγελος" w:date="2020-01-03T10:38:00Z"/>
          <w:rFonts w:ascii="Arial" w:hAnsi="Arial" w:cs="Arial"/>
          <w:sz w:val="24"/>
          <w:szCs w:val="24"/>
        </w:rPr>
      </w:pPr>
      <w:del w:id="489" w:author="Καρμίρης Αγγελος" w:date="2020-01-03T10:38:00Z">
        <w:r w:rsidRPr="00F8201D" w:rsidDel="00E25B0F">
          <w:rPr>
            <w:rFonts w:ascii="Arial" w:hAnsi="Arial" w:cs="Arial"/>
            <w:sz w:val="24"/>
            <w:szCs w:val="24"/>
          </w:rPr>
          <w:tab/>
          <w:delText xml:space="preserve">The bushings shall be manufactured from </w:delText>
        </w:r>
        <w:r w:rsidR="00CF3C18" w:rsidDel="00E25B0F">
          <w:rPr>
            <w:rFonts w:ascii="Arial" w:hAnsi="Arial" w:cs="Arial"/>
            <w:sz w:val="24"/>
            <w:szCs w:val="24"/>
          </w:rPr>
          <w:delText>GE</w:delText>
        </w:r>
        <w:r w:rsidRPr="00F8201D" w:rsidDel="00E25B0F">
          <w:rPr>
            <w:rFonts w:ascii="Arial" w:hAnsi="Arial" w:cs="Arial"/>
            <w:sz w:val="24"/>
            <w:szCs w:val="24"/>
          </w:rPr>
          <w:delText xml:space="preserve"> or TRENCH or ABB. </w:delText>
        </w:r>
      </w:del>
    </w:p>
    <w:p w:rsidR="00F8201D" w:rsidRPr="00F8201D" w:rsidDel="00E25B0F" w:rsidRDefault="00F8201D" w:rsidP="00F8201D">
      <w:pPr>
        <w:overflowPunct/>
        <w:adjustRightInd/>
        <w:ind w:left="1429"/>
        <w:jc w:val="both"/>
        <w:textAlignment w:val="auto"/>
        <w:rPr>
          <w:del w:id="490" w:author="Καρμίρης Αγγελος" w:date="2020-01-03T10:38:00Z"/>
          <w:rFonts w:ascii="Arial" w:hAnsi="Arial" w:cs="Arial"/>
          <w:b/>
          <w:bCs/>
          <w:sz w:val="24"/>
          <w:szCs w:val="24"/>
        </w:rPr>
      </w:pPr>
    </w:p>
    <w:p w:rsidR="00F8201D" w:rsidRPr="00F8201D" w:rsidDel="00E25B0F" w:rsidRDefault="00F8201D" w:rsidP="00F8201D">
      <w:pPr>
        <w:overflowPunct/>
        <w:adjustRightInd/>
        <w:jc w:val="both"/>
        <w:textAlignment w:val="auto"/>
        <w:rPr>
          <w:del w:id="491" w:author="Καρμίρης Αγγελος" w:date="2020-01-03T10:38:00Z"/>
          <w:rFonts w:ascii="Arial" w:hAnsi="Arial" w:cs="Arial"/>
          <w:b/>
          <w:bCs/>
          <w:sz w:val="24"/>
          <w:szCs w:val="24"/>
        </w:rPr>
      </w:pPr>
    </w:p>
    <w:p w:rsidR="00F8201D" w:rsidRPr="00F8201D" w:rsidDel="00E25B0F" w:rsidRDefault="008377EF" w:rsidP="00F8201D">
      <w:pPr>
        <w:overflowPunct/>
        <w:adjustRightInd/>
        <w:ind w:firstLine="720"/>
        <w:jc w:val="both"/>
        <w:textAlignment w:val="auto"/>
        <w:rPr>
          <w:del w:id="492" w:author="Καρμίρης Αγγελος" w:date="2020-01-03T10:38:00Z"/>
          <w:rFonts w:ascii="Arial" w:hAnsi="Arial" w:cs="Arial"/>
          <w:b/>
          <w:bCs/>
          <w:sz w:val="24"/>
          <w:szCs w:val="24"/>
          <w:u w:val="single"/>
        </w:rPr>
      </w:pPr>
      <w:del w:id="493" w:author="Καρμίρης Αγγελος" w:date="2020-01-03T10:38:00Z">
        <w:r w:rsidDel="00E25B0F">
          <w:rPr>
            <w:rFonts w:ascii="Arial" w:hAnsi="Arial" w:cs="Arial"/>
            <w:b/>
            <w:bCs/>
            <w:sz w:val="24"/>
            <w:szCs w:val="24"/>
          </w:rPr>
          <w:delText>1</w:delText>
        </w:r>
        <w:r w:rsidR="00F8201D" w:rsidRPr="00F8201D" w:rsidDel="00E25B0F">
          <w:rPr>
            <w:rFonts w:ascii="Arial" w:hAnsi="Arial" w:cs="Arial"/>
            <w:b/>
            <w:bCs/>
            <w:sz w:val="24"/>
            <w:szCs w:val="24"/>
          </w:rPr>
          <w:delText>.5</w:delText>
        </w:r>
        <w:r w:rsidR="00F8201D" w:rsidRPr="00F8201D" w:rsidDel="00E25B0F">
          <w:rPr>
            <w:rFonts w:ascii="Arial" w:hAnsi="Arial" w:cs="Arial"/>
            <w:b/>
            <w:bCs/>
            <w:sz w:val="24"/>
            <w:szCs w:val="24"/>
          </w:rPr>
          <w:tab/>
        </w:r>
        <w:r w:rsidR="00F8201D" w:rsidRPr="00F8201D" w:rsidDel="00E25B0F">
          <w:rPr>
            <w:rFonts w:ascii="Arial" w:hAnsi="Arial" w:cs="Arial"/>
            <w:b/>
            <w:bCs/>
            <w:sz w:val="24"/>
            <w:szCs w:val="24"/>
            <w:u w:val="single"/>
          </w:rPr>
          <w:delText xml:space="preserve">Bushing current </w:delText>
        </w:r>
        <w:r w:rsidR="00691B33" w:rsidDel="00E25B0F">
          <w:rPr>
            <w:rFonts w:ascii="Arial" w:hAnsi="Arial" w:cs="Arial"/>
            <w:b/>
            <w:bCs/>
            <w:sz w:val="24"/>
            <w:szCs w:val="24"/>
            <w:u w:val="single"/>
          </w:rPr>
          <w:delText>transformers</w:delText>
        </w:r>
      </w:del>
    </w:p>
    <w:p w:rsidR="00F8201D" w:rsidRPr="00F8201D" w:rsidDel="00E25B0F" w:rsidRDefault="00F8201D" w:rsidP="00F8201D">
      <w:pPr>
        <w:overflowPunct/>
        <w:adjustRightInd/>
        <w:jc w:val="both"/>
        <w:textAlignment w:val="auto"/>
        <w:rPr>
          <w:del w:id="494" w:author="Καρμίρης Αγγελος" w:date="2020-01-03T10:38:00Z"/>
          <w:rFonts w:ascii="Arial" w:hAnsi="Arial" w:cs="Arial"/>
          <w:b/>
          <w:bCs/>
          <w:sz w:val="24"/>
          <w:szCs w:val="24"/>
          <w:u w:val="single"/>
        </w:rPr>
      </w:pPr>
    </w:p>
    <w:p w:rsidR="008A10C8" w:rsidDel="00E25B0F" w:rsidRDefault="00F8201D" w:rsidP="00F8201D">
      <w:pPr>
        <w:overflowPunct/>
        <w:adjustRightInd/>
        <w:ind w:left="1418"/>
        <w:jc w:val="both"/>
        <w:textAlignment w:val="auto"/>
        <w:rPr>
          <w:del w:id="495" w:author="Καρμίρης Αγγελος" w:date="2020-01-03T10:38:00Z"/>
          <w:rFonts w:ascii="Arial" w:hAnsi="Arial" w:cs="Arial"/>
          <w:sz w:val="24"/>
          <w:szCs w:val="24"/>
        </w:rPr>
      </w:pPr>
      <w:del w:id="496" w:author="Καρμίρης Αγγελος" w:date="2020-01-03T10:38:00Z">
        <w:r w:rsidRPr="00F8201D" w:rsidDel="00E25B0F">
          <w:rPr>
            <w:rFonts w:ascii="Arial" w:hAnsi="Arial" w:cs="Arial"/>
            <w:sz w:val="24"/>
            <w:szCs w:val="24"/>
          </w:rPr>
          <w:delText>The bushings will be equipped with bushing current                                   transformers as follows</w:delText>
        </w:r>
        <w:r w:rsidR="008A10C8" w:rsidDel="00E25B0F">
          <w:rPr>
            <w:rFonts w:ascii="Arial" w:hAnsi="Arial" w:cs="Arial"/>
            <w:sz w:val="24"/>
            <w:szCs w:val="24"/>
          </w:rPr>
          <w:delText>.</w:delText>
        </w:r>
      </w:del>
    </w:p>
    <w:p w:rsidR="008A10C8" w:rsidDel="00E25B0F" w:rsidRDefault="008A10C8" w:rsidP="00F8201D">
      <w:pPr>
        <w:overflowPunct/>
        <w:adjustRightInd/>
        <w:ind w:left="1418"/>
        <w:jc w:val="both"/>
        <w:textAlignment w:val="auto"/>
        <w:rPr>
          <w:del w:id="497" w:author="Καρμίρης Αγγελος" w:date="2020-01-03T10:38:00Z"/>
          <w:rFonts w:ascii="Arial" w:hAnsi="Arial" w:cs="Arial"/>
          <w:sz w:val="24"/>
          <w:szCs w:val="24"/>
        </w:rPr>
      </w:pPr>
    </w:p>
    <w:p w:rsidR="00F8201D" w:rsidRPr="00F8201D" w:rsidDel="00E25B0F" w:rsidRDefault="008A10C8" w:rsidP="00F8201D">
      <w:pPr>
        <w:overflowPunct/>
        <w:adjustRightInd/>
        <w:ind w:left="1418"/>
        <w:jc w:val="both"/>
        <w:textAlignment w:val="auto"/>
        <w:rPr>
          <w:del w:id="498" w:author="Καρμίρης Αγγελος" w:date="2020-01-03T10:38:00Z"/>
          <w:rFonts w:ascii="Arial" w:hAnsi="Arial" w:cs="Arial"/>
          <w:sz w:val="24"/>
          <w:szCs w:val="24"/>
        </w:rPr>
      </w:pPr>
      <w:del w:id="499" w:author="Καρμίρης Αγγελος" w:date="2020-01-03T10:38:00Z">
        <w:r w:rsidDel="00E25B0F">
          <w:rPr>
            <w:rFonts w:ascii="Arial" w:hAnsi="Arial" w:cs="Arial"/>
            <w:sz w:val="24"/>
            <w:szCs w:val="24"/>
          </w:rPr>
          <w:delText xml:space="preserve">For </w:delText>
        </w:r>
        <w:r w:rsidR="001C142F" w:rsidDel="00E25B0F">
          <w:rPr>
            <w:rFonts w:ascii="Arial" w:hAnsi="Arial" w:cs="Arial"/>
            <w:sz w:val="24"/>
            <w:szCs w:val="24"/>
          </w:rPr>
          <w:delText xml:space="preserve">reactor </w:delText>
        </w:r>
        <w:r w:rsidDel="00E25B0F">
          <w:rPr>
            <w:rFonts w:ascii="Arial" w:hAnsi="Arial" w:cs="Arial"/>
            <w:sz w:val="24"/>
            <w:szCs w:val="24"/>
          </w:rPr>
          <w:delText xml:space="preserve">rated power from </w:delText>
        </w:r>
        <w:r w:rsidR="00A26406" w:rsidDel="00E25B0F">
          <w:rPr>
            <w:rFonts w:ascii="Arial" w:hAnsi="Arial" w:cs="Arial"/>
            <w:sz w:val="24"/>
            <w:szCs w:val="24"/>
          </w:rPr>
          <w:delText>8</w:delText>
        </w:r>
        <w:r w:rsidDel="00E25B0F">
          <w:rPr>
            <w:rFonts w:ascii="Arial" w:hAnsi="Arial" w:cs="Arial"/>
            <w:sz w:val="24"/>
            <w:szCs w:val="24"/>
          </w:rPr>
          <w:delText xml:space="preserve"> Mvar up to and including 25 Mvar:</w:delText>
        </w:r>
      </w:del>
    </w:p>
    <w:p w:rsidR="00F8201D" w:rsidRPr="00F8201D" w:rsidDel="00E25B0F" w:rsidRDefault="00F8201D" w:rsidP="00F8201D">
      <w:pPr>
        <w:overflowPunct/>
        <w:adjustRightInd/>
        <w:ind w:left="1418" w:hanging="1418"/>
        <w:jc w:val="both"/>
        <w:textAlignment w:val="auto"/>
        <w:rPr>
          <w:del w:id="500" w:author="Καρμίρης Αγγελος" w:date="2020-01-03T10:38:00Z"/>
          <w:rFonts w:ascii="Arial" w:hAnsi="Arial" w:cs="Arial"/>
          <w:sz w:val="24"/>
          <w:szCs w:val="24"/>
        </w:rPr>
      </w:pPr>
    </w:p>
    <w:tbl>
      <w:tblPr>
        <w:tblW w:w="8222" w:type="dxa"/>
        <w:tblInd w:w="1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8"/>
        <w:gridCol w:w="1276"/>
        <w:gridCol w:w="1604"/>
        <w:gridCol w:w="3924"/>
      </w:tblGrid>
      <w:tr w:rsidR="00F8201D" w:rsidRPr="00F8201D" w:rsidDel="00E25B0F" w:rsidTr="00152769">
        <w:trPr>
          <w:cantSplit/>
          <w:tblHeader/>
          <w:del w:id="501" w:author="Καρμίρης Αγγελος" w:date="2020-01-03T10:38:00Z"/>
        </w:trPr>
        <w:tc>
          <w:tcPr>
            <w:tcW w:w="1418" w:type="dxa"/>
            <w:tcBorders>
              <w:top w:val="single" w:sz="12" w:space="0" w:color="auto"/>
              <w:left w:val="single" w:sz="12" w:space="0" w:color="auto"/>
              <w:bottom w:val="single" w:sz="6" w:space="0" w:color="auto"/>
              <w:right w:val="single" w:sz="6" w:space="0" w:color="auto"/>
            </w:tcBorders>
            <w:shd w:val="clear" w:color="auto" w:fill="00FFFF"/>
          </w:tcPr>
          <w:p w:rsidR="00F8201D" w:rsidRPr="00F8201D" w:rsidDel="00E25B0F" w:rsidRDefault="00F8201D" w:rsidP="00F8201D">
            <w:pPr>
              <w:overflowPunct/>
              <w:adjustRightInd/>
              <w:jc w:val="center"/>
              <w:textAlignment w:val="auto"/>
              <w:rPr>
                <w:del w:id="502" w:author="Καρμίρης Αγγελος" w:date="2020-01-03T10:38:00Z"/>
                <w:rFonts w:ascii="Arial" w:hAnsi="Arial" w:cs="Arial"/>
                <w:b/>
                <w:bCs/>
                <w:sz w:val="24"/>
                <w:szCs w:val="24"/>
              </w:rPr>
            </w:pPr>
          </w:p>
          <w:p w:rsidR="00F8201D" w:rsidRPr="00F8201D" w:rsidDel="00E25B0F" w:rsidRDefault="00F8201D" w:rsidP="00F8201D">
            <w:pPr>
              <w:overflowPunct/>
              <w:adjustRightInd/>
              <w:jc w:val="center"/>
              <w:textAlignment w:val="auto"/>
              <w:rPr>
                <w:del w:id="503" w:author="Καρμίρης Αγγελος" w:date="2020-01-03T10:38:00Z"/>
                <w:rFonts w:ascii="Arial" w:hAnsi="Arial" w:cs="Arial"/>
                <w:b/>
                <w:bCs/>
                <w:sz w:val="24"/>
                <w:szCs w:val="24"/>
              </w:rPr>
            </w:pPr>
            <w:del w:id="504" w:author="Καρμίρης Αγγελος" w:date="2020-01-03T10:38:00Z">
              <w:r w:rsidRPr="00F8201D" w:rsidDel="00E25B0F">
                <w:rPr>
                  <w:rFonts w:ascii="Arial" w:hAnsi="Arial" w:cs="Arial"/>
                  <w:b/>
                  <w:bCs/>
                  <w:sz w:val="24"/>
                  <w:szCs w:val="24"/>
                </w:rPr>
                <w:delText>Terminals</w:delText>
              </w:r>
            </w:del>
          </w:p>
          <w:p w:rsidR="00F8201D" w:rsidRPr="00F8201D" w:rsidDel="00E25B0F" w:rsidRDefault="00F8201D" w:rsidP="00F8201D">
            <w:pPr>
              <w:overflowPunct/>
              <w:adjustRightInd/>
              <w:jc w:val="center"/>
              <w:textAlignment w:val="auto"/>
              <w:rPr>
                <w:del w:id="505" w:author="Καρμίρης Αγγελος" w:date="2020-01-03T10:38:00Z"/>
                <w:rFonts w:ascii="Arial" w:hAnsi="Arial" w:cs="Arial"/>
                <w:b/>
                <w:bCs/>
                <w:sz w:val="24"/>
                <w:szCs w:val="24"/>
              </w:rPr>
            </w:pPr>
          </w:p>
        </w:tc>
        <w:tc>
          <w:tcPr>
            <w:tcW w:w="1276" w:type="dxa"/>
            <w:tcBorders>
              <w:top w:val="single" w:sz="12" w:space="0" w:color="auto"/>
              <w:left w:val="single" w:sz="6" w:space="0" w:color="auto"/>
              <w:bottom w:val="single" w:sz="6" w:space="0" w:color="auto"/>
              <w:right w:val="single" w:sz="6" w:space="0" w:color="auto"/>
            </w:tcBorders>
            <w:shd w:val="clear" w:color="auto" w:fill="00FFFF"/>
          </w:tcPr>
          <w:p w:rsidR="00F8201D" w:rsidRPr="00F8201D" w:rsidDel="00E25B0F" w:rsidRDefault="00F8201D" w:rsidP="00F8201D">
            <w:pPr>
              <w:overflowPunct/>
              <w:adjustRightInd/>
              <w:jc w:val="center"/>
              <w:textAlignment w:val="auto"/>
              <w:rPr>
                <w:del w:id="506" w:author="Καρμίρης Αγγελος" w:date="2020-01-03T10:38:00Z"/>
                <w:rFonts w:ascii="Arial" w:hAnsi="Arial" w:cs="Arial"/>
                <w:b/>
                <w:bCs/>
                <w:sz w:val="24"/>
                <w:szCs w:val="24"/>
              </w:rPr>
            </w:pPr>
          </w:p>
          <w:p w:rsidR="00F8201D" w:rsidRPr="00F8201D" w:rsidDel="00E25B0F" w:rsidRDefault="00F8201D" w:rsidP="00F8201D">
            <w:pPr>
              <w:overflowPunct/>
              <w:adjustRightInd/>
              <w:jc w:val="center"/>
              <w:textAlignment w:val="auto"/>
              <w:rPr>
                <w:del w:id="507" w:author="Καρμίρης Αγγελος" w:date="2020-01-03T10:38:00Z"/>
                <w:rFonts w:ascii="Arial" w:hAnsi="Arial" w:cs="Arial"/>
                <w:b/>
                <w:bCs/>
                <w:sz w:val="24"/>
                <w:szCs w:val="24"/>
              </w:rPr>
            </w:pPr>
            <w:del w:id="508" w:author="Καρμίρης Αγγελος" w:date="2020-01-03T10:38:00Z">
              <w:r w:rsidRPr="00F8201D" w:rsidDel="00E25B0F">
                <w:rPr>
                  <w:rFonts w:ascii="Arial" w:hAnsi="Arial" w:cs="Arial"/>
                  <w:b/>
                  <w:bCs/>
                  <w:sz w:val="24"/>
                  <w:szCs w:val="24"/>
                </w:rPr>
                <w:delText>Number</w:delText>
              </w:r>
            </w:del>
          </w:p>
        </w:tc>
        <w:tc>
          <w:tcPr>
            <w:tcW w:w="1604" w:type="dxa"/>
            <w:tcBorders>
              <w:top w:val="single" w:sz="12" w:space="0" w:color="auto"/>
              <w:left w:val="single" w:sz="6" w:space="0" w:color="auto"/>
              <w:bottom w:val="single" w:sz="6" w:space="0" w:color="auto"/>
              <w:right w:val="single" w:sz="6" w:space="0" w:color="auto"/>
            </w:tcBorders>
            <w:shd w:val="clear" w:color="auto" w:fill="00FFFF"/>
          </w:tcPr>
          <w:p w:rsidR="00F8201D" w:rsidRPr="00F8201D" w:rsidDel="00E25B0F" w:rsidRDefault="00F8201D" w:rsidP="00F8201D">
            <w:pPr>
              <w:overflowPunct/>
              <w:adjustRightInd/>
              <w:jc w:val="center"/>
              <w:textAlignment w:val="auto"/>
              <w:rPr>
                <w:del w:id="509" w:author="Καρμίρης Αγγελος" w:date="2020-01-03T10:38:00Z"/>
                <w:rFonts w:ascii="Arial" w:hAnsi="Arial" w:cs="Arial"/>
                <w:b/>
                <w:bCs/>
                <w:sz w:val="24"/>
                <w:szCs w:val="24"/>
              </w:rPr>
            </w:pPr>
          </w:p>
          <w:p w:rsidR="00F8201D" w:rsidRPr="00F8201D" w:rsidDel="00E25B0F" w:rsidRDefault="00F8201D" w:rsidP="00F8201D">
            <w:pPr>
              <w:overflowPunct/>
              <w:adjustRightInd/>
              <w:jc w:val="center"/>
              <w:textAlignment w:val="auto"/>
              <w:rPr>
                <w:del w:id="510" w:author="Καρμίρης Αγγελος" w:date="2020-01-03T10:38:00Z"/>
                <w:rFonts w:ascii="Arial" w:hAnsi="Arial" w:cs="Arial"/>
                <w:b/>
                <w:bCs/>
                <w:sz w:val="24"/>
                <w:szCs w:val="24"/>
              </w:rPr>
            </w:pPr>
            <w:del w:id="511" w:author="Καρμίρης Αγγελος" w:date="2020-01-03T10:38:00Z">
              <w:r w:rsidRPr="00F8201D" w:rsidDel="00E25B0F">
                <w:rPr>
                  <w:rFonts w:ascii="Arial" w:hAnsi="Arial" w:cs="Arial"/>
                  <w:b/>
                  <w:bCs/>
                  <w:sz w:val="24"/>
                  <w:szCs w:val="24"/>
                </w:rPr>
                <w:delText>Ratio</w:delText>
              </w:r>
            </w:del>
          </w:p>
        </w:tc>
        <w:tc>
          <w:tcPr>
            <w:tcW w:w="3924" w:type="dxa"/>
            <w:tcBorders>
              <w:top w:val="single" w:sz="12" w:space="0" w:color="auto"/>
              <w:left w:val="single" w:sz="6" w:space="0" w:color="auto"/>
              <w:bottom w:val="single" w:sz="6" w:space="0" w:color="auto"/>
              <w:right w:val="single" w:sz="12" w:space="0" w:color="auto"/>
            </w:tcBorders>
            <w:shd w:val="clear" w:color="auto" w:fill="00FFFF"/>
          </w:tcPr>
          <w:p w:rsidR="00F8201D" w:rsidRPr="00F8201D" w:rsidDel="00E25B0F" w:rsidRDefault="00F8201D" w:rsidP="00F8201D">
            <w:pPr>
              <w:overflowPunct/>
              <w:adjustRightInd/>
              <w:jc w:val="center"/>
              <w:textAlignment w:val="auto"/>
              <w:rPr>
                <w:del w:id="512" w:author="Καρμίρης Αγγελος" w:date="2020-01-03T10:38:00Z"/>
                <w:rFonts w:ascii="Arial" w:hAnsi="Arial" w:cs="Arial"/>
                <w:b/>
                <w:bCs/>
                <w:sz w:val="24"/>
                <w:szCs w:val="24"/>
              </w:rPr>
            </w:pPr>
          </w:p>
          <w:p w:rsidR="00F8201D" w:rsidRPr="00F8201D" w:rsidDel="00E25B0F" w:rsidRDefault="00F8201D" w:rsidP="00F8201D">
            <w:pPr>
              <w:overflowPunct/>
              <w:adjustRightInd/>
              <w:jc w:val="center"/>
              <w:textAlignment w:val="auto"/>
              <w:rPr>
                <w:del w:id="513" w:author="Καρμίρης Αγγελος" w:date="2020-01-03T10:38:00Z"/>
                <w:rFonts w:ascii="Arial" w:hAnsi="Arial" w:cs="Arial"/>
                <w:b/>
                <w:bCs/>
                <w:sz w:val="24"/>
                <w:szCs w:val="24"/>
              </w:rPr>
            </w:pPr>
            <w:del w:id="514" w:author="Καρμίρης Αγγελος" w:date="2020-01-03T10:38:00Z">
              <w:r w:rsidRPr="00F8201D" w:rsidDel="00E25B0F">
                <w:rPr>
                  <w:rFonts w:ascii="Arial" w:hAnsi="Arial" w:cs="Arial"/>
                  <w:b/>
                  <w:bCs/>
                  <w:sz w:val="24"/>
                  <w:szCs w:val="24"/>
                </w:rPr>
                <w:delText>Accuracy &amp; Burden</w:delText>
              </w:r>
            </w:del>
          </w:p>
          <w:p w:rsidR="00F8201D" w:rsidRPr="00F8201D" w:rsidDel="00E25B0F" w:rsidRDefault="00F8201D" w:rsidP="00F8201D">
            <w:pPr>
              <w:overflowPunct/>
              <w:adjustRightInd/>
              <w:jc w:val="center"/>
              <w:textAlignment w:val="auto"/>
              <w:rPr>
                <w:del w:id="515" w:author="Καρμίρης Αγγελος" w:date="2020-01-03T10:38:00Z"/>
                <w:rFonts w:ascii="Arial" w:hAnsi="Arial" w:cs="Arial"/>
                <w:b/>
                <w:bCs/>
                <w:sz w:val="24"/>
                <w:szCs w:val="24"/>
              </w:rPr>
            </w:pPr>
          </w:p>
          <w:p w:rsidR="00F8201D" w:rsidRPr="00F8201D" w:rsidDel="00E25B0F" w:rsidRDefault="00F8201D" w:rsidP="00F8201D">
            <w:pPr>
              <w:overflowPunct/>
              <w:adjustRightInd/>
              <w:jc w:val="center"/>
              <w:textAlignment w:val="auto"/>
              <w:rPr>
                <w:del w:id="516" w:author="Καρμίρης Αγγελος" w:date="2020-01-03T10:38:00Z"/>
                <w:rFonts w:ascii="Arial" w:hAnsi="Arial" w:cs="Arial"/>
                <w:b/>
                <w:bCs/>
                <w:sz w:val="24"/>
                <w:szCs w:val="24"/>
              </w:rPr>
            </w:pPr>
          </w:p>
        </w:tc>
      </w:tr>
      <w:tr w:rsidR="00F8201D" w:rsidRPr="00F8201D" w:rsidDel="00E25B0F" w:rsidTr="00152769">
        <w:trPr>
          <w:cantSplit/>
          <w:del w:id="517" w:author="Καρμίρης Αγγελος" w:date="2020-01-03T10:38:00Z"/>
        </w:trPr>
        <w:tc>
          <w:tcPr>
            <w:tcW w:w="1418" w:type="dxa"/>
            <w:tcBorders>
              <w:top w:val="nil"/>
              <w:left w:val="single" w:sz="12" w:space="0" w:color="auto"/>
              <w:bottom w:val="single" w:sz="6" w:space="0" w:color="auto"/>
              <w:right w:val="single" w:sz="6" w:space="0" w:color="auto"/>
            </w:tcBorders>
          </w:tcPr>
          <w:p w:rsidR="00F8201D" w:rsidRPr="00F8201D" w:rsidDel="00E25B0F" w:rsidRDefault="00F8201D" w:rsidP="00F8201D">
            <w:pPr>
              <w:overflowPunct/>
              <w:adjustRightInd/>
              <w:jc w:val="center"/>
              <w:textAlignment w:val="auto"/>
              <w:rPr>
                <w:del w:id="518"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19" w:author="Καρμίρης Αγγελος" w:date="2020-01-03T10:38:00Z"/>
                <w:rFonts w:ascii="Arial" w:hAnsi="Arial" w:cs="Arial"/>
                <w:sz w:val="24"/>
                <w:szCs w:val="24"/>
              </w:rPr>
            </w:pPr>
          </w:p>
          <w:p w:rsidR="00F8201D" w:rsidRPr="00F8201D" w:rsidDel="00E25B0F" w:rsidRDefault="00DF1D00" w:rsidP="00DF1D00">
            <w:pPr>
              <w:overflowPunct/>
              <w:adjustRightInd/>
              <w:jc w:val="center"/>
              <w:textAlignment w:val="auto"/>
              <w:rPr>
                <w:del w:id="520" w:author="Καρμίρης Αγγελος" w:date="2020-01-03T10:38:00Z"/>
                <w:rFonts w:ascii="Arial" w:hAnsi="Arial" w:cs="Arial"/>
                <w:sz w:val="24"/>
                <w:szCs w:val="24"/>
              </w:rPr>
            </w:pPr>
            <w:del w:id="521" w:author="Καρμίρης Αγγελος" w:date="2020-01-03T10:38:00Z">
              <w:r w:rsidDel="00E25B0F">
                <w:rPr>
                  <w:rFonts w:ascii="Arial" w:hAnsi="Arial" w:cs="Arial"/>
                  <w:sz w:val="24"/>
                  <w:szCs w:val="24"/>
                </w:rPr>
                <w:delText>U</w:delText>
              </w:r>
              <w:r w:rsidR="00F8201D" w:rsidRPr="00F8201D" w:rsidDel="00E25B0F">
                <w:rPr>
                  <w:rFonts w:ascii="Arial" w:hAnsi="Arial" w:cs="Arial"/>
                  <w:sz w:val="24"/>
                  <w:szCs w:val="24"/>
                </w:rPr>
                <w:delText>,</w:delText>
              </w:r>
              <w:r w:rsidDel="00E25B0F">
                <w:rPr>
                  <w:rFonts w:ascii="Arial" w:hAnsi="Arial" w:cs="Arial"/>
                  <w:sz w:val="24"/>
                  <w:szCs w:val="24"/>
                </w:rPr>
                <w:delText>V</w:delText>
              </w:r>
              <w:r w:rsidR="00F8201D" w:rsidRPr="00F8201D" w:rsidDel="00E25B0F">
                <w:rPr>
                  <w:rFonts w:ascii="Arial" w:hAnsi="Arial" w:cs="Arial"/>
                  <w:sz w:val="24"/>
                  <w:szCs w:val="24"/>
                </w:rPr>
                <w:delText>,</w:delText>
              </w:r>
              <w:r w:rsidDel="00E25B0F">
                <w:rPr>
                  <w:rFonts w:ascii="Arial" w:hAnsi="Arial" w:cs="Arial"/>
                  <w:sz w:val="24"/>
                  <w:szCs w:val="24"/>
                </w:rPr>
                <w:delText>W</w:delText>
              </w:r>
            </w:del>
          </w:p>
        </w:tc>
        <w:tc>
          <w:tcPr>
            <w:tcW w:w="1276" w:type="dxa"/>
            <w:tcBorders>
              <w:top w:val="nil"/>
              <w:left w:val="single" w:sz="6" w:space="0" w:color="auto"/>
              <w:bottom w:val="single" w:sz="6" w:space="0" w:color="auto"/>
              <w:right w:val="single" w:sz="6" w:space="0" w:color="auto"/>
            </w:tcBorders>
          </w:tcPr>
          <w:p w:rsidR="00F8201D" w:rsidRPr="00F8201D" w:rsidDel="00E25B0F" w:rsidRDefault="00F8201D" w:rsidP="00F8201D">
            <w:pPr>
              <w:overflowPunct/>
              <w:adjustRightInd/>
              <w:jc w:val="both"/>
              <w:textAlignment w:val="auto"/>
              <w:rPr>
                <w:del w:id="522"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23"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24" w:author="Καρμίρης Αγγελος" w:date="2020-01-03T10:38:00Z"/>
                <w:rFonts w:ascii="Arial" w:hAnsi="Arial" w:cs="Arial"/>
                <w:sz w:val="24"/>
                <w:szCs w:val="24"/>
              </w:rPr>
            </w:pPr>
            <w:del w:id="525" w:author="Καρμίρης Αγγελος" w:date="2020-01-03T10:38:00Z">
              <w:r w:rsidRPr="00F8201D" w:rsidDel="00E25B0F">
                <w:rPr>
                  <w:rFonts w:ascii="Arial" w:hAnsi="Arial" w:cs="Arial"/>
                  <w:sz w:val="24"/>
                  <w:szCs w:val="24"/>
                </w:rPr>
                <w:delText>1</w:delText>
              </w:r>
            </w:del>
          </w:p>
        </w:tc>
        <w:tc>
          <w:tcPr>
            <w:tcW w:w="1604" w:type="dxa"/>
            <w:tcBorders>
              <w:top w:val="nil"/>
              <w:left w:val="single" w:sz="6" w:space="0" w:color="auto"/>
              <w:bottom w:val="single" w:sz="6" w:space="0" w:color="auto"/>
              <w:right w:val="single" w:sz="6" w:space="0" w:color="auto"/>
            </w:tcBorders>
          </w:tcPr>
          <w:p w:rsidR="00F8201D" w:rsidRPr="00F8201D" w:rsidDel="00E25B0F" w:rsidRDefault="00F8201D" w:rsidP="00F8201D">
            <w:pPr>
              <w:overflowPunct/>
              <w:adjustRightInd/>
              <w:jc w:val="center"/>
              <w:textAlignment w:val="auto"/>
              <w:rPr>
                <w:del w:id="526"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27" w:author="Καρμίρης Αγγελος" w:date="2020-01-03T10:38:00Z"/>
                <w:rFonts w:ascii="Arial" w:hAnsi="Arial" w:cs="Arial"/>
                <w:sz w:val="24"/>
                <w:szCs w:val="24"/>
              </w:rPr>
            </w:pPr>
          </w:p>
          <w:p w:rsidR="00F8201D" w:rsidRPr="00F8201D" w:rsidDel="00E25B0F" w:rsidRDefault="008377EF" w:rsidP="00F8201D">
            <w:pPr>
              <w:overflowPunct/>
              <w:adjustRightInd/>
              <w:jc w:val="center"/>
              <w:textAlignment w:val="auto"/>
              <w:rPr>
                <w:del w:id="528" w:author="Καρμίρης Αγγελος" w:date="2020-01-03T10:38:00Z"/>
                <w:rFonts w:ascii="Arial" w:hAnsi="Arial" w:cs="Arial"/>
                <w:sz w:val="24"/>
                <w:szCs w:val="24"/>
              </w:rPr>
            </w:pPr>
            <w:del w:id="529" w:author="Καρμίρης Αγγελος" w:date="2020-01-03T10:38:00Z">
              <w:r w:rsidDel="00E25B0F">
                <w:rPr>
                  <w:rFonts w:ascii="Arial" w:hAnsi="Arial" w:cs="Arial"/>
                  <w:sz w:val="24"/>
                  <w:szCs w:val="24"/>
                </w:rPr>
                <w:delText>1</w:delText>
              </w:r>
              <w:r w:rsidR="00F8201D" w:rsidRPr="00F8201D" w:rsidDel="00E25B0F">
                <w:rPr>
                  <w:rFonts w:ascii="Arial" w:hAnsi="Arial" w:cs="Arial"/>
                  <w:sz w:val="24"/>
                  <w:szCs w:val="24"/>
                </w:rPr>
                <w:delText>00/1</w:delText>
              </w:r>
            </w:del>
          </w:p>
        </w:tc>
        <w:tc>
          <w:tcPr>
            <w:tcW w:w="3924" w:type="dxa"/>
            <w:tcBorders>
              <w:top w:val="nil"/>
              <w:left w:val="single" w:sz="6" w:space="0" w:color="auto"/>
              <w:bottom w:val="single" w:sz="6" w:space="0" w:color="auto"/>
              <w:right w:val="single" w:sz="12" w:space="0" w:color="auto"/>
            </w:tcBorders>
          </w:tcPr>
          <w:p w:rsidR="00F8201D" w:rsidRPr="00F8201D" w:rsidDel="00E25B0F" w:rsidRDefault="00F8201D" w:rsidP="00F8201D">
            <w:pPr>
              <w:overflowPunct/>
              <w:adjustRightInd/>
              <w:jc w:val="center"/>
              <w:textAlignment w:val="auto"/>
              <w:rPr>
                <w:del w:id="530"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31" w:author="Καρμίρης Αγγελος" w:date="2020-01-03T10:38:00Z"/>
                <w:rFonts w:ascii="Arial" w:hAnsi="Arial" w:cs="Arial"/>
                <w:sz w:val="24"/>
                <w:szCs w:val="24"/>
              </w:rPr>
            </w:pPr>
            <w:del w:id="532" w:author="Καρμίρης Αγγελος" w:date="2020-01-03T10:38:00Z">
              <w:r w:rsidRPr="00F8201D" w:rsidDel="00E25B0F">
                <w:rPr>
                  <w:rFonts w:ascii="Arial" w:hAnsi="Arial" w:cs="Arial"/>
                  <w:sz w:val="24"/>
                  <w:szCs w:val="24"/>
                </w:rPr>
                <w:delText>5P20   25VA</w:delText>
              </w:r>
            </w:del>
          </w:p>
          <w:p w:rsidR="00F8201D" w:rsidRPr="00F8201D" w:rsidDel="00E25B0F" w:rsidRDefault="00F8201D" w:rsidP="00F8201D">
            <w:pPr>
              <w:overflowPunct/>
              <w:adjustRightInd/>
              <w:jc w:val="center"/>
              <w:textAlignment w:val="auto"/>
              <w:rPr>
                <w:del w:id="533" w:author="Καρμίρης Αγγελος" w:date="2020-01-03T10:38:00Z"/>
                <w:rFonts w:ascii="Arial" w:hAnsi="Arial" w:cs="Arial"/>
                <w:sz w:val="24"/>
                <w:szCs w:val="24"/>
              </w:rPr>
            </w:pPr>
            <w:del w:id="534" w:author="Καρμίρης Αγγελος" w:date="2020-01-03T10:38:00Z">
              <w:r w:rsidRPr="00F8201D" w:rsidDel="00E25B0F">
                <w:rPr>
                  <w:rFonts w:ascii="Arial" w:hAnsi="Arial" w:cs="Arial"/>
                  <w:sz w:val="24"/>
                  <w:szCs w:val="24"/>
                </w:rPr>
                <w:delText>For protection</w:delText>
              </w:r>
            </w:del>
          </w:p>
          <w:p w:rsidR="00F8201D" w:rsidRPr="00F8201D" w:rsidDel="00E25B0F" w:rsidRDefault="00F8201D" w:rsidP="00F8201D">
            <w:pPr>
              <w:overflowPunct/>
              <w:adjustRightInd/>
              <w:jc w:val="center"/>
              <w:textAlignment w:val="auto"/>
              <w:rPr>
                <w:del w:id="535" w:author="Καρμίρης Αγγελος" w:date="2020-01-03T10:38:00Z"/>
                <w:rFonts w:ascii="Arial" w:hAnsi="Arial" w:cs="Arial"/>
                <w:sz w:val="24"/>
                <w:szCs w:val="24"/>
              </w:rPr>
            </w:pPr>
          </w:p>
        </w:tc>
      </w:tr>
      <w:tr w:rsidR="00F8201D" w:rsidRPr="00F8201D" w:rsidDel="00E25B0F" w:rsidTr="00152769">
        <w:trPr>
          <w:cantSplit/>
          <w:del w:id="536" w:author="Καρμίρης Αγγελος" w:date="2020-01-03T10:38:00Z"/>
        </w:trPr>
        <w:tc>
          <w:tcPr>
            <w:tcW w:w="1418" w:type="dxa"/>
            <w:tcBorders>
              <w:top w:val="single" w:sz="6" w:space="0" w:color="auto"/>
              <w:left w:val="single" w:sz="12" w:space="0" w:color="auto"/>
              <w:bottom w:val="single" w:sz="6" w:space="0" w:color="auto"/>
              <w:right w:val="single" w:sz="6" w:space="0" w:color="auto"/>
            </w:tcBorders>
          </w:tcPr>
          <w:p w:rsidR="00F8201D" w:rsidRPr="00F8201D" w:rsidDel="00E25B0F" w:rsidRDefault="00F8201D" w:rsidP="00F8201D">
            <w:pPr>
              <w:overflowPunct/>
              <w:adjustRightInd/>
              <w:jc w:val="center"/>
              <w:textAlignment w:val="auto"/>
              <w:rPr>
                <w:del w:id="537"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38" w:author="Καρμίρης Αγγελος" w:date="2020-01-03T10:38:00Z"/>
                <w:rFonts w:ascii="Arial" w:hAnsi="Arial" w:cs="Arial"/>
                <w:sz w:val="24"/>
                <w:szCs w:val="24"/>
              </w:rPr>
            </w:pPr>
          </w:p>
          <w:p w:rsidR="00F8201D" w:rsidRPr="00F8201D" w:rsidDel="00E25B0F" w:rsidRDefault="00DF1D00" w:rsidP="00DF1D00">
            <w:pPr>
              <w:overflowPunct/>
              <w:adjustRightInd/>
              <w:jc w:val="center"/>
              <w:textAlignment w:val="auto"/>
              <w:rPr>
                <w:del w:id="539" w:author="Καρμίρης Αγγελος" w:date="2020-01-03T10:38:00Z"/>
                <w:rFonts w:ascii="Arial" w:hAnsi="Arial" w:cs="Arial"/>
                <w:sz w:val="24"/>
                <w:szCs w:val="24"/>
              </w:rPr>
            </w:pPr>
            <w:del w:id="540" w:author="Καρμίρης Αγγελος" w:date="2020-01-03T10:38:00Z">
              <w:r w:rsidDel="00E25B0F">
                <w:rPr>
                  <w:rFonts w:ascii="Arial" w:hAnsi="Arial" w:cs="Arial"/>
                  <w:sz w:val="24"/>
                  <w:szCs w:val="24"/>
                </w:rPr>
                <w:delText>U</w:delText>
              </w:r>
              <w:r w:rsidR="00F8201D" w:rsidRPr="00F8201D" w:rsidDel="00E25B0F">
                <w:rPr>
                  <w:rFonts w:ascii="Arial" w:hAnsi="Arial" w:cs="Arial"/>
                  <w:sz w:val="24"/>
                  <w:szCs w:val="24"/>
                </w:rPr>
                <w:delText>,</w:delText>
              </w:r>
              <w:r w:rsidDel="00E25B0F">
                <w:rPr>
                  <w:rFonts w:ascii="Arial" w:hAnsi="Arial" w:cs="Arial"/>
                  <w:sz w:val="24"/>
                  <w:szCs w:val="24"/>
                </w:rPr>
                <w:delText>V</w:delText>
              </w:r>
              <w:r w:rsidR="00F8201D" w:rsidRPr="00F8201D" w:rsidDel="00E25B0F">
                <w:rPr>
                  <w:rFonts w:ascii="Arial" w:hAnsi="Arial" w:cs="Arial"/>
                  <w:sz w:val="24"/>
                  <w:szCs w:val="24"/>
                </w:rPr>
                <w:delText>,</w:delText>
              </w:r>
              <w:r w:rsidDel="00E25B0F">
                <w:rPr>
                  <w:rFonts w:ascii="Arial" w:hAnsi="Arial" w:cs="Arial"/>
                  <w:sz w:val="24"/>
                  <w:szCs w:val="24"/>
                </w:rPr>
                <w:delText>W</w:delText>
              </w:r>
            </w:del>
          </w:p>
        </w:tc>
        <w:tc>
          <w:tcPr>
            <w:tcW w:w="1276" w:type="dxa"/>
            <w:tcBorders>
              <w:top w:val="single" w:sz="6" w:space="0" w:color="auto"/>
              <w:left w:val="single" w:sz="6" w:space="0" w:color="auto"/>
              <w:bottom w:val="single" w:sz="6" w:space="0" w:color="auto"/>
              <w:right w:val="single" w:sz="6" w:space="0" w:color="auto"/>
            </w:tcBorders>
          </w:tcPr>
          <w:p w:rsidR="00F8201D" w:rsidRPr="00F8201D" w:rsidDel="00E25B0F" w:rsidRDefault="00F8201D" w:rsidP="00F8201D">
            <w:pPr>
              <w:overflowPunct/>
              <w:adjustRightInd/>
              <w:jc w:val="both"/>
              <w:textAlignment w:val="auto"/>
              <w:rPr>
                <w:del w:id="541" w:author="Καρμίρης Αγγελος" w:date="2020-01-03T10:38:00Z"/>
                <w:rFonts w:ascii="Arial" w:hAnsi="Arial" w:cs="Arial"/>
                <w:sz w:val="24"/>
                <w:szCs w:val="24"/>
              </w:rPr>
            </w:pPr>
          </w:p>
          <w:p w:rsidR="00F8201D" w:rsidRPr="00F8201D" w:rsidDel="00E25B0F" w:rsidRDefault="00F8201D" w:rsidP="00F8201D">
            <w:pPr>
              <w:overflowPunct/>
              <w:adjustRightInd/>
              <w:jc w:val="both"/>
              <w:textAlignment w:val="auto"/>
              <w:rPr>
                <w:del w:id="542"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43" w:author="Καρμίρης Αγγελος" w:date="2020-01-03T10:38:00Z"/>
                <w:rFonts w:ascii="Arial" w:hAnsi="Arial" w:cs="Arial"/>
                <w:sz w:val="24"/>
                <w:szCs w:val="24"/>
              </w:rPr>
            </w:pPr>
            <w:del w:id="544" w:author="Καρμίρης Αγγελος" w:date="2020-01-03T10:38:00Z">
              <w:r w:rsidRPr="00F8201D" w:rsidDel="00E25B0F">
                <w:rPr>
                  <w:rFonts w:ascii="Arial" w:hAnsi="Arial" w:cs="Arial"/>
                  <w:sz w:val="24"/>
                  <w:szCs w:val="24"/>
                </w:rPr>
                <w:delText>1</w:delText>
              </w:r>
            </w:del>
          </w:p>
        </w:tc>
        <w:tc>
          <w:tcPr>
            <w:tcW w:w="1604" w:type="dxa"/>
            <w:tcBorders>
              <w:top w:val="single" w:sz="6" w:space="0" w:color="auto"/>
              <w:left w:val="single" w:sz="6" w:space="0" w:color="auto"/>
              <w:bottom w:val="single" w:sz="6" w:space="0" w:color="auto"/>
              <w:right w:val="single" w:sz="6" w:space="0" w:color="auto"/>
            </w:tcBorders>
          </w:tcPr>
          <w:p w:rsidR="00F8201D" w:rsidRPr="00F8201D" w:rsidDel="00E25B0F" w:rsidRDefault="00F8201D" w:rsidP="00F8201D">
            <w:pPr>
              <w:overflowPunct/>
              <w:adjustRightInd/>
              <w:jc w:val="center"/>
              <w:textAlignment w:val="auto"/>
              <w:rPr>
                <w:del w:id="545"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46"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47" w:author="Καρμίρης Αγγελος" w:date="2020-01-03T10:38:00Z"/>
                <w:rFonts w:ascii="Arial" w:hAnsi="Arial" w:cs="Arial"/>
                <w:sz w:val="24"/>
                <w:szCs w:val="24"/>
              </w:rPr>
            </w:pPr>
            <w:del w:id="548" w:author="Καρμίρης Αγγελος" w:date="2020-01-03T10:38:00Z">
              <w:r w:rsidRPr="00F8201D" w:rsidDel="00E25B0F">
                <w:rPr>
                  <w:rFonts w:ascii="Arial" w:hAnsi="Arial" w:cs="Arial"/>
                  <w:sz w:val="24"/>
                  <w:szCs w:val="24"/>
                </w:rPr>
                <w:delText>500/1</w:delText>
              </w:r>
            </w:del>
          </w:p>
        </w:tc>
        <w:tc>
          <w:tcPr>
            <w:tcW w:w="3924" w:type="dxa"/>
            <w:tcBorders>
              <w:top w:val="single" w:sz="6" w:space="0" w:color="auto"/>
              <w:left w:val="single" w:sz="6" w:space="0" w:color="auto"/>
              <w:bottom w:val="single" w:sz="6" w:space="0" w:color="auto"/>
              <w:right w:val="single" w:sz="12" w:space="0" w:color="auto"/>
            </w:tcBorders>
          </w:tcPr>
          <w:p w:rsidR="00F8201D" w:rsidRPr="00F8201D" w:rsidDel="00E25B0F" w:rsidRDefault="00F8201D" w:rsidP="00F8201D">
            <w:pPr>
              <w:overflowPunct/>
              <w:adjustRightInd/>
              <w:jc w:val="center"/>
              <w:textAlignment w:val="auto"/>
              <w:rPr>
                <w:del w:id="549"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50" w:author="Καρμίρης Αγγελος" w:date="2020-01-03T10:38:00Z"/>
                <w:rFonts w:ascii="Arial" w:hAnsi="Arial" w:cs="Arial"/>
                <w:sz w:val="24"/>
                <w:szCs w:val="24"/>
              </w:rPr>
            </w:pPr>
            <w:del w:id="551" w:author="Καρμίρης Αγγελος" w:date="2020-01-03T10:38:00Z">
              <w:r w:rsidRPr="00F8201D" w:rsidDel="00E25B0F">
                <w:rPr>
                  <w:rFonts w:ascii="Arial" w:hAnsi="Arial" w:cs="Arial"/>
                  <w:sz w:val="24"/>
                  <w:szCs w:val="24"/>
                </w:rPr>
                <w:delText xml:space="preserve">5P20   </w:delText>
              </w:r>
              <w:r w:rsidR="00153747" w:rsidDel="00E25B0F">
                <w:rPr>
                  <w:rFonts w:ascii="Arial" w:hAnsi="Arial" w:cs="Arial"/>
                  <w:sz w:val="24"/>
                  <w:szCs w:val="24"/>
                </w:rPr>
                <w:delText>25</w:delText>
              </w:r>
              <w:r w:rsidRPr="00F8201D" w:rsidDel="00E25B0F">
                <w:rPr>
                  <w:rFonts w:ascii="Arial" w:hAnsi="Arial" w:cs="Arial"/>
                  <w:sz w:val="24"/>
                  <w:szCs w:val="24"/>
                </w:rPr>
                <w:delText>VA</w:delText>
              </w:r>
            </w:del>
          </w:p>
          <w:p w:rsidR="00F8201D" w:rsidRPr="00F8201D" w:rsidDel="00E25B0F" w:rsidRDefault="00DF1D00" w:rsidP="00F8201D">
            <w:pPr>
              <w:overflowPunct/>
              <w:adjustRightInd/>
              <w:jc w:val="center"/>
              <w:textAlignment w:val="auto"/>
              <w:rPr>
                <w:del w:id="552" w:author="Καρμίρης Αγγελος" w:date="2020-01-03T10:38:00Z"/>
                <w:rFonts w:ascii="Arial" w:hAnsi="Arial" w:cs="Arial"/>
                <w:sz w:val="24"/>
                <w:szCs w:val="24"/>
              </w:rPr>
            </w:pPr>
            <w:del w:id="553" w:author="Καρμίρης Αγγελος" w:date="2020-01-03T10:38:00Z">
              <w:r w:rsidDel="00E25B0F">
                <w:rPr>
                  <w:rFonts w:ascii="Arial" w:hAnsi="Arial" w:cs="Arial"/>
                  <w:sz w:val="24"/>
                  <w:szCs w:val="24"/>
                </w:rPr>
                <w:delText xml:space="preserve">For </w:delText>
              </w:r>
              <w:r w:rsidR="00F8201D" w:rsidRPr="00F8201D" w:rsidDel="00E25B0F">
                <w:rPr>
                  <w:rFonts w:ascii="Arial" w:hAnsi="Arial" w:cs="Arial"/>
                  <w:sz w:val="24"/>
                  <w:szCs w:val="24"/>
                </w:rPr>
                <w:delText>protection</w:delText>
              </w:r>
            </w:del>
          </w:p>
          <w:p w:rsidR="00F8201D" w:rsidRPr="00F8201D" w:rsidDel="00E25B0F" w:rsidRDefault="00F8201D" w:rsidP="00F8201D">
            <w:pPr>
              <w:overflowPunct/>
              <w:adjustRightInd/>
              <w:jc w:val="center"/>
              <w:textAlignment w:val="auto"/>
              <w:rPr>
                <w:del w:id="554" w:author="Καρμίρης Αγγελος" w:date="2020-01-03T10:38:00Z"/>
                <w:rFonts w:ascii="Arial" w:hAnsi="Arial" w:cs="Arial"/>
                <w:sz w:val="24"/>
                <w:szCs w:val="24"/>
              </w:rPr>
            </w:pPr>
          </w:p>
        </w:tc>
      </w:tr>
      <w:tr w:rsidR="00F8201D" w:rsidRPr="00F8201D" w:rsidDel="00E25B0F" w:rsidTr="00152769">
        <w:trPr>
          <w:cantSplit/>
          <w:del w:id="555" w:author="Καρμίρης Αγγελος" w:date="2020-01-03T10:38:00Z"/>
        </w:trPr>
        <w:tc>
          <w:tcPr>
            <w:tcW w:w="1418" w:type="dxa"/>
            <w:tcBorders>
              <w:top w:val="single" w:sz="6" w:space="0" w:color="auto"/>
              <w:left w:val="single" w:sz="12" w:space="0" w:color="auto"/>
              <w:bottom w:val="single" w:sz="6" w:space="0" w:color="auto"/>
              <w:right w:val="single" w:sz="6" w:space="0" w:color="auto"/>
            </w:tcBorders>
          </w:tcPr>
          <w:p w:rsidR="00F8201D" w:rsidRPr="00F8201D" w:rsidDel="00E25B0F" w:rsidRDefault="00F8201D" w:rsidP="00F8201D">
            <w:pPr>
              <w:overflowPunct/>
              <w:adjustRightInd/>
              <w:jc w:val="center"/>
              <w:textAlignment w:val="auto"/>
              <w:rPr>
                <w:del w:id="556" w:author="Καρμίρης Αγγελος" w:date="2020-01-03T10:38:00Z"/>
                <w:rFonts w:ascii="Arial" w:hAnsi="Arial" w:cs="Arial"/>
                <w:sz w:val="24"/>
                <w:szCs w:val="24"/>
              </w:rPr>
            </w:pPr>
          </w:p>
          <w:p w:rsidR="00F8201D" w:rsidRPr="00F8201D" w:rsidDel="00E25B0F" w:rsidRDefault="00DF1D00" w:rsidP="00F8201D">
            <w:pPr>
              <w:overflowPunct/>
              <w:adjustRightInd/>
              <w:jc w:val="center"/>
              <w:textAlignment w:val="auto"/>
              <w:rPr>
                <w:del w:id="557" w:author="Καρμίρης Αγγελος" w:date="2020-01-03T10:38:00Z"/>
                <w:rFonts w:ascii="Arial" w:hAnsi="Arial" w:cs="Arial"/>
                <w:sz w:val="24"/>
                <w:szCs w:val="24"/>
              </w:rPr>
            </w:pPr>
            <w:del w:id="558" w:author="Καρμίρης Αγγελος" w:date="2020-01-03T10:38:00Z">
              <w:r w:rsidDel="00E25B0F">
                <w:rPr>
                  <w:rFonts w:ascii="Arial" w:hAnsi="Arial" w:cs="Arial"/>
                  <w:sz w:val="24"/>
                  <w:szCs w:val="24"/>
                </w:rPr>
                <w:delText>V</w:delText>
              </w:r>
            </w:del>
          </w:p>
        </w:tc>
        <w:tc>
          <w:tcPr>
            <w:tcW w:w="1276" w:type="dxa"/>
            <w:tcBorders>
              <w:top w:val="single" w:sz="6" w:space="0" w:color="auto"/>
              <w:left w:val="single" w:sz="6" w:space="0" w:color="auto"/>
              <w:bottom w:val="single" w:sz="6" w:space="0" w:color="auto"/>
              <w:right w:val="single" w:sz="6" w:space="0" w:color="auto"/>
            </w:tcBorders>
          </w:tcPr>
          <w:p w:rsidR="00F8201D" w:rsidRPr="00F8201D" w:rsidDel="00E25B0F" w:rsidRDefault="00F8201D" w:rsidP="00F8201D">
            <w:pPr>
              <w:overflowPunct/>
              <w:adjustRightInd/>
              <w:jc w:val="both"/>
              <w:textAlignment w:val="auto"/>
              <w:rPr>
                <w:del w:id="559"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60" w:author="Καρμίρης Αγγελος" w:date="2020-01-03T10:38:00Z"/>
                <w:rFonts w:ascii="Arial" w:hAnsi="Arial" w:cs="Arial"/>
                <w:sz w:val="24"/>
                <w:szCs w:val="24"/>
              </w:rPr>
            </w:pPr>
            <w:del w:id="561" w:author="Καρμίρης Αγγελος" w:date="2020-01-03T10:38:00Z">
              <w:r w:rsidRPr="00F8201D" w:rsidDel="00E25B0F">
                <w:rPr>
                  <w:rFonts w:ascii="Arial" w:hAnsi="Arial" w:cs="Arial"/>
                  <w:sz w:val="24"/>
                  <w:szCs w:val="24"/>
                </w:rPr>
                <w:delText>1</w:delText>
              </w:r>
            </w:del>
          </w:p>
        </w:tc>
        <w:tc>
          <w:tcPr>
            <w:tcW w:w="1604" w:type="dxa"/>
            <w:tcBorders>
              <w:top w:val="single" w:sz="6" w:space="0" w:color="auto"/>
              <w:left w:val="single" w:sz="6" w:space="0" w:color="auto"/>
              <w:bottom w:val="single" w:sz="6" w:space="0" w:color="auto"/>
              <w:right w:val="single" w:sz="6" w:space="0" w:color="auto"/>
            </w:tcBorders>
          </w:tcPr>
          <w:p w:rsidR="00F8201D" w:rsidRPr="00F8201D" w:rsidDel="00E25B0F" w:rsidRDefault="00F8201D" w:rsidP="00F8201D">
            <w:pPr>
              <w:overflowPunct/>
              <w:adjustRightInd/>
              <w:jc w:val="center"/>
              <w:textAlignment w:val="auto"/>
              <w:rPr>
                <w:del w:id="562" w:author="Καρμίρης Αγγελος" w:date="2020-01-03T10:38:00Z"/>
                <w:rFonts w:ascii="Arial" w:hAnsi="Arial" w:cs="Arial"/>
                <w:sz w:val="24"/>
                <w:szCs w:val="24"/>
              </w:rPr>
            </w:pPr>
          </w:p>
          <w:p w:rsidR="00F8201D" w:rsidRPr="00F8201D" w:rsidDel="00E25B0F" w:rsidRDefault="00F8201D" w:rsidP="00F8201D">
            <w:pPr>
              <w:overflowPunct/>
              <w:adjustRightInd/>
              <w:jc w:val="center"/>
              <w:textAlignment w:val="auto"/>
              <w:rPr>
                <w:del w:id="563" w:author="Καρμίρης Αγγελος" w:date="2020-01-03T10:38:00Z"/>
                <w:rFonts w:ascii="Arial" w:hAnsi="Arial" w:cs="Arial"/>
                <w:sz w:val="24"/>
                <w:szCs w:val="24"/>
              </w:rPr>
            </w:pPr>
            <w:del w:id="564" w:author="Καρμίρης Αγγελος" w:date="2020-01-03T10:38:00Z">
              <w:r w:rsidRPr="00F8201D" w:rsidDel="00E25B0F">
                <w:rPr>
                  <w:rFonts w:ascii="Arial" w:hAnsi="Arial" w:cs="Arial"/>
                  <w:sz w:val="24"/>
                  <w:szCs w:val="24"/>
                </w:rPr>
                <w:delText>---</w:delText>
              </w:r>
            </w:del>
          </w:p>
        </w:tc>
        <w:tc>
          <w:tcPr>
            <w:tcW w:w="3924" w:type="dxa"/>
            <w:tcBorders>
              <w:top w:val="single" w:sz="6" w:space="0" w:color="auto"/>
              <w:left w:val="single" w:sz="6" w:space="0" w:color="auto"/>
              <w:bottom w:val="single" w:sz="6" w:space="0" w:color="auto"/>
              <w:right w:val="single" w:sz="12" w:space="0" w:color="auto"/>
            </w:tcBorders>
          </w:tcPr>
          <w:p w:rsidR="00F8201D" w:rsidRPr="00F8201D" w:rsidDel="00E25B0F" w:rsidRDefault="00F8201D" w:rsidP="00F8201D">
            <w:pPr>
              <w:overflowPunct/>
              <w:adjustRightInd/>
              <w:jc w:val="center"/>
              <w:textAlignment w:val="auto"/>
              <w:rPr>
                <w:del w:id="565" w:author="Καρμίρης Αγγελος" w:date="2020-01-03T10:38:00Z"/>
                <w:rFonts w:ascii="Arial" w:hAnsi="Arial" w:cs="Arial"/>
                <w:sz w:val="24"/>
                <w:szCs w:val="24"/>
              </w:rPr>
            </w:pPr>
          </w:p>
          <w:p w:rsidR="00F8201D" w:rsidRPr="00F8201D" w:rsidDel="00E25B0F" w:rsidRDefault="00F8201D" w:rsidP="0005738E">
            <w:pPr>
              <w:overflowPunct/>
              <w:adjustRightInd/>
              <w:jc w:val="center"/>
              <w:textAlignment w:val="auto"/>
              <w:rPr>
                <w:del w:id="566" w:author="Καρμίρης Αγγελος" w:date="2020-01-03T10:38:00Z"/>
                <w:rFonts w:ascii="Arial" w:hAnsi="Arial" w:cs="Arial"/>
                <w:sz w:val="24"/>
                <w:szCs w:val="24"/>
              </w:rPr>
            </w:pPr>
            <w:del w:id="567" w:author="Καρμίρης Αγγελος" w:date="2020-01-03T10:38:00Z">
              <w:r w:rsidRPr="00F8201D" w:rsidDel="00E25B0F">
                <w:rPr>
                  <w:rFonts w:ascii="Arial" w:hAnsi="Arial" w:cs="Arial"/>
                  <w:sz w:val="24"/>
                  <w:szCs w:val="24"/>
                </w:rPr>
                <w:delText xml:space="preserve">As required for </w:delText>
              </w:r>
              <w:r w:rsidR="0005738E" w:rsidDel="00E25B0F">
                <w:rPr>
                  <w:rFonts w:ascii="Arial" w:hAnsi="Arial" w:cs="Arial"/>
                  <w:sz w:val="24"/>
                  <w:szCs w:val="24"/>
                </w:rPr>
                <w:delText>winding temperature indicator</w:delText>
              </w:r>
              <w:r w:rsidRPr="00F8201D" w:rsidDel="00E25B0F">
                <w:rPr>
                  <w:rFonts w:ascii="Arial" w:hAnsi="Arial" w:cs="Arial"/>
                  <w:sz w:val="24"/>
                  <w:szCs w:val="24"/>
                </w:rPr>
                <w:delText xml:space="preserve"> supply</w:delText>
              </w:r>
            </w:del>
          </w:p>
          <w:p w:rsidR="00F8201D" w:rsidRPr="00F8201D" w:rsidDel="00E25B0F" w:rsidRDefault="00F8201D" w:rsidP="00F8201D">
            <w:pPr>
              <w:overflowPunct/>
              <w:adjustRightInd/>
              <w:jc w:val="center"/>
              <w:textAlignment w:val="auto"/>
              <w:rPr>
                <w:del w:id="568" w:author="Καρμίρης Αγγελος" w:date="2020-01-03T10:38:00Z"/>
                <w:rFonts w:ascii="Arial" w:hAnsi="Arial" w:cs="Arial"/>
                <w:sz w:val="24"/>
                <w:szCs w:val="24"/>
              </w:rPr>
            </w:pPr>
          </w:p>
        </w:tc>
      </w:tr>
      <w:tr w:rsidR="00DF1D00" w:rsidRPr="00F8201D" w:rsidDel="00E25B0F" w:rsidTr="00152769">
        <w:trPr>
          <w:cantSplit/>
          <w:del w:id="569" w:author="Καρμίρης Αγγελος" w:date="2020-01-03T10:38:00Z"/>
        </w:trPr>
        <w:tc>
          <w:tcPr>
            <w:tcW w:w="1418" w:type="dxa"/>
            <w:tcBorders>
              <w:top w:val="single" w:sz="6" w:space="0" w:color="auto"/>
              <w:left w:val="single" w:sz="12" w:space="0" w:color="auto"/>
              <w:bottom w:val="single" w:sz="12" w:space="0" w:color="auto"/>
              <w:right w:val="single" w:sz="6" w:space="0" w:color="auto"/>
            </w:tcBorders>
          </w:tcPr>
          <w:p w:rsidR="00DF1D00" w:rsidRPr="00F8201D" w:rsidDel="00E25B0F" w:rsidRDefault="00DF1D00" w:rsidP="00F8201D">
            <w:pPr>
              <w:overflowPunct/>
              <w:adjustRightInd/>
              <w:jc w:val="center"/>
              <w:textAlignment w:val="auto"/>
              <w:rPr>
                <w:del w:id="570" w:author="Καρμίρης Αγγελος" w:date="2020-01-03T10:38:00Z"/>
                <w:rFonts w:ascii="Arial" w:hAnsi="Arial" w:cs="Arial"/>
                <w:sz w:val="24"/>
                <w:szCs w:val="24"/>
              </w:rPr>
            </w:pPr>
          </w:p>
          <w:p w:rsidR="00DF1D00" w:rsidRPr="00F8201D" w:rsidDel="00E25B0F" w:rsidRDefault="00DF1D00" w:rsidP="00DF1D00">
            <w:pPr>
              <w:overflowPunct/>
              <w:adjustRightInd/>
              <w:jc w:val="center"/>
              <w:textAlignment w:val="auto"/>
              <w:rPr>
                <w:del w:id="571" w:author="Καρμίρης Αγγελος" w:date="2020-01-03T10:38:00Z"/>
                <w:rFonts w:ascii="Arial" w:hAnsi="Arial" w:cs="Arial"/>
                <w:sz w:val="24"/>
                <w:szCs w:val="24"/>
              </w:rPr>
            </w:pPr>
            <w:del w:id="572" w:author="Καρμίρης Αγγελος" w:date="2020-01-03T10:38:00Z">
              <w:r w:rsidDel="00E25B0F">
                <w:rPr>
                  <w:rFonts w:ascii="Arial" w:hAnsi="Arial" w:cs="Arial"/>
                  <w:sz w:val="24"/>
                  <w:szCs w:val="24"/>
                </w:rPr>
                <w:delText>N</w:delText>
              </w:r>
            </w:del>
          </w:p>
        </w:tc>
        <w:tc>
          <w:tcPr>
            <w:tcW w:w="1276" w:type="dxa"/>
            <w:tcBorders>
              <w:top w:val="single" w:sz="6" w:space="0" w:color="auto"/>
              <w:left w:val="single" w:sz="6" w:space="0" w:color="auto"/>
              <w:bottom w:val="single" w:sz="12" w:space="0" w:color="auto"/>
              <w:right w:val="single" w:sz="6" w:space="0" w:color="auto"/>
            </w:tcBorders>
          </w:tcPr>
          <w:p w:rsidR="00DF1D00" w:rsidRPr="00F8201D" w:rsidDel="00E25B0F" w:rsidRDefault="00DF1D00" w:rsidP="00F8201D">
            <w:pPr>
              <w:overflowPunct/>
              <w:adjustRightInd/>
              <w:jc w:val="center"/>
              <w:textAlignment w:val="auto"/>
              <w:rPr>
                <w:del w:id="573" w:author="Καρμίρης Αγγελος" w:date="2020-01-03T10:38:00Z"/>
                <w:rFonts w:ascii="Arial" w:hAnsi="Arial" w:cs="Arial"/>
                <w:sz w:val="24"/>
                <w:szCs w:val="24"/>
              </w:rPr>
            </w:pPr>
          </w:p>
          <w:p w:rsidR="00DF1D00" w:rsidRPr="00F8201D" w:rsidDel="00E25B0F" w:rsidRDefault="00DF1D00" w:rsidP="00F8201D">
            <w:pPr>
              <w:overflowPunct/>
              <w:adjustRightInd/>
              <w:jc w:val="center"/>
              <w:textAlignment w:val="auto"/>
              <w:rPr>
                <w:del w:id="574" w:author="Καρμίρης Αγγελος" w:date="2020-01-03T10:38:00Z"/>
                <w:rFonts w:ascii="Arial" w:hAnsi="Arial" w:cs="Arial"/>
                <w:sz w:val="24"/>
                <w:szCs w:val="24"/>
              </w:rPr>
            </w:pPr>
            <w:del w:id="575" w:author="Καρμίρης Αγγελος" w:date="2020-01-03T10:38:00Z">
              <w:r w:rsidRPr="00F8201D" w:rsidDel="00E25B0F">
                <w:rPr>
                  <w:rFonts w:ascii="Arial" w:hAnsi="Arial" w:cs="Arial"/>
                  <w:sz w:val="24"/>
                  <w:szCs w:val="24"/>
                </w:rPr>
                <w:delText>1</w:delText>
              </w:r>
            </w:del>
          </w:p>
        </w:tc>
        <w:tc>
          <w:tcPr>
            <w:tcW w:w="1604" w:type="dxa"/>
            <w:tcBorders>
              <w:top w:val="single" w:sz="6" w:space="0" w:color="auto"/>
              <w:left w:val="single" w:sz="6" w:space="0" w:color="auto"/>
              <w:bottom w:val="single" w:sz="12" w:space="0" w:color="auto"/>
              <w:right w:val="single" w:sz="6" w:space="0" w:color="auto"/>
            </w:tcBorders>
          </w:tcPr>
          <w:p w:rsidR="00DF1D00" w:rsidRPr="00F8201D" w:rsidDel="00E25B0F" w:rsidRDefault="00DF1D00" w:rsidP="00F8201D">
            <w:pPr>
              <w:overflowPunct/>
              <w:adjustRightInd/>
              <w:jc w:val="center"/>
              <w:textAlignment w:val="auto"/>
              <w:rPr>
                <w:del w:id="576" w:author="Καρμίρης Αγγελος" w:date="2020-01-03T10:38:00Z"/>
                <w:rFonts w:ascii="Arial" w:hAnsi="Arial" w:cs="Arial"/>
                <w:sz w:val="24"/>
                <w:szCs w:val="24"/>
              </w:rPr>
            </w:pPr>
          </w:p>
          <w:p w:rsidR="00DF1D00" w:rsidRPr="00F8201D" w:rsidDel="00E25B0F" w:rsidRDefault="00DF1D00" w:rsidP="00F8201D">
            <w:pPr>
              <w:overflowPunct/>
              <w:adjustRightInd/>
              <w:jc w:val="center"/>
              <w:textAlignment w:val="auto"/>
              <w:rPr>
                <w:del w:id="577" w:author="Καρμίρης Αγγελος" w:date="2020-01-03T10:38:00Z"/>
                <w:rFonts w:ascii="Arial" w:hAnsi="Arial" w:cs="Arial"/>
                <w:sz w:val="24"/>
                <w:szCs w:val="24"/>
              </w:rPr>
            </w:pPr>
            <w:del w:id="578" w:author="Καρμίρης Αγγελος" w:date="2020-01-03T10:38:00Z">
              <w:r w:rsidDel="00E25B0F">
                <w:rPr>
                  <w:rFonts w:ascii="Arial" w:hAnsi="Arial" w:cs="Arial"/>
                  <w:sz w:val="24"/>
                  <w:szCs w:val="24"/>
                </w:rPr>
                <w:delText>1</w:delText>
              </w:r>
              <w:r w:rsidRPr="00F8201D" w:rsidDel="00E25B0F">
                <w:rPr>
                  <w:rFonts w:ascii="Arial" w:hAnsi="Arial" w:cs="Arial"/>
                  <w:sz w:val="24"/>
                  <w:szCs w:val="24"/>
                </w:rPr>
                <w:delText>00/1</w:delText>
              </w:r>
            </w:del>
          </w:p>
        </w:tc>
        <w:tc>
          <w:tcPr>
            <w:tcW w:w="3924" w:type="dxa"/>
            <w:tcBorders>
              <w:top w:val="single" w:sz="6" w:space="0" w:color="auto"/>
              <w:left w:val="single" w:sz="6" w:space="0" w:color="auto"/>
              <w:bottom w:val="single" w:sz="12" w:space="0" w:color="auto"/>
              <w:right w:val="single" w:sz="12" w:space="0" w:color="auto"/>
            </w:tcBorders>
          </w:tcPr>
          <w:p w:rsidR="00DF1D00" w:rsidRPr="00F8201D" w:rsidDel="00E25B0F" w:rsidRDefault="00DF1D00" w:rsidP="0001641B">
            <w:pPr>
              <w:overflowPunct/>
              <w:adjustRightInd/>
              <w:jc w:val="center"/>
              <w:textAlignment w:val="auto"/>
              <w:rPr>
                <w:del w:id="579" w:author="Καρμίρης Αγγελος" w:date="2020-01-03T10:38:00Z"/>
                <w:rFonts w:ascii="Arial" w:hAnsi="Arial" w:cs="Arial"/>
                <w:sz w:val="24"/>
                <w:szCs w:val="24"/>
              </w:rPr>
            </w:pPr>
          </w:p>
          <w:p w:rsidR="00DF1D00" w:rsidRPr="00F8201D" w:rsidDel="00E25B0F" w:rsidRDefault="00DF1D00" w:rsidP="0001641B">
            <w:pPr>
              <w:overflowPunct/>
              <w:adjustRightInd/>
              <w:jc w:val="center"/>
              <w:textAlignment w:val="auto"/>
              <w:rPr>
                <w:del w:id="580" w:author="Καρμίρης Αγγελος" w:date="2020-01-03T10:38:00Z"/>
                <w:rFonts w:ascii="Arial" w:hAnsi="Arial" w:cs="Arial"/>
                <w:sz w:val="24"/>
                <w:szCs w:val="24"/>
              </w:rPr>
            </w:pPr>
            <w:del w:id="581" w:author="Καρμίρης Αγγελος" w:date="2020-01-03T10:38:00Z">
              <w:r w:rsidRPr="00F8201D" w:rsidDel="00E25B0F">
                <w:rPr>
                  <w:rFonts w:ascii="Arial" w:hAnsi="Arial" w:cs="Arial"/>
                  <w:sz w:val="24"/>
                  <w:szCs w:val="24"/>
                </w:rPr>
                <w:delText xml:space="preserve">5P20   </w:delText>
              </w:r>
              <w:r w:rsidDel="00E25B0F">
                <w:rPr>
                  <w:rFonts w:ascii="Arial" w:hAnsi="Arial" w:cs="Arial"/>
                  <w:sz w:val="24"/>
                  <w:szCs w:val="24"/>
                </w:rPr>
                <w:delText>25</w:delText>
              </w:r>
              <w:r w:rsidRPr="00F8201D" w:rsidDel="00E25B0F">
                <w:rPr>
                  <w:rFonts w:ascii="Arial" w:hAnsi="Arial" w:cs="Arial"/>
                  <w:sz w:val="24"/>
                  <w:szCs w:val="24"/>
                </w:rPr>
                <w:delText>VA</w:delText>
              </w:r>
            </w:del>
          </w:p>
          <w:p w:rsidR="00DF1D00" w:rsidRPr="00F8201D" w:rsidDel="00E25B0F" w:rsidRDefault="00DF1D00" w:rsidP="0001641B">
            <w:pPr>
              <w:overflowPunct/>
              <w:adjustRightInd/>
              <w:jc w:val="center"/>
              <w:textAlignment w:val="auto"/>
              <w:rPr>
                <w:del w:id="582" w:author="Καρμίρης Αγγελος" w:date="2020-01-03T10:38:00Z"/>
                <w:rFonts w:ascii="Arial" w:hAnsi="Arial" w:cs="Arial"/>
                <w:sz w:val="24"/>
                <w:szCs w:val="24"/>
              </w:rPr>
            </w:pPr>
            <w:del w:id="583" w:author="Καρμίρης Αγγελος" w:date="2020-01-03T10:38:00Z">
              <w:r w:rsidDel="00E25B0F">
                <w:rPr>
                  <w:rFonts w:ascii="Arial" w:hAnsi="Arial" w:cs="Arial"/>
                  <w:sz w:val="24"/>
                  <w:szCs w:val="24"/>
                </w:rPr>
                <w:delText xml:space="preserve">For </w:delText>
              </w:r>
              <w:r w:rsidRPr="00F8201D" w:rsidDel="00E25B0F">
                <w:rPr>
                  <w:rFonts w:ascii="Arial" w:hAnsi="Arial" w:cs="Arial"/>
                  <w:sz w:val="24"/>
                  <w:szCs w:val="24"/>
                </w:rPr>
                <w:delText>protection</w:delText>
              </w:r>
            </w:del>
          </w:p>
          <w:p w:rsidR="00DF1D00" w:rsidRPr="00F8201D" w:rsidDel="00E25B0F" w:rsidRDefault="00DF1D00" w:rsidP="0001641B">
            <w:pPr>
              <w:overflowPunct/>
              <w:adjustRightInd/>
              <w:jc w:val="center"/>
              <w:textAlignment w:val="auto"/>
              <w:rPr>
                <w:del w:id="584" w:author="Καρμίρης Αγγελος" w:date="2020-01-03T10:38:00Z"/>
                <w:rFonts w:ascii="Arial" w:hAnsi="Arial" w:cs="Arial"/>
                <w:sz w:val="24"/>
                <w:szCs w:val="24"/>
              </w:rPr>
            </w:pPr>
          </w:p>
        </w:tc>
      </w:tr>
    </w:tbl>
    <w:p w:rsidR="008A10C8" w:rsidDel="00E25B0F" w:rsidRDefault="008A10C8" w:rsidP="008A10C8">
      <w:pPr>
        <w:overflowPunct/>
        <w:adjustRightInd/>
        <w:ind w:left="1418"/>
        <w:jc w:val="both"/>
        <w:textAlignment w:val="auto"/>
        <w:rPr>
          <w:del w:id="585" w:author="Καρμίρης Αγγελος" w:date="2020-01-03T10:38:00Z"/>
          <w:rFonts w:ascii="Arial" w:hAnsi="Arial" w:cs="Arial"/>
          <w:sz w:val="24"/>
          <w:szCs w:val="24"/>
        </w:rPr>
      </w:pPr>
    </w:p>
    <w:p w:rsidR="008A10C8" w:rsidRPr="00F8201D" w:rsidDel="00E25B0F" w:rsidRDefault="008A10C8" w:rsidP="008A10C8">
      <w:pPr>
        <w:overflowPunct/>
        <w:adjustRightInd/>
        <w:ind w:left="1418"/>
        <w:jc w:val="both"/>
        <w:textAlignment w:val="auto"/>
        <w:rPr>
          <w:del w:id="586" w:author="Καρμίρης Αγγελος" w:date="2020-01-03T10:38:00Z"/>
          <w:rFonts w:ascii="Arial" w:hAnsi="Arial" w:cs="Arial"/>
          <w:sz w:val="24"/>
          <w:szCs w:val="24"/>
        </w:rPr>
      </w:pPr>
      <w:del w:id="587" w:author="Καρμίρης Αγγελος" w:date="2020-01-03T10:38:00Z">
        <w:r w:rsidDel="00E25B0F">
          <w:rPr>
            <w:rFonts w:ascii="Arial" w:hAnsi="Arial" w:cs="Arial"/>
            <w:sz w:val="24"/>
            <w:szCs w:val="24"/>
          </w:rPr>
          <w:delText>For rated power above 25 Mvar up to and including 50 Mvar:</w:delText>
        </w:r>
      </w:del>
    </w:p>
    <w:p w:rsidR="008A10C8" w:rsidRPr="00F8201D" w:rsidDel="00E25B0F" w:rsidRDefault="008A10C8" w:rsidP="008A10C8">
      <w:pPr>
        <w:overflowPunct/>
        <w:adjustRightInd/>
        <w:ind w:left="1418" w:hanging="1418"/>
        <w:jc w:val="both"/>
        <w:textAlignment w:val="auto"/>
        <w:rPr>
          <w:del w:id="588" w:author="Καρμίρης Αγγελος" w:date="2020-01-03T10:38:00Z"/>
          <w:rFonts w:ascii="Arial" w:hAnsi="Arial" w:cs="Arial"/>
          <w:sz w:val="24"/>
          <w:szCs w:val="24"/>
        </w:rPr>
      </w:pPr>
    </w:p>
    <w:tbl>
      <w:tblPr>
        <w:tblW w:w="8222" w:type="dxa"/>
        <w:tblInd w:w="1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8"/>
        <w:gridCol w:w="1276"/>
        <w:gridCol w:w="1604"/>
        <w:gridCol w:w="3924"/>
      </w:tblGrid>
      <w:tr w:rsidR="008A10C8" w:rsidRPr="00F8201D" w:rsidDel="00E25B0F" w:rsidTr="00152769">
        <w:trPr>
          <w:cantSplit/>
          <w:tblHeader/>
          <w:del w:id="589" w:author="Καρμίρης Αγγελος" w:date="2020-01-03T10:38:00Z"/>
        </w:trPr>
        <w:tc>
          <w:tcPr>
            <w:tcW w:w="1418" w:type="dxa"/>
            <w:tcBorders>
              <w:top w:val="single" w:sz="12" w:space="0" w:color="auto"/>
              <w:left w:val="single" w:sz="12" w:space="0" w:color="auto"/>
              <w:bottom w:val="single" w:sz="6" w:space="0" w:color="auto"/>
              <w:right w:val="single" w:sz="6" w:space="0" w:color="auto"/>
            </w:tcBorders>
            <w:shd w:val="clear" w:color="auto" w:fill="00FFFF"/>
          </w:tcPr>
          <w:p w:rsidR="008A10C8" w:rsidRPr="00F8201D" w:rsidDel="00E25B0F" w:rsidRDefault="008A10C8" w:rsidP="00060A62">
            <w:pPr>
              <w:overflowPunct/>
              <w:adjustRightInd/>
              <w:jc w:val="center"/>
              <w:textAlignment w:val="auto"/>
              <w:rPr>
                <w:del w:id="590" w:author="Καρμίρης Αγγελος" w:date="2020-01-03T10:38:00Z"/>
                <w:rFonts w:ascii="Arial" w:hAnsi="Arial" w:cs="Arial"/>
                <w:b/>
                <w:bCs/>
                <w:sz w:val="24"/>
                <w:szCs w:val="24"/>
              </w:rPr>
            </w:pPr>
          </w:p>
          <w:p w:rsidR="008A10C8" w:rsidRPr="00F8201D" w:rsidDel="00E25B0F" w:rsidRDefault="008A10C8" w:rsidP="00060A62">
            <w:pPr>
              <w:overflowPunct/>
              <w:adjustRightInd/>
              <w:jc w:val="center"/>
              <w:textAlignment w:val="auto"/>
              <w:rPr>
                <w:del w:id="591" w:author="Καρμίρης Αγγελος" w:date="2020-01-03T10:38:00Z"/>
                <w:rFonts w:ascii="Arial" w:hAnsi="Arial" w:cs="Arial"/>
                <w:b/>
                <w:bCs/>
                <w:sz w:val="24"/>
                <w:szCs w:val="24"/>
              </w:rPr>
            </w:pPr>
            <w:del w:id="592" w:author="Καρμίρης Αγγελος" w:date="2020-01-03T10:38:00Z">
              <w:r w:rsidRPr="00F8201D" w:rsidDel="00E25B0F">
                <w:rPr>
                  <w:rFonts w:ascii="Arial" w:hAnsi="Arial" w:cs="Arial"/>
                  <w:b/>
                  <w:bCs/>
                  <w:sz w:val="24"/>
                  <w:szCs w:val="24"/>
                </w:rPr>
                <w:delText>Terminals</w:delText>
              </w:r>
            </w:del>
          </w:p>
          <w:p w:rsidR="008A10C8" w:rsidRPr="00F8201D" w:rsidDel="00E25B0F" w:rsidRDefault="008A10C8" w:rsidP="00060A62">
            <w:pPr>
              <w:overflowPunct/>
              <w:adjustRightInd/>
              <w:jc w:val="center"/>
              <w:textAlignment w:val="auto"/>
              <w:rPr>
                <w:del w:id="593" w:author="Καρμίρης Αγγελος" w:date="2020-01-03T10:38:00Z"/>
                <w:rFonts w:ascii="Arial" w:hAnsi="Arial" w:cs="Arial"/>
                <w:b/>
                <w:bCs/>
                <w:sz w:val="24"/>
                <w:szCs w:val="24"/>
              </w:rPr>
            </w:pPr>
          </w:p>
        </w:tc>
        <w:tc>
          <w:tcPr>
            <w:tcW w:w="1276" w:type="dxa"/>
            <w:tcBorders>
              <w:top w:val="single" w:sz="12" w:space="0" w:color="auto"/>
              <w:left w:val="single" w:sz="6" w:space="0" w:color="auto"/>
              <w:bottom w:val="single" w:sz="6" w:space="0" w:color="auto"/>
              <w:right w:val="single" w:sz="6" w:space="0" w:color="auto"/>
            </w:tcBorders>
            <w:shd w:val="clear" w:color="auto" w:fill="00FFFF"/>
          </w:tcPr>
          <w:p w:rsidR="008A10C8" w:rsidRPr="00F8201D" w:rsidDel="00E25B0F" w:rsidRDefault="008A10C8" w:rsidP="00060A62">
            <w:pPr>
              <w:overflowPunct/>
              <w:adjustRightInd/>
              <w:jc w:val="center"/>
              <w:textAlignment w:val="auto"/>
              <w:rPr>
                <w:del w:id="594" w:author="Καρμίρης Αγγελος" w:date="2020-01-03T10:38:00Z"/>
                <w:rFonts w:ascii="Arial" w:hAnsi="Arial" w:cs="Arial"/>
                <w:b/>
                <w:bCs/>
                <w:sz w:val="24"/>
                <w:szCs w:val="24"/>
              </w:rPr>
            </w:pPr>
          </w:p>
          <w:p w:rsidR="008A10C8" w:rsidRPr="00F8201D" w:rsidDel="00E25B0F" w:rsidRDefault="008A10C8" w:rsidP="00060A62">
            <w:pPr>
              <w:overflowPunct/>
              <w:adjustRightInd/>
              <w:jc w:val="center"/>
              <w:textAlignment w:val="auto"/>
              <w:rPr>
                <w:del w:id="595" w:author="Καρμίρης Αγγελος" w:date="2020-01-03T10:38:00Z"/>
                <w:rFonts w:ascii="Arial" w:hAnsi="Arial" w:cs="Arial"/>
                <w:b/>
                <w:bCs/>
                <w:sz w:val="24"/>
                <w:szCs w:val="24"/>
              </w:rPr>
            </w:pPr>
            <w:del w:id="596" w:author="Καρμίρης Αγγελος" w:date="2020-01-03T10:38:00Z">
              <w:r w:rsidRPr="00F8201D" w:rsidDel="00E25B0F">
                <w:rPr>
                  <w:rFonts w:ascii="Arial" w:hAnsi="Arial" w:cs="Arial"/>
                  <w:b/>
                  <w:bCs/>
                  <w:sz w:val="24"/>
                  <w:szCs w:val="24"/>
                </w:rPr>
                <w:delText>Number</w:delText>
              </w:r>
            </w:del>
          </w:p>
        </w:tc>
        <w:tc>
          <w:tcPr>
            <w:tcW w:w="1604" w:type="dxa"/>
            <w:tcBorders>
              <w:top w:val="single" w:sz="12" w:space="0" w:color="auto"/>
              <w:left w:val="single" w:sz="6" w:space="0" w:color="auto"/>
              <w:bottom w:val="single" w:sz="6" w:space="0" w:color="auto"/>
              <w:right w:val="single" w:sz="6" w:space="0" w:color="auto"/>
            </w:tcBorders>
            <w:shd w:val="clear" w:color="auto" w:fill="00FFFF"/>
          </w:tcPr>
          <w:p w:rsidR="008A10C8" w:rsidRPr="00F8201D" w:rsidDel="00E25B0F" w:rsidRDefault="008A10C8" w:rsidP="00060A62">
            <w:pPr>
              <w:overflowPunct/>
              <w:adjustRightInd/>
              <w:jc w:val="center"/>
              <w:textAlignment w:val="auto"/>
              <w:rPr>
                <w:del w:id="597" w:author="Καρμίρης Αγγελος" w:date="2020-01-03T10:38:00Z"/>
                <w:rFonts w:ascii="Arial" w:hAnsi="Arial" w:cs="Arial"/>
                <w:b/>
                <w:bCs/>
                <w:sz w:val="24"/>
                <w:szCs w:val="24"/>
              </w:rPr>
            </w:pPr>
          </w:p>
          <w:p w:rsidR="008A10C8" w:rsidRPr="00F8201D" w:rsidDel="00E25B0F" w:rsidRDefault="008A10C8" w:rsidP="00060A62">
            <w:pPr>
              <w:overflowPunct/>
              <w:adjustRightInd/>
              <w:jc w:val="center"/>
              <w:textAlignment w:val="auto"/>
              <w:rPr>
                <w:del w:id="598" w:author="Καρμίρης Αγγελος" w:date="2020-01-03T10:38:00Z"/>
                <w:rFonts w:ascii="Arial" w:hAnsi="Arial" w:cs="Arial"/>
                <w:b/>
                <w:bCs/>
                <w:sz w:val="24"/>
                <w:szCs w:val="24"/>
              </w:rPr>
            </w:pPr>
            <w:del w:id="599" w:author="Καρμίρης Αγγελος" w:date="2020-01-03T10:38:00Z">
              <w:r w:rsidRPr="00F8201D" w:rsidDel="00E25B0F">
                <w:rPr>
                  <w:rFonts w:ascii="Arial" w:hAnsi="Arial" w:cs="Arial"/>
                  <w:b/>
                  <w:bCs/>
                  <w:sz w:val="24"/>
                  <w:szCs w:val="24"/>
                </w:rPr>
                <w:delText>Ratio</w:delText>
              </w:r>
            </w:del>
          </w:p>
        </w:tc>
        <w:tc>
          <w:tcPr>
            <w:tcW w:w="3924" w:type="dxa"/>
            <w:tcBorders>
              <w:top w:val="single" w:sz="12" w:space="0" w:color="auto"/>
              <w:left w:val="single" w:sz="6" w:space="0" w:color="auto"/>
              <w:bottom w:val="single" w:sz="6" w:space="0" w:color="auto"/>
              <w:right w:val="single" w:sz="12" w:space="0" w:color="auto"/>
            </w:tcBorders>
            <w:shd w:val="clear" w:color="auto" w:fill="00FFFF"/>
          </w:tcPr>
          <w:p w:rsidR="008A10C8" w:rsidRPr="00F8201D" w:rsidDel="00E25B0F" w:rsidRDefault="008A10C8" w:rsidP="00060A62">
            <w:pPr>
              <w:overflowPunct/>
              <w:adjustRightInd/>
              <w:jc w:val="center"/>
              <w:textAlignment w:val="auto"/>
              <w:rPr>
                <w:del w:id="600" w:author="Καρμίρης Αγγελος" w:date="2020-01-03T10:38:00Z"/>
                <w:rFonts w:ascii="Arial" w:hAnsi="Arial" w:cs="Arial"/>
                <w:b/>
                <w:bCs/>
                <w:sz w:val="24"/>
                <w:szCs w:val="24"/>
              </w:rPr>
            </w:pPr>
          </w:p>
          <w:p w:rsidR="008A10C8" w:rsidRPr="00F8201D" w:rsidDel="00E25B0F" w:rsidRDefault="008A10C8" w:rsidP="00060A62">
            <w:pPr>
              <w:overflowPunct/>
              <w:adjustRightInd/>
              <w:jc w:val="center"/>
              <w:textAlignment w:val="auto"/>
              <w:rPr>
                <w:del w:id="601" w:author="Καρμίρης Αγγελος" w:date="2020-01-03T10:38:00Z"/>
                <w:rFonts w:ascii="Arial" w:hAnsi="Arial" w:cs="Arial"/>
                <w:b/>
                <w:bCs/>
                <w:sz w:val="24"/>
                <w:szCs w:val="24"/>
              </w:rPr>
            </w:pPr>
            <w:del w:id="602" w:author="Καρμίρης Αγγελος" w:date="2020-01-03T10:38:00Z">
              <w:r w:rsidRPr="00F8201D" w:rsidDel="00E25B0F">
                <w:rPr>
                  <w:rFonts w:ascii="Arial" w:hAnsi="Arial" w:cs="Arial"/>
                  <w:b/>
                  <w:bCs/>
                  <w:sz w:val="24"/>
                  <w:szCs w:val="24"/>
                </w:rPr>
                <w:delText>Accuracy &amp; Burden</w:delText>
              </w:r>
            </w:del>
          </w:p>
          <w:p w:rsidR="008A10C8" w:rsidRPr="00F8201D" w:rsidDel="00E25B0F" w:rsidRDefault="008A10C8" w:rsidP="00060A62">
            <w:pPr>
              <w:overflowPunct/>
              <w:adjustRightInd/>
              <w:jc w:val="center"/>
              <w:textAlignment w:val="auto"/>
              <w:rPr>
                <w:del w:id="603" w:author="Καρμίρης Αγγελος" w:date="2020-01-03T10:38:00Z"/>
                <w:rFonts w:ascii="Arial" w:hAnsi="Arial" w:cs="Arial"/>
                <w:b/>
                <w:bCs/>
                <w:sz w:val="24"/>
                <w:szCs w:val="24"/>
              </w:rPr>
            </w:pPr>
          </w:p>
          <w:p w:rsidR="008A10C8" w:rsidRPr="00F8201D" w:rsidDel="00E25B0F" w:rsidRDefault="008A10C8" w:rsidP="00060A62">
            <w:pPr>
              <w:overflowPunct/>
              <w:adjustRightInd/>
              <w:jc w:val="center"/>
              <w:textAlignment w:val="auto"/>
              <w:rPr>
                <w:del w:id="604" w:author="Καρμίρης Αγγελος" w:date="2020-01-03T10:38:00Z"/>
                <w:rFonts w:ascii="Arial" w:hAnsi="Arial" w:cs="Arial"/>
                <w:b/>
                <w:bCs/>
                <w:sz w:val="24"/>
                <w:szCs w:val="24"/>
              </w:rPr>
            </w:pPr>
          </w:p>
        </w:tc>
      </w:tr>
      <w:tr w:rsidR="008A10C8" w:rsidRPr="00F8201D" w:rsidDel="00E25B0F" w:rsidTr="00152769">
        <w:trPr>
          <w:cantSplit/>
          <w:del w:id="605" w:author="Καρμίρης Αγγελος" w:date="2020-01-03T10:38:00Z"/>
        </w:trPr>
        <w:tc>
          <w:tcPr>
            <w:tcW w:w="1418" w:type="dxa"/>
            <w:tcBorders>
              <w:top w:val="nil"/>
              <w:left w:val="single" w:sz="12" w:space="0" w:color="auto"/>
              <w:bottom w:val="single" w:sz="6" w:space="0" w:color="auto"/>
              <w:right w:val="single" w:sz="6" w:space="0" w:color="auto"/>
            </w:tcBorders>
          </w:tcPr>
          <w:p w:rsidR="008A10C8" w:rsidRPr="00F8201D" w:rsidDel="00E25B0F" w:rsidRDefault="008A10C8" w:rsidP="00060A62">
            <w:pPr>
              <w:overflowPunct/>
              <w:adjustRightInd/>
              <w:jc w:val="center"/>
              <w:textAlignment w:val="auto"/>
              <w:rPr>
                <w:del w:id="606"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07"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08" w:author="Καρμίρης Αγγελος" w:date="2020-01-03T10:38:00Z"/>
                <w:rFonts w:ascii="Arial" w:hAnsi="Arial" w:cs="Arial"/>
                <w:sz w:val="24"/>
                <w:szCs w:val="24"/>
              </w:rPr>
            </w:pPr>
            <w:del w:id="609" w:author="Καρμίρης Αγγελος" w:date="2020-01-03T10:38:00Z">
              <w:r w:rsidDel="00E25B0F">
                <w:rPr>
                  <w:rFonts w:ascii="Arial" w:hAnsi="Arial" w:cs="Arial"/>
                  <w:sz w:val="24"/>
                  <w:szCs w:val="24"/>
                </w:rPr>
                <w:delText>U</w:delText>
              </w:r>
              <w:r w:rsidRPr="00F8201D" w:rsidDel="00E25B0F">
                <w:rPr>
                  <w:rFonts w:ascii="Arial" w:hAnsi="Arial" w:cs="Arial"/>
                  <w:sz w:val="24"/>
                  <w:szCs w:val="24"/>
                </w:rPr>
                <w:delText>,</w:delText>
              </w:r>
              <w:r w:rsidDel="00E25B0F">
                <w:rPr>
                  <w:rFonts w:ascii="Arial" w:hAnsi="Arial" w:cs="Arial"/>
                  <w:sz w:val="24"/>
                  <w:szCs w:val="24"/>
                </w:rPr>
                <w:delText>V</w:delText>
              </w:r>
              <w:r w:rsidRPr="00F8201D" w:rsidDel="00E25B0F">
                <w:rPr>
                  <w:rFonts w:ascii="Arial" w:hAnsi="Arial" w:cs="Arial"/>
                  <w:sz w:val="24"/>
                  <w:szCs w:val="24"/>
                </w:rPr>
                <w:delText>,</w:delText>
              </w:r>
              <w:r w:rsidDel="00E25B0F">
                <w:rPr>
                  <w:rFonts w:ascii="Arial" w:hAnsi="Arial" w:cs="Arial"/>
                  <w:sz w:val="24"/>
                  <w:szCs w:val="24"/>
                </w:rPr>
                <w:delText>W</w:delText>
              </w:r>
            </w:del>
          </w:p>
        </w:tc>
        <w:tc>
          <w:tcPr>
            <w:tcW w:w="1276" w:type="dxa"/>
            <w:tcBorders>
              <w:top w:val="nil"/>
              <w:left w:val="single" w:sz="6" w:space="0" w:color="auto"/>
              <w:bottom w:val="single" w:sz="6" w:space="0" w:color="auto"/>
              <w:right w:val="single" w:sz="6" w:space="0" w:color="auto"/>
            </w:tcBorders>
          </w:tcPr>
          <w:p w:rsidR="008A10C8" w:rsidRPr="00F8201D" w:rsidDel="00E25B0F" w:rsidRDefault="008A10C8" w:rsidP="00060A62">
            <w:pPr>
              <w:overflowPunct/>
              <w:adjustRightInd/>
              <w:jc w:val="both"/>
              <w:textAlignment w:val="auto"/>
              <w:rPr>
                <w:del w:id="610"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11"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12" w:author="Καρμίρης Αγγελος" w:date="2020-01-03T10:38:00Z"/>
                <w:rFonts w:ascii="Arial" w:hAnsi="Arial" w:cs="Arial"/>
                <w:sz w:val="24"/>
                <w:szCs w:val="24"/>
              </w:rPr>
            </w:pPr>
            <w:del w:id="613" w:author="Καρμίρης Αγγελος" w:date="2020-01-03T10:38:00Z">
              <w:r w:rsidRPr="00F8201D" w:rsidDel="00E25B0F">
                <w:rPr>
                  <w:rFonts w:ascii="Arial" w:hAnsi="Arial" w:cs="Arial"/>
                  <w:sz w:val="24"/>
                  <w:szCs w:val="24"/>
                </w:rPr>
                <w:delText>1</w:delText>
              </w:r>
            </w:del>
          </w:p>
        </w:tc>
        <w:tc>
          <w:tcPr>
            <w:tcW w:w="1604" w:type="dxa"/>
            <w:tcBorders>
              <w:top w:val="nil"/>
              <w:left w:val="single" w:sz="6" w:space="0" w:color="auto"/>
              <w:bottom w:val="single" w:sz="6" w:space="0" w:color="auto"/>
              <w:right w:val="single" w:sz="6" w:space="0" w:color="auto"/>
            </w:tcBorders>
          </w:tcPr>
          <w:p w:rsidR="008A10C8" w:rsidRPr="00F8201D" w:rsidDel="00E25B0F" w:rsidRDefault="008A10C8" w:rsidP="00060A62">
            <w:pPr>
              <w:overflowPunct/>
              <w:adjustRightInd/>
              <w:jc w:val="center"/>
              <w:textAlignment w:val="auto"/>
              <w:rPr>
                <w:del w:id="614"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15"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16" w:author="Καρμίρης Αγγελος" w:date="2020-01-03T10:38:00Z"/>
                <w:rFonts w:ascii="Arial" w:hAnsi="Arial" w:cs="Arial"/>
                <w:sz w:val="24"/>
                <w:szCs w:val="24"/>
              </w:rPr>
            </w:pPr>
            <w:del w:id="617" w:author="Καρμίρης Αγγελος" w:date="2020-01-03T10:38:00Z">
              <w:r w:rsidDel="00E25B0F">
                <w:rPr>
                  <w:rFonts w:ascii="Arial" w:hAnsi="Arial" w:cs="Arial"/>
                  <w:sz w:val="24"/>
                  <w:szCs w:val="24"/>
                </w:rPr>
                <w:delText>2</w:delText>
              </w:r>
              <w:r w:rsidRPr="00F8201D" w:rsidDel="00E25B0F">
                <w:rPr>
                  <w:rFonts w:ascii="Arial" w:hAnsi="Arial" w:cs="Arial"/>
                  <w:sz w:val="24"/>
                  <w:szCs w:val="24"/>
                </w:rPr>
                <w:delText>00/1</w:delText>
              </w:r>
            </w:del>
          </w:p>
        </w:tc>
        <w:tc>
          <w:tcPr>
            <w:tcW w:w="3924" w:type="dxa"/>
            <w:tcBorders>
              <w:top w:val="nil"/>
              <w:left w:val="single" w:sz="6" w:space="0" w:color="auto"/>
              <w:bottom w:val="single" w:sz="6" w:space="0" w:color="auto"/>
              <w:right w:val="single" w:sz="12" w:space="0" w:color="auto"/>
            </w:tcBorders>
          </w:tcPr>
          <w:p w:rsidR="008A10C8" w:rsidRPr="00F8201D" w:rsidDel="00E25B0F" w:rsidRDefault="008A10C8" w:rsidP="00060A62">
            <w:pPr>
              <w:overflowPunct/>
              <w:adjustRightInd/>
              <w:jc w:val="center"/>
              <w:textAlignment w:val="auto"/>
              <w:rPr>
                <w:del w:id="618"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19" w:author="Καρμίρης Αγγελος" w:date="2020-01-03T10:38:00Z"/>
                <w:rFonts w:ascii="Arial" w:hAnsi="Arial" w:cs="Arial"/>
                <w:sz w:val="24"/>
                <w:szCs w:val="24"/>
              </w:rPr>
            </w:pPr>
            <w:del w:id="620" w:author="Καρμίρης Αγγελος" w:date="2020-01-03T10:38:00Z">
              <w:r w:rsidRPr="00F8201D" w:rsidDel="00E25B0F">
                <w:rPr>
                  <w:rFonts w:ascii="Arial" w:hAnsi="Arial" w:cs="Arial"/>
                  <w:sz w:val="24"/>
                  <w:szCs w:val="24"/>
                </w:rPr>
                <w:delText>5P20   25VA</w:delText>
              </w:r>
            </w:del>
          </w:p>
          <w:p w:rsidR="008A10C8" w:rsidRPr="00F8201D" w:rsidDel="00E25B0F" w:rsidRDefault="008A10C8" w:rsidP="00060A62">
            <w:pPr>
              <w:overflowPunct/>
              <w:adjustRightInd/>
              <w:jc w:val="center"/>
              <w:textAlignment w:val="auto"/>
              <w:rPr>
                <w:del w:id="621" w:author="Καρμίρης Αγγελος" w:date="2020-01-03T10:38:00Z"/>
                <w:rFonts w:ascii="Arial" w:hAnsi="Arial" w:cs="Arial"/>
                <w:sz w:val="24"/>
                <w:szCs w:val="24"/>
              </w:rPr>
            </w:pPr>
            <w:del w:id="622" w:author="Καρμίρης Αγγελος" w:date="2020-01-03T10:38:00Z">
              <w:r w:rsidRPr="00F8201D" w:rsidDel="00E25B0F">
                <w:rPr>
                  <w:rFonts w:ascii="Arial" w:hAnsi="Arial" w:cs="Arial"/>
                  <w:sz w:val="24"/>
                  <w:szCs w:val="24"/>
                </w:rPr>
                <w:delText>For protection</w:delText>
              </w:r>
            </w:del>
          </w:p>
          <w:p w:rsidR="008A10C8" w:rsidRPr="00F8201D" w:rsidDel="00E25B0F" w:rsidRDefault="008A10C8" w:rsidP="00060A62">
            <w:pPr>
              <w:overflowPunct/>
              <w:adjustRightInd/>
              <w:jc w:val="center"/>
              <w:textAlignment w:val="auto"/>
              <w:rPr>
                <w:del w:id="623" w:author="Καρμίρης Αγγελος" w:date="2020-01-03T10:38:00Z"/>
                <w:rFonts w:ascii="Arial" w:hAnsi="Arial" w:cs="Arial"/>
                <w:sz w:val="24"/>
                <w:szCs w:val="24"/>
              </w:rPr>
            </w:pPr>
          </w:p>
        </w:tc>
      </w:tr>
      <w:tr w:rsidR="008A10C8" w:rsidRPr="00F8201D" w:rsidDel="00E25B0F" w:rsidTr="00152769">
        <w:trPr>
          <w:cantSplit/>
          <w:del w:id="624" w:author="Καρμίρης Αγγελος" w:date="2020-01-03T10:38:00Z"/>
        </w:trPr>
        <w:tc>
          <w:tcPr>
            <w:tcW w:w="1418" w:type="dxa"/>
            <w:tcBorders>
              <w:top w:val="single" w:sz="6" w:space="0" w:color="auto"/>
              <w:left w:val="single" w:sz="12" w:space="0" w:color="auto"/>
              <w:bottom w:val="single" w:sz="6" w:space="0" w:color="auto"/>
              <w:right w:val="single" w:sz="6" w:space="0" w:color="auto"/>
            </w:tcBorders>
          </w:tcPr>
          <w:p w:rsidR="008A10C8" w:rsidRPr="00F8201D" w:rsidDel="00E25B0F" w:rsidRDefault="008A10C8" w:rsidP="00060A62">
            <w:pPr>
              <w:overflowPunct/>
              <w:adjustRightInd/>
              <w:jc w:val="center"/>
              <w:textAlignment w:val="auto"/>
              <w:rPr>
                <w:del w:id="625"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26"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27" w:author="Καρμίρης Αγγελος" w:date="2020-01-03T10:38:00Z"/>
                <w:rFonts w:ascii="Arial" w:hAnsi="Arial" w:cs="Arial"/>
                <w:sz w:val="24"/>
                <w:szCs w:val="24"/>
              </w:rPr>
            </w:pPr>
            <w:del w:id="628" w:author="Καρμίρης Αγγελος" w:date="2020-01-03T10:38:00Z">
              <w:r w:rsidDel="00E25B0F">
                <w:rPr>
                  <w:rFonts w:ascii="Arial" w:hAnsi="Arial" w:cs="Arial"/>
                  <w:sz w:val="24"/>
                  <w:szCs w:val="24"/>
                </w:rPr>
                <w:delText>U</w:delText>
              </w:r>
              <w:r w:rsidRPr="00F8201D" w:rsidDel="00E25B0F">
                <w:rPr>
                  <w:rFonts w:ascii="Arial" w:hAnsi="Arial" w:cs="Arial"/>
                  <w:sz w:val="24"/>
                  <w:szCs w:val="24"/>
                </w:rPr>
                <w:delText>,</w:delText>
              </w:r>
              <w:r w:rsidDel="00E25B0F">
                <w:rPr>
                  <w:rFonts w:ascii="Arial" w:hAnsi="Arial" w:cs="Arial"/>
                  <w:sz w:val="24"/>
                  <w:szCs w:val="24"/>
                </w:rPr>
                <w:delText>V</w:delText>
              </w:r>
              <w:r w:rsidRPr="00F8201D" w:rsidDel="00E25B0F">
                <w:rPr>
                  <w:rFonts w:ascii="Arial" w:hAnsi="Arial" w:cs="Arial"/>
                  <w:sz w:val="24"/>
                  <w:szCs w:val="24"/>
                </w:rPr>
                <w:delText>,</w:delText>
              </w:r>
              <w:r w:rsidDel="00E25B0F">
                <w:rPr>
                  <w:rFonts w:ascii="Arial" w:hAnsi="Arial" w:cs="Arial"/>
                  <w:sz w:val="24"/>
                  <w:szCs w:val="24"/>
                </w:rPr>
                <w:delText>W</w:delText>
              </w:r>
            </w:del>
          </w:p>
        </w:tc>
        <w:tc>
          <w:tcPr>
            <w:tcW w:w="1276" w:type="dxa"/>
            <w:tcBorders>
              <w:top w:val="single" w:sz="6" w:space="0" w:color="auto"/>
              <w:left w:val="single" w:sz="6" w:space="0" w:color="auto"/>
              <w:bottom w:val="single" w:sz="6" w:space="0" w:color="auto"/>
              <w:right w:val="single" w:sz="6" w:space="0" w:color="auto"/>
            </w:tcBorders>
          </w:tcPr>
          <w:p w:rsidR="008A10C8" w:rsidRPr="00F8201D" w:rsidDel="00E25B0F" w:rsidRDefault="008A10C8" w:rsidP="00060A62">
            <w:pPr>
              <w:overflowPunct/>
              <w:adjustRightInd/>
              <w:jc w:val="both"/>
              <w:textAlignment w:val="auto"/>
              <w:rPr>
                <w:del w:id="629" w:author="Καρμίρης Αγγελος" w:date="2020-01-03T10:38:00Z"/>
                <w:rFonts w:ascii="Arial" w:hAnsi="Arial" w:cs="Arial"/>
                <w:sz w:val="24"/>
                <w:szCs w:val="24"/>
              </w:rPr>
            </w:pPr>
          </w:p>
          <w:p w:rsidR="008A10C8" w:rsidRPr="00F8201D" w:rsidDel="00E25B0F" w:rsidRDefault="008A10C8" w:rsidP="00060A62">
            <w:pPr>
              <w:overflowPunct/>
              <w:adjustRightInd/>
              <w:jc w:val="both"/>
              <w:textAlignment w:val="auto"/>
              <w:rPr>
                <w:del w:id="630"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31" w:author="Καρμίρης Αγγελος" w:date="2020-01-03T10:38:00Z"/>
                <w:rFonts w:ascii="Arial" w:hAnsi="Arial" w:cs="Arial"/>
                <w:sz w:val="24"/>
                <w:szCs w:val="24"/>
              </w:rPr>
            </w:pPr>
            <w:del w:id="632" w:author="Καρμίρης Αγγελος" w:date="2020-01-03T10:38:00Z">
              <w:r w:rsidRPr="00F8201D" w:rsidDel="00E25B0F">
                <w:rPr>
                  <w:rFonts w:ascii="Arial" w:hAnsi="Arial" w:cs="Arial"/>
                  <w:sz w:val="24"/>
                  <w:szCs w:val="24"/>
                </w:rPr>
                <w:delText>1</w:delText>
              </w:r>
            </w:del>
          </w:p>
        </w:tc>
        <w:tc>
          <w:tcPr>
            <w:tcW w:w="1604" w:type="dxa"/>
            <w:tcBorders>
              <w:top w:val="single" w:sz="6" w:space="0" w:color="auto"/>
              <w:left w:val="single" w:sz="6" w:space="0" w:color="auto"/>
              <w:bottom w:val="single" w:sz="6" w:space="0" w:color="auto"/>
              <w:right w:val="single" w:sz="6" w:space="0" w:color="auto"/>
            </w:tcBorders>
          </w:tcPr>
          <w:p w:rsidR="008A10C8" w:rsidRPr="00F8201D" w:rsidDel="00E25B0F" w:rsidRDefault="008A10C8" w:rsidP="00060A62">
            <w:pPr>
              <w:overflowPunct/>
              <w:adjustRightInd/>
              <w:jc w:val="center"/>
              <w:textAlignment w:val="auto"/>
              <w:rPr>
                <w:del w:id="633"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34"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35" w:author="Καρμίρης Αγγελος" w:date="2020-01-03T10:38:00Z"/>
                <w:rFonts w:ascii="Arial" w:hAnsi="Arial" w:cs="Arial"/>
                <w:sz w:val="24"/>
                <w:szCs w:val="24"/>
              </w:rPr>
            </w:pPr>
            <w:del w:id="636" w:author="Καρμίρης Αγγελος" w:date="2020-01-03T10:38:00Z">
              <w:r w:rsidRPr="00F8201D" w:rsidDel="00E25B0F">
                <w:rPr>
                  <w:rFonts w:ascii="Arial" w:hAnsi="Arial" w:cs="Arial"/>
                  <w:sz w:val="24"/>
                  <w:szCs w:val="24"/>
                </w:rPr>
                <w:delText>500/1</w:delText>
              </w:r>
            </w:del>
          </w:p>
        </w:tc>
        <w:tc>
          <w:tcPr>
            <w:tcW w:w="3924" w:type="dxa"/>
            <w:tcBorders>
              <w:top w:val="single" w:sz="6" w:space="0" w:color="auto"/>
              <w:left w:val="single" w:sz="6" w:space="0" w:color="auto"/>
              <w:bottom w:val="single" w:sz="6" w:space="0" w:color="auto"/>
              <w:right w:val="single" w:sz="12" w:space="0" w:color="auto"/>
            </w:tcBorders>
          </w:tcPr>
          <w:p w:rsidR="008A10C8" w:rsidRPr="00F8201D" w:rsidDel="00E25B0F" w:rsidRDefault="008A10C8" w:rsidP="00060A62">
            <w:pPr>
              <w:overflowPunct/>
              <w:adjustRightInd/>
              <w:jc w:val="center"/>
              <w:textAlignment w:val="auto"/>
              <w:rPr>
                <w:del w:id="637"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38" w:author="Καρμίρης Αγγελος" w:date="2020-01-03T10:38:00Z"/>
                <w:rFonts w:ascii="Arial" w:hAnsi="Arial" w:cs="Arial"/>
                <w:sz w:val="24"/>
                <w:szCs w:val="24"/>
              </w:rPr>
            </w:pPr>
            <w:del w:id="639" w:author="Καρμίρης Αγγελος" w:date="2020-01-03T10:38:00Z">
              <w:r w:rsidRPr="00F8201D" w:rsidDel="00E25B0F">
                <w:rPr>
                  <w:rFonts w:ascii="Arial" w:hAnsi="Arial" w:cs="Arial"/>
                  <w:sz w:val="24"/>
                  <w:szCs w:val="24"/>
                </w:rPr>
                <w:delText xml:space="preserve">5P20   </w:delText>
              </w:r>
              <w:r w:rsidDel="00E25B0F">
                <w:rPr>
                  <w:rFonts w:ascii="Arial" w:hAnsi="Arial" w:cs="Arial"/>
                  <w:sz w:val="24"/>
                  <w:szCs w:val="24"/>
                </w:rPr>
                <w:delText>25</w:delText>
              </w:r>
              <w:r w:rsidRPr="00F8201D" w:rsidDel="00E25B0F">
                <w:rPr>
                  <w:rFonts w:ascii="Arial" w:hAnsi="Arial" w:cs="Arial"/>
                  <w:sz w:val="24"/>
                  <w:szCs w:val="24"/>
                </w:rPr>
                <w:delText>VA</w:delText>
              </w:r>
            </w:del>
          </w:p>
          <w:p w:rsidR="008A10C8" w:rsidRPr="00F8201D" w:rsidDel="00E25B0F" w:rsidRDefault="008A10C8" w:rsidP="00060A62">
            <w:pPr>
              <w:overflowPunct/>
              <w:adjustRightInd/>
              <w:jc w:val="center"/>
              <w:textAlignment w:val="auto"/>
              <w:rPr>
                <w:del w:id="640" w:author="Καρμίρης Αγγελος" w:date="2020-01-03T10:38:00Z"/>
                <w:rFonts w:ascii="Arial" w:hAnsi="Arial" w:cs="Arial"/>
                <w:sz w:val="24"/>
                <w:szCs w:val="24"/>
              </w:rPr>
            </w:pPr>
            <w:del w:id="641" w:author="Καρμίρης Αγγελος" w:date="2020-01-03T10:38:00Z">
              <w:r w:rsidDel="00E25B0F">
                <w:rPr>
                  <w:rFonts w:ascii="Arial" w:hAnsi="Arial" w:cs="Arial"/>
                  <w:sz w:val="24"/>
                  <w:szCs w:val="24"/>
                </w:rPr>
                <w:delText xml:space="preserve">For </w:delText>
              </w:r>
              <w:r w:rsidRPr="00F8201D" w:rsidDel="00E25B0F">
                <w:rPr>
                  <w:rFonts w:ascii="Arial" w:hAnsi="Arial" w:cs="Arial"/>
                  <w:sz w:val="24"/>
                  <w:szCs w:val="24"/>
                </w:rPr>
                <w:delText>protection</w:delText>
              </w:r>
            </w:del>
          </w:p>
          <w:p w:rsidR="008A10C8" w:rsidRPr="00F8201D" w:rsidDel="00E25B0F" w:rsidRDefault="008A10C8" w:rsidP="00060A62">
            <w:pPr>
              <w:overflowPunct/>
              <w:adjustRightInd/>
              <w:jc w:val="center"/>
              <w:textAlignment w:val="auto"/>
              <w:rPr>
                <w:del w:id="642" w:author="Καρμίρης Αγγελος" w:date="2020-01-03T10:38:00Z"/>
                <w:rFonts w:ascii="Arial" w:hAnsi="Arial" w:cs="Arial"/>
                <w:sz w:val="24"/>
                <w:szCs w:val="24"/>
              </w:rPr>
            </w:pPr>
          </w:p>
        </w:tc>
      </w:tr>
      <w:tr w:rsidR="008A10C8" w:rsidRPr="00F8201D" w:rsidDel="00E25B0F" w:rsidTr="00152769">
        <w:trPr>
          <w:cantSplit/>
          <w:del w:id="643" w:author="Καρμίρης Αγγελος" w:date="2020-01-03T10:38:00Z"/>
        </w:trPr>
        <w:tc>
          <w:tcPr>
            <w:tcW w:w="1418" w:type="dxa"/>
            <w:tcBorders>
              <w:top w:val="single" w:sz="6" w:space="0" w:color="auto"/>
              <w:left w:val="single" w:sz="12" w:space="0" w:color="auto"/>
              <w:bottom w:val="single" w:sz="6" w:space="0" w:color="auto"/>
              <w:right w:val="single" w:sz="6" w:space="0" w:color="auto"/>
            </w:tcBorders>
          </w:tcPr>
          <w:p w:rsidR="008A10C8" w:rsidRPr="00F8201D" w:rsidDel="00E25B0F" w:rsidRDefault="008A10C8" w:rsidP="00060A62">
            <w:pPr>
              <w:overflowPunct/>
              <w:adjustRightInd/>
              <w:jc w:val="center"/>
              <w:textAlignment w:val="auto"/>
              <w:rPr>
                <w:del w:id="644"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45" w:author="Καρμίρης Αγγελος" w:date="2020-01-03T10:38:00Z"/>
                <w:rFonts w:ascii="Arial" w:hAnsi="Arial" w:cs="Arial"/>
                <w:sz w:val="24"/>
                <w:szCs w:val="24"/>
              </w:rPr>
            </w:pPr>
            <w:del w:id="646" w:author="Καρμίρης Αγγελος" w:date="2020-01-03T10:38:00Z">
              <w:r w:rsidDel="00E25B0F">
                <w:rPr>
                  <w:rFonts w:ascii="Arial" w:hAnsi="Arial" w:cs="Arial"/>
                  <w:sz w:val="24"/>
                  <w:szCs w:val="24"/>
                </w:rPr>
                <w:delText>V</w:delText>
              </w:r>
            </w:del>
          </w:p>
        </w:tc>
        <w:tc>
          <w:tcPr>
            <w:tcW w:w="1276" w:type="dxa"/>
            <w:tcBorders>
              <w:top w:val="single" w:sz="6" w:space="0" w:color="auto"/>
              <w:left w:val="single" w:sz="6" w:space="0" w:color="auto"/>
              <w:bottom w:val="single" w:sz="6" w:space="0" w:color="auto"/>
              <w:right w:val="single" w:sz="6" w:space="0" w:color="auto"/>
            </w:tcBorders>
          </w:tcPr>
          <w:p w:rsidR="008A10C8" w:rsidRPr="00F8201D" w:rsidDel="00E25B0F" w:rsidRDefault="008A10C8" w:rsidP="00060A62">
            <w:pPr>
              <w:overflowPunct/>
              <w:adjustRightInd/>
              <w:jc w:val="both"/>
              <w:textAlignment w:val="auto"/>
              <w:rPr>
                <w:del w:id="647"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48" w:author="Καρμίρης Αγγελος" w:date="2020-01-03T10:38:00Z"/>
                <w:rFonts w:ascii="Arial" w:hAnsi="Arial" w:cs="Arial"/>
                <w:sz w:val="24"/>
                <w:szCs w:val="24"/>
              </w:rPr>
            </w:pPr>
            <w:del w:id="649" w:author="Καρμίρης Αγγελος" w:date="2020-01-03T10:38:00Z">
              <w:r w:rsidRPr="00F8201D" w:rsidDel="00E25B0F">
                <w:rPr>
                  <w:rFonts w:ascii="Arial" w:hAnsi="Arial" w:cs="Arial"/>
                  <w:sz w:val="24"/>
                  <w:szCs w:val="24"/>
                </w:rPr>
                <w:delText>1</w:delText>
              </w:r>
            </w:del>
          </w:p>
        </w:tc>
        <w:tc>
          <w:tcPr>
            <w:tcW w:w="1604" w:type="dxa"/>
            <w:tcBorders>
              <w:top w:val="single" w:sz="6" w:space="0" w:color="auto"/>
              <w:left w:val="single" w:sz="6" w:space="0" w:color="auto"/>
              <w:bottom w:val="single" w:sz="6" w:space="0" w:color="auto"/>
              <w:right w:val="single" w:sz="6" w:space="0" w:color="auto"/>
            </w:tcBorders>
          </w:tcPr>
          <w:p w:rsidR="008A10C8" w:rsidRPr="00F8201D" w:rsidDel="00E25B0F" w:rsidRDefault="008A10C8" w:rsidP="00060A62">
            <w:pPr>
              <w:overflowPunct/>
              <w:adjustRightInd/>
              <w:jc w:val="center"/>
              <w:textAlignment w:val="auto"/>
              <w:rPr>
                <w:del w:id="650"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51" w:author="Καρμίρης Αγγελος" w:date="2020-01-03T10:38:00Z"/>
                <w:rFonts w:ascii="Arial" w:hAnsi="Arial" w:cs="Arial"/>
                <w:sz w:val="24"/>
                <w:szCs w:val="24"/>
              </w:rPr>
            </w:pPr>
            <w:del w:id="652" w:author="Καρμίρης Αγγελος" w:date="2020-01-03T10:38:00Z">
              <w:r w:rsidRPr="00F8201D" w:rsidDel="00E25B0F">
                <w:rPr>
                  <w:rFonts w:ascii="Arial" w:hAnsi="Arial" w:cs="Arial"/>
                  <w:sz w:val="24"/>
                  <w:szCs w:val="24"/>
                </w:rPr>
                <w:delText>---</w:delText>
              </w:r>
            </w:del>
          </w:p>
        </w:tc>
        <w:tc>
          <w:tcPr>
            <w:tcW w:w="3924" w:type="dxa"/>
            <w:tcBorders>
              <w:top w:val="single" w:sz="6" w:space="0" w:color="auto"/>
              <w:left w:val="single" w:sz="6" w:space="0" w:color="auto"/>
              <w:bottom w:val="single" w:sz="6" w:space="0" w:color="auto"/>
              <w:right w:val="single" w:sz="12" w:space="0" w:color="auto"/>
            </w:tcBorders>
          </w:tcPr>
          <w:p w:rsidR="008A10C8" w:rsidRPr="00F8201D" w:rsidDel="00E25B0F" w:rsidRDefault="008A10C8" w:rsidP="00060A62">
            <w:pPr>
              <w:overflowPunct/>
              <w:adjustRightInd/>
              <w:jc w:val="center"/>
              <w:textAlignment w:val="auto"/>
              <w:rPr>
                <w:del w:id="653"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54" w:author="Καρμίρης Αγγελος" w:date="2020-01-03T10:38:00Z"/>
                <w:rFonts w:ascii="Arial" w:hAnsi="Arial" w:cs="Arial"/>
                <w:sz w:val="24"/>
                <w:szCs w:val="24"/>
              </w:rPr>
            </w:pPr>
            <w:del w:id="655" w:author="Καρμίρης Αγγελος" w:date="2020-01-03T10:38:00Z">
              <w:r w:rsidRPr="00F8201D" w:rsidDel="00E25B0F">
                <w:rPr>
                  <w:rFonts w:ascii="Arial" w:hAnsi="Arial" w:cs="Arial"/>
                  <w:sz w:val="24"/>
                  <w:szCs w:val="24"/>
                </w:rPr>
                <w:delText xml:space="preserve">As required for </w:delText>
              </w:r>
              <w:r w:rsidR="0005738E" w:rsidDel="00E25B0F">
                <w:rPr>
                  <w:rFonts w:ascii="Arial" w:hAnsi="Arial" w:cs="Arial"/>
                  <w:sz w:val="24"/>
                  <w:szCs w:val="24"/>
                </w:rPr>
                <w:delText>winding temperature indicator</w:delText>
              </w:r>
              <w:r w:rsidRPr="00F8201D" w:rsidDel="00E25B0F">
                <w:rPr>
                  <w:rFonts w:ascii="Arial" w:hAnsi="Arial" w:cs="Arial"/>
                  <w:sz w:val="24"/>
                  <w:szCs w:val="24"/>
                </w:rPr>
                <w:delText xml:space="preserve"> supply</w:delText>
              </w:r>
            </w:del>
          </w:p>
          <w:p w:rsidR="008A10C8" w:rsidRPr="00F8201D" w:rsidDel="00E25B0F" w:rsidRDefault="008A10C8" w:rsidP="00060A62">
            <w:pPr>
              <w:overflowPunct/>
              <w:adjustRightInd/>
              <w:jc w:val="center"/>
              <w:textAlignment w:val="auto"/>
              <w:rPr>
                <w:del w:id="656" w:author="Καρμίρης Αγγελος" w:date="2020-01-03T10:38:00Z"/>
                <w:rFonts w:ascii="Arial" w:hAnsi="Arial" w:cs="Arial"/>
                <w:sz w:val="24"/>
                <w:szCs w:val="24"/>
              </w:rPr>
            </w:pPr>
          </w:p>
        </w:tc>
      </w:tr>
      <w:tr w:rsidR="008A10C8" w:rsidRPr="00F8201D" w:rsidDel="00E25B0F" w:rsidTr="00152769">
        <w:trPr>
          <w:cantSplit/>
          <w:del w:id="657" w:author="Καρμίρης Αγγελος" w:date="2020-01-03T10:38:00Z"/>
        </w:trPr>
        <w:tc>
          <w:tcPr>
            <w:tcW w:w="1418" w:type="dxa"/>
            <w:tcBorders>
              <w:top w:val="single" w:sz="6" w:space="0" w:color="auto"/>
              <w:left w:val="single" w:sz="12" w:space="0" w:color="auto"/>
              <w:bottom w:val="single" w:sz="12" w:space="0" w:color="auto"/>
              <w:right w:val="single" w:sz="6" w:space="0" w:color="auto"/>
            </w:tcBorders>
          </w:tcPr>
          <w:p w:rsidR="008A10C8" w:rsidRPr="00F8201D" w:rsidDel="00E25B0F" w:rsidRDefault="008A10C8" w:rsidP="00060A62">
            <w:pPr>
              <w:overflowPunct/>
              <w:adjustRightInd/>
              <w:jc w:val="center"/>
              <w:textAlignment w:val="auto"/>
              <w:rPr>
                <w:del w:id="658"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59" w:author="Καρμίρης Αγγελος" w:date="2020-01-03T10:38:00Z"/>
                <w:rFonts w:ascii="Arial" w:hAnsi="Arial" w:cs="Arial"/>
                <w:sz w:val="24"/>
                <w:szCs w:val="24"/>
              </w:rPr>
            </w:pPr>
            <w:del w:id="660" w:author="Καρμίρης Αγγελος" w:date="2020-01-03T10:38:00Z">
              <w:r w:rsidDel="00E25B0F">
                <w:rPr>
                  <w:rFonts w:ascii="Arial" w:hAnsi="Arial" w:cs="Arial"/>
                  <w:sz w:val="24"/>
                  <w:szCs w:val="24"/>
                </w:rPr>
                <w:delText>N</w:delText>
              </w:r>
            </w:del>
          </w:p>
        </w:tc>
        <w:tc>
          <w:tcPr>
            <w:tcW w:w="1276" w:type="dxa"/>
            <w:tcBorders>
              <w:top w:val="single" w:sz="6" w:space="0" w:color="auto"/>
              <w:left w:val="single" w:sz="6" w:space="0" w:color="auto"/>
              <w:bottom w:val="single" w:sz="12" w:space="0" w:color="auto"/>
              <w:right w:val="single" w:sz="6" w:space="0" w:color="auto"/>
            </w:tcBorders>
          </w:tcPr>
          <w:p w:rsidR="008A10C8" w:rsidRPr="00F8201D" w:rsidDel="00E25B0F" w:rsidRDefault="008A10C8" w:rsidP="00060A62">
            <w:pPr>
              <w:overflowPunct/>
              <w:adjustRightInd/>
              <w:jc w:val="center"/>
              <w:textAlignment w:val="auto"/>
              <w:rPr>
                <w:del w:id="661"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62" w:author="Καρμίρης Αγγελος" w:date="2020-01-03T10:38:00Z"/>
                <w:rFonts w:ascii="Arial" w:hAnsi="Arial" w:cs="Arial"/>
                <w:sz w:val="24"/>
                <w:szCs w:val="24"/>
              </w:rPr>
            </w:pPr>
            <w:del w:id="663" w:author="Καρμίρης Αγγελος" w:date="2020-01-03T10:38:00Z">
              <w:r w:rsidRPr="00F8201D" w:rsidDel="00E25B0F">
                <w:rPr>
                  <w:rFonts w:ascii="Arial" w:hAnsi="Arial" w:cs="Arial"/>
                  <w:sz w:val="24"/>
                  <w:szCs w:val="24"/>
                </w:rPr>
                <w:delText>1</w:delText>
              </w:r>
            </w:del>
          </w:p>
        </w:tc>
        <w:tc>
          <w:tcPr>
            <w:tcW w:w="1604" w:type="dxa"/>
            <w:tcBorders>
              <w:top w:val="single" w:sz="6" w:space="0" w:color="auto"/>
              <w:left w:val="single" w:sz="6" w:space="0" w:color="auto"/>
              <w:bottom w:val="single" w:sz="12" w:space="0" w:color="auto"/>
              <w:right w:val="single" w:sz="6" w:space="0" w:color="auto"/>
            </w:tcBorders>
          </w:tcPr>
          <w:p w:rsidR="008A10C8" w:rsidRPr="00F8201D" w:rsidDel="00E25B0F" w:rsidRDefault="008A10C8" w:rsidP="00060A62">
            <w:pPr>
              <w:overflowPunct/>
              <w:adjustRightInd/>
              <w:jc w:val="center"/>
              <w:textAlignment w:val="auto"/>
              <w:rPr>
                <w:del w:id="664"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65" w:author="Καρμίρης Αγγελος" w:date="2020-01-03T10:38:00Z"/>
                <w:rFonts w:ascii="Arial" w:hAnsi="Arial" w:cs="Arial"/>
                <w:sz w:val="24"/>
                <w:szCs w:val="24"/>
              </w:rPr>
            </w:pPr>
            <w:del w:id="666" w:author="Καρμίρης Αγγελος" w:date="2020-01-03T10:38:00Z">
              <w:r w:rsidDel="00E25B0F">
                <w:rPr>
                  <w:rFonts w:ascii="Arial" w:hAnsi="Arial" w:cs="Arial"/>
                  <w:sz w:val="24"/>
                  <w:szCs w:val="24"/>
                </w:rPr>
                <w:delText>2</w:delText>
              </w:r>
              <w:r w:rsidRPr="00F8201D" w:rsidDel="00E25B0F">
                <w:rPr>
                  <w:rFonts w:ascii="Arial" w:hAnsi="Arial" w:cs="Arial"/>
                  <w:sz w:val="24"/>
                  <w:szCs w:val="24"/>
                </w:rPr>
                <w:delText>00/1</w:delText>
              </w:r>
            </w:del>
          </w:p>
        </w:tc>
        <w:tc>
          <w:tcPr>
            <w:tcW w:w="3924" w:type="dxa"/>
            <w:tcBorders>
              <w:top w:val="single" w:sz="6" w:space="0" w:color="auto"/>
              <w:left w:val="single" w:sz="6" w:space="0" w:color="auto"/>
              <w:bottom w:val="single" w:sz="12" w:space="0" w:color="auto"/>
              <w:right w:val="single" w:sz="12" w:space="0" w:color="auto"/>
            </w:tcBorders>
          </w:tcPr>
          <w:p w:rsidR="008A10C8" w:rsidRPr="00F8201D" w:rsidDel="00E25B0F" w:rsidRDefault="008A10C8" w:rsidP="00060A62">
            <w:pPr>
              <w:overflowPunct/>
              <w:adjustRightInd/>
              <w:jc w:val="center"/>
              <w:textAlignment w:val="auto"/>
              <w:rPr>
                <w:del w:id="667" w:author="Καρμίρης Αγγελος" w:date="2020-01-03T10:38:00Z"/>
                <w:rFonts w:ascii="Arial" w:hAnsi="Arial" w:cs="Arial"/>
                <w:sz w:val="24"/>
                <w:szCs w:val="24"/>
              </w:rPr>
            </w:pPr>
          </w:p>
          <w:p w:rsidR="008A10C8" w:rsidRPr="00F8201D" w:rsidDel="00E25B0F" w:rsidRDefault="008A10C8" w:rsidP="00060A62">
            <w:pPr>
              <w:overflowPunct/>
              <w:adjustRightInd/>
              <w:jc w:val="center"/>
              <w:textAlignment w:val="auto"/>
              <w:rPr>
                <w:del w:id="668" w:author="Καρμίρης Αγγελος" w:date="2020-01-03T10:38:00Z"/>
                <w:rFonts w:ascii="Arial" w:hAnsi="Arial" w:cs="Arial"/>
                <w:sz w:val="24"/>
                <w:szCs w:val="24"/>
              </w:rPr>
            </w:pPr>
            <w:del w:id="669" w:author="Καρμίρης Αγγελος" w:date="2020-01-03T10:38:00Z">
              <w:r w:rsidRPr="00F8201D" w:rsidDel="00E25B0F">
                <w:rPr>
                  <w:rFonts w:ascii="Arial" w:hAnsi="Arial" w:cs="Arial"/>
                  <w:sz w:val="24"/>
                  <w:szCs w:val="24"/>
                </w:rPr>
                <w:delText xml:space="preserve">5P20   </w:delText>
              </w:r>
              <w:r w:rsidDel="00E25B0F">
                <w:rPr>
                  <w:rFonts w:ascii="Arial" w:hAnsi="Arial" w:cs="Arial"/>
                  <w:sz w:val="24"/>
                  <w:szCs w:val="24"/>
                </w:rPr>
                <w:delText>25</w:delText>
              </w:r>
              <w:r w:rsidRPr="00F8201D" w:rsidDel="00E25B0F">
                <w:rPr>
                  <w:rFonts w:ascii="Arial" w:hAnsi="Arial" w:cs="Arial"/>
                  <w:sz w:val="24"/>
                  <w:szCs w:val="24"/>
                </w:rPr>
                <w:delText>VA</w:delText>
              </w:r>
            </w:del>
          </w:p>
          <w:p w:rsidR="008A10C8" w:rsidRPr="00F8201D" w:rsidDel="00E25B0F" w:rsidRDefault="008A10C8" w:rsidP="00060A62">
            <w:pPr>
              <w:overflowPunct/>
              <w:adjustRightInd/>
              <w:jc w:val="center"/>
              <w:textAlignment w:val="auto"/>
              <w:rPr>
                <w:del w:id="670" w:author="Καρμίρης Αγγελος" w:date="2020-01-03T10:38:00Z"/>
                <w:rFonts w:ascii="Arial" w:hAnsi="Arial" w:cs="Arial"/>
                <w:sz w:val="24"/>
                <w:szCs w:val="24"/>
              </w:rPr>
            </w:pPr>
            <w:del w:id="671" w:author="Καρμίρης Αγγελος" w:date="2020-01-03T10:38:00Z">
              <w:r w:rsidDel="00E25B0F">
                <w:rPr>
                  <w:rFonts w:ascii="Arial" w:hAnsi="Arial" w:cs="Arial"/>
                  <w:sz w:val="24"/>
                  <w:szCs w:val="24"/>
                </w:rPr>
                <w:delText xml:space="preserve">For </w:delText>
              </w:r>
              <w:r w:rsidRPr="00F8201D" w:rsidDel="00E25B0F">
                <w:rPr>
                  <w:rFonts w:ascii="Arial" w:hAnsi="Arial" w:cs="Arial"/>
                  <w:sz w:val="24"/>
                  <w:szCs w:val="24"/>
                </w:rPr>
                <w:delText>protection</w:delText>
              </w:r>
            </w:del>
          </w:p>
          <w:p w:rsidR="008A10C8" w:rsidRPr="00F8201D" w:rsidDel="00E25B0F" w:rsidRDefault="008A10C8" w:rsidP="00060A62">
            <w:pPr>
              <w:overflowPunct/>
              <w:adjustRightInd/>
              <w:jc w:val="center"/>
              <w:textAlignment w:val="auto"/>
              <w:rPr>
                <w:del w:id="672" w:author="Καρμίρης Αγγελος" w:date="2020-01-03T10:38:00Z"/>
                <w:rFonts w:ascii="Arial" w:hAnsi="Arial" w:cs="Arial"/>
                <w:sz w:val="24"/>
                <w:szCs w:val="24"/>
              </w:rPr>
            </w:pPr>
          </w:p>
        </w:tc>
      </w:tr>
    </w:tbl>
    <w:p w:rsidR="00F8201D" w:rsidRPr="00F8201D" w:rsidDel="00E25B0F" w:rsidRDefault="00F8201D" w:rsidP="00F8201D">
      <w:pPr>
        <w:overflowPunct/>
        <w:adjustRightInd/>
        <w:jc w:val="both"/>
        <w:textAlignment w:val="auto"/>
        <w:rPr>
          <w:del w:id="673" w:author="Καρμίρης Αγγελος" w:date="2020-01-03T10:38:00Z"/>
          <w:rFonts w:ascii="Arial" w:hAnsi="Arial" w:cs="Arial"/>
          <w:sz w:val="24"/>
          <w:szCs w:val="24"/>
        </w:rPr>
      </w:pPr>
      <w:del w:id="674" w:author="Καρμίρης Αγγελος" w:date="2020-01-03T10:38:00Z">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rPr>
          <w:tab/>
        </w:r>
        <w:r w:rsidRPr="00F8201D" w:rsidDel="00E25B0F">
          <w:rPr>
            <w:rFonts w:ascii="Arial" w:hAnsi="Arial" w:cs="Arial"/>
            <w:sz w:val="24"/>
            <w:szCs w:val="24"/>
          </w:rPr>
          <w:tab/>
        </w:r>
      </w:del>
    </w:p>
    <w:p w:rsidR="00C776E1" w:rsidDel="00E25B0F" w:rsidRDefault="00C776E1" w:rsidP="00F8201D">
      <w:pPr>
        <w:overflowPunct/>
        <w:adjustRightInd/>
        <w:ind w:left="1440"/>
        <w:jc w:val="both"/>
        <w:textAlignment w:val="auto"/>
        <w:rPr>
          <w:del w:id="675" w:author="Καρμίρης Αγγελος" w:date="2020-01-03T10:38:00Z"/>
          <w:rFonts w:ascii="Arial" w:hAnsi="Arial" w:cs="Arial"/>
          <w:sz w:val="24"/>
          <w:szCs w:val="24"/>
        </w:rPr>
      </w:pPr>
      <w:del w:id="676" w:author="Καρμίρης Αγγελος" w:date="2020-01-03T10:38:00Z">
        <w:r w:rsidRPr="00C776E1" w:rsidDel="00E25B0F">
          <w:rPr>
            <w:rFonts w:ascii="Arial" w:hAnsi="Arial" w:cs="Arial"/>
            <w:sz w:val="24"/>
            <w:szCs w:val="24"/>
          </w:rPr>
          <w:delText xml:space="preserve">All current transformers will follow IEC 61869-1 and IEC 61869-2 standards. </w:delText>
        </w:r>
        <w:r w:rsidR="0048587D" w:rsidRPr="0048587D" w:rsidDel="00E25B0F">
          <w:rPr>
            <w:rFonts w:ascii="Arial" w:hAnsi="Arial" w:cs="Arial"/>
            <w:sz w:val="24"/>
            <w:szCs w:val="24"/>
          </w:rPr>
          <w:delText>They shall have rat</w:delText>
        </w:r>
        <w:r w:rsidR="001A3AC7" w:rsidDel="00E25B0F">
          <w:rPr>
            <w:rFonts w:ascii="Arial" w:hAnsi="Arial" w:cs="Arial"/>
            <w:sz w:val="24"/>
            <w:szCs w:val="24"/>
          </w:rPr>
          <w:delText>ed continuous thermal current 1</w:delText>
        </w:r>
        <w:r w:rsidR="001A3AC7" w:rsidRPr="00152769" w:rsidDel="00E25B0F">
          <w:rPr>
            <w:rFonts w:ascii="Arial" w:hAnsi="Arial" w:cs="Arial"/>
            <w:sz w:val="24"/>
            <w:szCs w:val="24"/>
          </w:rPr>
          <w:delText>.</w:delText>
        </w:r>
        <w:r w:rsidR="0048587D" w:rsidRPr="0048587D" w:rsidDel="00E25B0F">
          <w:rPr>
            <w:rFonts w:ascii="Arial" w:hAnsi="Arial" w:cs="Arial"/>
            <w:sz w:val="24"/>
            <w:szCs w:val="24"/>
          </w:rPr>
          <w:delText>2 times the</w:delText>
        </w:r>
        <w:r w:rsidR="0048587D" w:rsidDel="00E25B0F">
          <w:rPr>
            <w:rFonts w:ascii="Arial" w:hAnsi="Arial" w:cs="Arial"/>
            <w:sz w:val="24"/>
            <w:szCs w:val="24"/>
          </w:rPr>
          <w:delText>ir</w:delText>
        </w:r>
        <w:r w:rsidR="0048587D" w:rsidRPr="0048587D" w:rsidDel="00E25B0F">
          <w:rPr>
            <w:rFonts w:ascii="Arial" w:hAnsi="Arial" w:cs="Arial"/>
            <w:sz w:val="24"/>
            <w:szCs w:val="24"/>
          </w:rPr>
          <w:delText xml:space="preserve"> rated current.</w:delText>
        </w:r>
      </w:del>
    </w:p>
    <w:p w:rsidR="00F8201D" w:rsidRPr="00F8201D" w:rsidDel="00E25B0F" w:rsidRDefault="00F8201D" w:rsidP="00F8201D">
      <w:pPr>
        <w:overflowPunct/>
        <w:adjustRightInd/>
        <w:ind w:left="1440"/>
        <w:jc w:val="both"/>
        <w:textAlignment w:val="auto"/>
        <w:rPr>
          <w:del w:id="677" w:author="Καρμίρης Αγγελος" w:date="2020-01-03T10:38:00Z"/>
          <w:rFonts w:ascii="Arial" w:hAnsi="Arial" w:cs="Arial"/>
          <w:sz w:val="24"/>
          <w:szCs w:val="24"/>
        </w:rPr>
      </w:pPr>
      <w:del w:id="678" w:author="Καρμίρης Αγγελος" w:date="2020-01-03T10:38:00Z">
        <w:r w:rsidRPr="00F8201D" w:rsidDel="00E25B0F">
          <w:rPr>
            <w:rFonts w:ascii="Arial" w:hAnsi="Arial" w:cs="Arial"/>
            <w:sz w:val="24"/>
            <w:szCs w:val="24"/>
          </w:rPr>
          <w:delText>Complete test protocols for the above bushing current transformers shall be available at the time of inspection of the transformers.</w:delText>
        </w:r>
      </w:del>
    </w:p>
    <w:p w:rsidR="00F8201D" w:rsidRPr="00F8201D" w:rsidDel="00E25B0F" w:rsidRDefault="00F8201D" w:rsidP="00F8201D">
      <w:pPr>
        <w:overflowPunct/>
        <w:adjustRightInd/>
        <w:ind w:left="1440"/>
        <w:jc w:val="both"/>
        <w:textAlignment w:val="auto"/>
        <w:rPr>
          <w:del w:id="679" w:author="Καρμίρης Αγγελος" w:date="2020-01-03T10:38:00Z"/>
          <w:rFonts w:ascii="Arial" w:hAnsi="Arial" w:cs="Arial"/>
          <w:bCs/>
          <w:sz w:val="24"/>
          <w:szCs w:val="24"/>
        </w:rPr>
      </w:pPr>
      <w:del w:id="680" w:author="Καρμίρης Αγγελος" w:date="2020-01-03T10:38:00Z">
        <w:r w:rsidRPr="00F8201D" w:rsidDel="00E25B0F">
          <w:rPr>
            <w:rFonts w:ascii="Arial" w:hAnsi="Arial" w:cs="Arial"/>
            <w:bCs/>
            <w:sz w:val="24"/>
            <w:szCs w:val="24"/>
          </w:rPr>
          <w:delText>Also the secondary windings of CT’s of bushings will be tested with the applying</w:delText>
        </w:r>
        <w:r w:rsidR="00DF1D00" w:rsidDel="00E25B0F">
          <w:rPr>
            <w:rFonts w:ascii="Arial" w:hAnsi="Arial" w:cs="Arial"/>
            <w:bCs/>
            <w:sz w:val="24"/>
            <w:szCs w:val="24"/>
          </w:rPr>
          <w:delText xml:space="preserve"> a power frequency voltage of 3k</w:delText>
        </w:r>
        <w:r w:rsidRPr="00F8201D" w:rsidDel="00E25B0F">
          <w:rPr>
            <w:rFonts w:ascii="Arial" w:hAnsi="Arial" w:cs="Arial"/>
            <w:bCs/>
            <w:sz w:val="24"/>
            <w:szCs w:val="24"/>
          </w:rPr>
          <w:delText>V to earth.</w:delText>
        </w:r>
      </w:del>
    </w:p>
    <w:p w:rsidR="00F8201D" w:rsidRPr="002A6011" w:rsidDel="00E25B0F" w:rsidRDefault="00F8201D" w:rsidP="00D42198">
      <w:pPr>
        <w:jc w:val="both"/>
        <w:rPr>
          <w:del w:id="681" w:author="Καρμίρης Αγγελος" w:date="2020-01-03T10:38:00Z"/>
          <w:rFonts w:ascii="Arial" w:hAnsi="Arial"/>
          <w:sz w:val="24"/>
        </w:rPr>
      </w:pPr>
    </w:p>
    <w:p w:rsidR="00857C6D" w:rsidRPr="002A6011" w:rsidDel="00E25B0F" w:rsidRDefault="00081371">
      <w:pPr>
        <w:ind w:left="1418" w:hanging="709"/>
        <w:jc w:val="both"/>
        <w:rPr>
          <w:del w:id="682" w:author="Καρμίρης Αγγελος" w:date="2020-01-03T10:38:00Z"/>
          <w:rFonts w:ascii="Arial" w:hAnsi="Arial"/>
          <w:b/>
          <w:sz w:val="24"/>
        </w:rPr>
      </w:pPr>
      <w:del w:id="683" w:author="Καρμίρης Αγγελος" w:date="2020-01-03T10:38:00Z">
        <w:r w:rsidDel="00E25B0F">
          <w:rPr>
            <w:rFonts w:ascii="Arial" w:hAnsi="Arial"/>
            <w:b/>
            <w:sz w:val="24"/>
          </w:rPr>
          <w:delText>2</w:delText>
        </w:r>
        <w:r w:rsidR="00857C6D" w:rsidRPr="002A6011" w:rsidDel="00E25B0F">
          <w:rPr>
            <w:rFonts w:ascii="Arial" w:hAnsi="Arial"/>
            <w:b/>
            <w:sz w:val="24"/>
          </w:rPr>
          <w:delText>.</w:delText>
        </w:r>
        <w:r w:rsidR="00857C6D" w:rsidRPr="002A6011" w:rsidDel="00E25B0F">
          <w:rPr>
            <w:rFonts w:ascii="Arial" w:hAnsi="Arial"/>
            <w:b/>
            <w:sz w:val="24"/>
          </w:rPr>
          <w:tab/>
        </w:r>
        <w:r w:rsidR="00857C6D" w:rsidRPr="002A6011" w:rsidDel="00E25B0F">
          <w:rPr>
            <w:rFonts w:ascii="Arial" w:hAnsi="Arial"/>
            <w:b/>
            <w:sz w:val="24"/>
            <w:u w:val="single"/>
          </w:rPr>
          <w:delText>Supervisory and Protection Equipment</w:delText>
        </w:r>
      </w:del>
    </w:p>
    <w:p w:rsidR="00857C6D" w:rsidRPr="002A6011" w:rsidDel="00E25B0F" w:rsidRDefault="00857C6D">
      <w:pPr>
        <w:ind w:left="1418" w:hanging="709"/>
        <w:jc w:val="both"/>
        <w:rPr>
          <w:del w:id="684" w:author="Καρμίρης Αγγελος" w:date="2020-01-03T10:38:00Z"/>
          <w:rFonts w:ascii="Arial" w:hAnsi="Arial"/>
          <w:sz w:val="16"/>
        </w:rPr>
      </w:pPr>
    </w:p>
    <w:p w:rsidR="00857C6D" w:rsidRPr="002A6011" w:rsidDel="00E25B0F" w:rsidRDefault="00857C6D">
      <w:pPr>
        <w:ind w:left="2127" w:hanging="709"/>
        <w:jc w:val="both"/>
        <w:rPr>
          <w:del w:id="685" w:author="Καρμίρης Αγγελος" w:date="2020-01-03T10:38:00Z"/>
          <w:rFonts w:ascii="Arial" w:hAnsi="Arial"/>
          <w:sz w:val="24"/>
        </w:rPr>
      </w:pPr>
      <w:del w:id="686" w:author="Καρμίρης Αγγελος" w:date="2020-01-03T10:38:00Z">
        <w:r w:rsidRPr="002A6011" w:rsidDel="00E25B0F">
          <w:rPr>
            <w:rFonts w:ascii="Arial" w:hAnsi="Arial"/>
            <w:sz w:val="24"/>
          </w:rPr>
          <w:delText>-</w:delText>
        </w:r>
        <w:r w:rsidRPr="002A6011" w:rsidDel="00E25B0F">
          <w:rPr>
            <w:rFonts w:ascii="Arial" w:hAnsi="Arial"/>
            <w:sz w:val="24"/>
          </w:rPr>
          <w:tab/>
          <w:delText xml:space="preserve">Earthquake proof Buchholz relay of </w:delText>
        </w:r>
        <w:r w:rsidR="002C71B3" w:rsidRPr="002A6011" w:rsidDel="00E25B0F">
          <w:rPr>
            <w:rFonts w:ascii="Arial" w:hAnsi="Arial"/>
            <w:sz w:val="24"/>
          </w:rPr>
          <w:delText>EM</w:delText>
        </w:r>
        <w:r w:rsidR="002E3354" w:rsidRPr="002A6011" w:rsidDel="00E25B0F">
          <w:rPr>
            <w:rFonts w:ascii="Arial" w:hAnsi="Arial"/>
            <w:sz w:val="24"/>
          </w:rPr>
          <w:delText>B</w:delText>
        </w:r>
        <w:r w:rsidR="0066331C" w:rsidDel="00E25B0F">
          <w:rPr>
            <w:rFonts w:ascii="Arial" w:hAnsi="Arial"/>
            <w:sz w:val="24"/>
          </w:rPr>
          <w:delText xml:space="preserve"> manufacture</w:delText>
        </w:r>
        <w:r w:rsidR="00F11BB7" w:rsidRPr="002A6011" w:rsidDel="00E25B0F">
          <w:rPr>
            <w:rFonts w:ascii="Arial" w:hAnsi="Arial"/>
            <w:sz w:val="24"/>
          </w:rPr>
          <w:delText>,</w:delText>
        </w:r>
        <w:r w:rsidR="00E462C9" w:rsidDel="00E25B0F">
          <w:rPr>
            <w:rFonts w:ascii="Arial" w:hAnsi="Arial"/>
            <w:sz w:val="24"/>
          </w:rPr>
          <w:delText xml:space="preserve"> double-float type,</w:delText>
        </w:r>
        <w:r w:rsidR="00F11BB7" w:rsidRPr="002A6011" w:rsidDel="00E25B0F">
          <w:rPr>
            <w:rFonts w:ascii="Arial" w:hAnsi="Arial"/>
            <w:sz w:val="24"/>
          </w:rPr>
          <w:delText xml:space="preserve"> which shall be </w:delText>
        </w:r>
        <w:r w:rsidR="00526B84" w:rsidRPr="002A6011" w:rsidDel="00E25B0F">
          <w:rPr>
            <w:rFonts w:ascii="Arial" w:hAnsi="Arial"/>
            <w:sz w:val="24"/>
          </w:rPr>
          <w:delText xml:space="preserve">applied to </w:delText>
        </w:r>
        <w:r w:rsidR="0066331C" w:rsidDel="00E25B0F">
          <w:rPr>
            <w:rFonts w:ascii="Arial" w:hAnsi="Arial"/>
            <w:sz w:val="24"/>
          </w:rPr>
          <w:delText>the</w:delText>
        </w:r>
        <w:r w:rsidR="00526B84" w:rsidRPr="002A6011" w:rsidDel="00E25B0F">
          <w:rPr>
            <w:rFonts w:ascii="Arial" w:hAnsi="Arial"/>
            <w:sz w:val="24"/>
          </w:rPr>
          <w:delText xml:space="preserve"> tube</w:delText>
        </w:r>
        <w:r w:rsidR="00F11BB7" w:rsidRPr="002A6011" w:rsidDel="00E25B0F">
          <w:rPr>
            <w:rFonts w:ascii="Arial" w:hAnsi="Arial"/>
            <w:sz w:val="24"/>
          </w:rPr>
          <w:delText xml:space="preserve"> </w:delText>
        </w:r>
        <w:r w:rsidR="00526B84" w:rsidRPr="002A6011" w:rsidDel="00E25B0F">
          <w:rPr>
            <w:rFonts w:ascii="Arial" w:hAnsi="Arial"/>
            <w:sz w:val="24"/>
          </w:rPr>
          <w:delText>that connects the reactor tank</w:delText>
        </w:r>
        <w:r w:rsidR="00F11BB7" w:rsidRPr="002A6011" w:rsidDel="00E25B0F">
          <w:rPr>
            <w:rFonts w:ascii="Arial" w:hAnsi="Arial"/>
            <w:sz w:val="24"/>
          </w:rPr>
          <w:delText xml:space="preserve"> with the </w:delText>
        </w:r>
        <w:r w:rsidR="00313370" w:rsidRPr="002A6011" w:rsidDel="00E25B0F">
          <w:rPr>
            <w:rFonts w:ascii="Arial" w:hAnsi="Arial"/>
            <w:sz w:val="24"/>
          </w:rPr>
          <w:delText>expansion</w:delText>
        </w:r>
        <w:r w:rsidR="00F11BB7" w:rsidRPr="002A6011" w:rsidDel="00E25B0F">
          <w:rPr>
            <w:rFonts w:ascii="Arial" w:hAnsi="Arial"/>
            <w:sz w:val="24"/>
          </w:rPr>
          <w:delText xml:space="preserve"> </w:delText>
        </w:r>
        <w:r w:rsidR="00313370" w:rsidRPr="002A6011" w:rsidDel="00E25B0F">
          <w:rPr>
            <w:rFonts w:ascii="Arial" w:hAnsi="Arial"/>
            <w:sz w:val="24"/>
          </w:rPr>
          <w:delText>tank</w:delText>
        </w:r>
        <w:r w:rsidR="00EB5853" w:rsidDel="00E25B0F">
          <w:rPr>
            <w:rFonts w:ascii="Arial" w:hAnsi="Arial"/>
            <w:sz w:val="24"/>
          </w:rPr>
          <w:delText>.</w:delText>
        </w:r>
        <w:r w:rsidR="00F11BB7" w:rsidRPr="002A6011" w:rsidDel="00E25B0F">
          <w:rPr>
            <w:rFonts w:ascii="Arial" w:hAnsi="Arial"/>
            <w:sz w:val="24"/>
          </w:rPr>
          <w:delText xml:space="preserve"> </w:delText>
        </w:r>
        <w:r w:rsidR="0066331C" w:rsidRPr="0066331C" w:rsidDel="00E25B0F">
          <w:rPr>
            <w:rFonts w:ascii="Arial" w:hAnsi="Arial"/>
            <w:sz w:val="24"/>
          </w:rPr>
          <w:delText>The relay shall be designed and tested following EN 50216-1 and EN 50216-2 standards. The test certificates shall be presented to IPTO inspector. Isolating valves will be installed before and after the relay. This relay will be of the double float type with two sets of signaling contacts one for alarm and one for trip.</w:delText>
        </w:r>
        <w:r w:rsidR="0066331C" w:rsidDel="00E25B0F">
          <w:rPr>
            <w:rFonts w:ascii="Arial" w:hAnsi="Arial"/>
            <w:sz w:val="24"/>
          </w:rPr>
          <w:delText xml:space="preserve"> </w:delText>
        </w:r>
        <w:r w:rsidR="0066331C" w:rsidRPr="0066331C" w:rsidDel="00E25B0F">
          <w:rPr>
            <w:rFonts w:ascii="Arial" w:hAnsi="Arial"/>
            <w:sz w:val="24"/>
          </w:rPr>
          <w:delText>The trapped gas in the Buchholz relay will be possible to be reclaimed through a gas collection device, which will</w:delText>
        </w:r>
        <w:r w:rsidR="00806636" w:rsidDel="00E25B0F">
          <w:rPr>
            <w:rFonts w:ascii="Arial" w:hAnsi="Arial"/>
            <w:sz w:val="24"/>
          </w:rPr>
          <w:delText xml:space="preserve"> be installed on the tank</w:delText>
        </w:r>
        <w:r w:rsidR="0066331C" w:rsidRPr="0066331C" w:rsidDel="00E25B0F">
          <w:rPr>
            <w:rFonts w:ascii="Arial" w:hAnsi="Arial"/>
            <w:sz w:val="24"/>
          </w:rPr>
          <w:delText xml:space="preserve"> at a person’s height and will be connected permanently with the relay through a hose.</w:delText>
        </w:r>
      </w:del>
    </w:p>
    <w:p w:rsidR="0008487F" w:rsidRPr="0008487F" w:rsidDel="00E25B0F" w:rsidRDefault="0008487F" w:rsidP="0008487F">
      <w:pPr>
        <w:ind w:left="2127" w:hanging="709"/>
        <w:jc w:val="both"/>
        <w:rPr>
          <w:del w:id="687" w:author="Καρμίρης Αγγελος" w:date="2020-01-03T10:38:00Z"/>
          <w:rFonts w:ascii="Arial" w:hAnsi="Arial"/>
          <w:sz w:val="24"/>
        </w:rPr>
      </w:pPr>
      <w:del w:id="688" w:author="Καρμίρης Αγγελος" w:date="2020-01-03T10:38:00Z">
        <w:r w:rsidDel="00E25B0F">
          <w:rPr>
            <w:rFonts w:ascii="Arial" w:hAnsi="Arial"/>
            <w:sz w:val="24"/>
          </w:rPr>
          <w:delText>-</w:delText>
        </w:r>
        <w:r w:rsidDel="00E25B0F">
          <w:rPr>
            <w:rFonts w:ascii="Arial" w:hAnsi="Arial"/>
            <w:sz w:val="24"/>
          </w:rPr>
          <w:tab/>
          <w:delText xml:space="preserve">Shutter </w:delText>
        </w:r>
        <w:r w:rsidRPr="0008487F" w:rsidDel="00E25B0F">
          <w:rPr>
            <w:rFonts w:ascii="Arial" w:hAnsi="Arial"/>
            <w:sz w:val="24"/>
          </w:rPr>
          <w:delText>valve</w:delText>
        </w:r>
        <w:r w:rsidDel="00E25B0F">
          <w:rPr>
            <w:rFonts w:ascii="Arial" w:hAnsi="Arial"/>
            <w:sz w:val="24"/>
          </w:rPr>
          <w:delText>, which</w:delText>
        </w:r>
        <w:r w:rsidRPr="0008487F" w:rsidDel="00E25B0F">
          <w:rPr>
            <w:rFonts w:ascii="Arial" w:hAnsi="Arial"/>
            <w:sz w:val="24"/>
          </w:rPr>
          <w:delText xml:space="preserve"> will be mounted in the pipe between conservator and Buchholz relay, </w:delText>
        </w:r>
        <w:r w:rsidDel="00E25B0F">
          <w:rPr>
            <w:rFonts w:ascii="Arial" w:hAnsi="Arial"/>
            <w:sz w:val="24"/>
          </w:rPr>
          <w:delText>preventing</w:delText>
        </w:r>
        <w:r w:rsidRPr="0008487F" w:rsidDel="00E25B0F">
          <w:rPr>
            <w:rFonts w:ascii="Arial" w:hAnsi="Arial"/>
            <w:sz w:val="24"/>
          </w:rPr>
          <w:delText xml:space="preserve"> the flow of the oil from the conservator to transformer tank</w:delText>
        </w:r>
        <w:r w:rsidDel="00E25B0F">
          <w:rPr>
            <w:rFonts w:ascii="Arial" w:hAnsi="Arial"/>
            <w:sz w:val="24"/>
          </w:rPr>
          <w:delText>, in case of tank rupture</w:delText>
        </w:r>
        <w:r w:rsidR="005D15E2" w:rsidDel="00E25B0F">
          <w:rPr>
            <w:rFonts w:ascii="Arial" w:hAnsi="Arial"/>
            <w:sz w:val="24"/>
          </w:rPr>
          <w:delText>. One signaling</w:delText>
        </w:r>
        <w:r w:rsidRPr="0008487F" w:rsidDel="00E25B0F">
          <w:rPr>
            <w:rFonts w:ascii="Arial" w:hAnsi="Arial"/>
            <w:sz w:val="24"/>
          </w:rPr>
          <w:delText xml:space="preserve"> contact is required. </w:delText>
        </w:r>
      </w:del>
    </w:p>
    <w:p w:rsidR="00857C6D" w:rsidRPr="002A6011" w:rsidDel="00E25B0F" w:rsidRDefault="00BD334C" w:rsidP="00BD334C">
      <w:pPr>
        <w:ind w:left="2127" w:hanging="709"/>
        <w:jc w:val="both"/>
        <w:rPr>
          <w:del w:id="689" w:author="Καρμίρης Αγγελος" w:date="2020-01-03T10:38:00Z"/>
          <w:rFonts w:ascii="Arial" w:hAnsi="Arial"/>
          <w:sz w:val="24"/>
        </w:rPr>
      </w:pPr>
      <w:del w:id="690" w:author="Καρμίρης Αγγελος" w:date="2020-01-03T10:38:00Z">
        <w:r w:rsidDel="00E25B0F">
          <w:rPr>
            <w:rFonts w:ascii="Arial" w:hAnsi="Arial"/>
            <w:sz w:val="24"/>
          </w:rPr>
          <w:delText>-</w:delText>
        </w:r>
        <w:r w:rsidDel="00E25B0F">
          <w:rPr>
            <w:rFonts w:ascii="Arial" w:hAnsi="Arial"/>
            <w:sz w:val="24"/>
          </w:rPr>
          <w:tab/>
          <w:delText>Oil level indicator</w:delText>
        </w:r>
        <w:r w:rsidR="00857C6D" w:rsidRPr="002A6011" w:rsidDel="00E25B0F">
          <w:rPr>
            <w:rFonts w:ascii="Arial" w:hAnsi="Arial"/>
            <w:sz w:val="24"/>
          </w:rPr>
          <w:delText xml:space="preserve"> </w:delText>
        </w:r>
        <w:r w:rsidR="00C50A0E" w:rsidDel="00E25B0F">
          <w:rPr>
            <w:rFonts w:ascii="Arial" w:hAnsi="Arial"/>
            <w:sz w:val="24"/>
          </w:rPr>
          <w:delText xml:space="preserve">of magnetic type, </w:delText>
        </w:r>
        <w:r w:rsidR="00857C6D" w:rsidRPr="002A6011" w:rsidDel="00E25B0F">
          <w:rPr>
            <w:rFonts w:ascii="Arial" w:hAnsi="Arial"/>
            <w:sz w:val="24"/>
          </w:rPr>
          <w:delText>with low level alarm contacts.</w:delText>
        </w:r>
        <w:r w:rsidRPr="00BD334C" w:rsidDel="00E25B0F">
          <w:rPr>
            <w:rFonts w:ascii="Arial" w:hAnsi="Arial"/>
            <w:sz w:val="24"/>
          </w:rPr>
          <w:delText xml:space="preserve"> The indicator shall be designed and tested following EN 50216-1 and EN 50216-5 standards. The test certificates shall be presented to IPTO inspector.</w:delText>
        </w:r>
      </w:del>
    </w:p>
    <w:p w:rsidR="00857C6D" w:rsidRPr="002A6011" w:rsidDel="00E25B0F" w:rsidRDefault="00857C6D">
      <w:pPr>
        <w:ind w:left="2127" w:hanging="709"/>
        <w:jc w:val="both"/>
        <w:rPr>
          <w:del w:id="691" w:author="Καρμίρης Αγγελος" w:date="2020-01-03T10:38:00Z"/>
          <w:rFonts w:ascii="Arial" w:hAnsi="Arial"/>
          <w:sz w:val="24"/>
        </w:rPr>
      </w:pPr>
      <w:del w:id="692" w:author="Καρμίρης Αγγελος" w:date="2020-01-03T10:38:00Z">
        <w:r w:rsidRPr="002A6011" w:rsidDel="00E25B0F">
          <w:rPr>
            <w:rFonts w:ascii="Arial" w:hAnsi="Arial"/>
            <w:sz w:val="24"/>
          </w:rPr>
          <w:delText>-</w:delText>
        </w:r>
        <w:r w:rsidRPr="002A6011" w:rsidDel="00E25B0F">
          <w:rPr>
            <w:rFonts w:ascii="Arial" w:hAnsi="Arial"/>
            <w:sz w:val="24"/>
          </w:rPr>
          <w:tab/>
          <w:delText>Oil temperature indicator</w:delText>
        </w:r>
        <w:r w:rsidR="00634097" w:rsidDel="00E25B0F">
          <w:rPr>
            <w:rFonts w:ascii="Arial" w:hAnsi="Arial"/>
            <w:sz w:val="24"/>
          </w:rPr>
          <w:delText xml:space="preserve"> of</w:delText>
        </w:r>
        <w:r w:rsidR="00DD2E50" w:rsidDel="00E25B0F">
          <w:rPr>
            <w:rFonts w:ascii="Arial" w:hAnsi="Arial"/>
            <w:sz w:val="24"/>
          </w:rPr>
          <w:delText xml:space="preserve"> bellow type</w:delText>
        </w:r>
        <w:r w:rsidR="00634097" w:rsidDel="00E25B0F">
          <w:rPr>
            <w:rFonts w:ascii="Arial" w:hAnsi="Arial"/>
            <w:sz w:val="24"/>
          </w:rPr>
          <w:delText xml:space="preserve"> and</w:delText>
        </w:r>
        <w:r w:rsidR="00DD2E50" w:rsidDel="00E25B0F">
          <w:rPr>
            <w:rFonts w:ascii="Arial" w:hAnsi="Arial"/>
            <w:sz w:val="24"/>
          </w:rPr>
          <w:delText>,</w:delText>
        </w:r>
        <w:r w:rsidRPr="002A6011" w:rsidDel="00E25B0F">
          <w:rPr>
            <w:rFonts w:ascii="Arial" w:hAnsi="Arial"/>
            <w:sz w:val="24"/>
          </w:rPr>
          <w:delText xml:space="preserve"> </w:delText>
        </w:r>
        <w:r w:rsidR="001C0DD3" w:rsidRPr="002A6011" w:rsidDel="00E25B0F">
          <w:rPr>
            <w:rFonts w:ascii="Arial" w:hAnsi="Arial"/>
            <w:sz w:val="24"/>
          </w:rPr>
          <w:delText xml:space="preserve">of </w:delText>
        </w:r>
        <w:r w:rsidR="00485E51" w:rsidDel="00E25B0F">
          <w:rPr>
            <w:rFonts w:ascii="Arial" w:hAnsi="Arial"/>
            <w:sz w:val="24"/>
          </w:rPr>
          <w:delText>QUALITROL</w:delText>
        </w:r>
        <w:r w:rsidR="00DD2E50" w:rsidDel="00E25B0F">
          <w:rPr>
            <w:rFonts w:ascii="Arial" w:hAnsi="Arial"/>
            <w:sz w:val="24"/>
          </w:rPr>
          <w:delText xml:space="preserve"> manufacture, type AKM-OTI,</w:delText>
        </w:r>
        <w:r w:rsidR="001C0DD3" w:rsidRPr="002A6011" w:rsidDel="00E25B0F">
          <w:rPr>
            <w:rFonts w:ascii="Arial" w:hAnsi="Arial"/>
            <w:sz w:val="24"/>
          </w:rPr>
          <w:delText xml:space="preserve"> or </w:delText>
        </w:r>
        <w:r w:rsidR="00485E51" w:rsidDel="00E25B0F">
          <w:rPr>
            <w:rFonts w:ascii="Arial" w:hAnsi="Arial"/>
            <w:sz w:val="24"/>
          </w:rPr>
          <w:delText>MR</w:delText>
        </w:r>
        <w:r w:rsidR="001C0DD3" w:rsidRPr="002A6011" w:rsidDel="00E25B0F">
          <w:rPr>
            <w:rFonts w:ascii="Arial" w:hAnsi="Arial"/>
            <w:sz w:val="24"/>
          </w:rPr>
          <w:delText xml:space="preserve"> manufacture</w:delText>
        </w:r>
        <w:r w:rsidR="00DD2E50" w:rsidDel="00E25B0F">
          <w:rPr>
            <w:rFonts w:ascii="Arial" w:hAnsi="Arial"/>
            <w:sz w:val="24"/>
          </w:rPr>
          <w:delText>, type Messko-BeTech,</w:delText>
        </w:r>
        <w:r w:rsidR="001C0DD3" w:rsidRPr="002A6011" w:rsidDel="00E25B0F">
          <w:rPr>
            <w:rFonts w:ascii="Arial" w:hAnsi="Arial"/>
            <w:sz w:val="24"/>
          </w:rPr>
          <w:delText xml:space="preserve"> </w:delText>
        </w:r>
        <w:r w:rsidRPr="002A6011" w:rsidDel="00E25B0F">
          <w:rPr>
            <w:rFonts w:ascii="Arial" w:hAnsi="Arial"/>
            <w:sz w:val="24"/>
          </w:rPr>
          <w:delText>with alarm and trip contacts.</w:delText>
        </w:r>
      </w:del>
    </w:p>
    <w:p w:rsidR="00BD334C" w:rsidDel="00E25B0F" w:rsidRDefault="00016DA7">
      <w:pPr>
        <w:ind w:left="2127" w:hanging="709"/>
        <w:jc w:val="both"/>
        <w:rPr>
          <w:del w:id="693" w:author="Καρμίρης Αγγελος" w:date="2020-01-03T10:38:00Z"/>
        </w:rPr>
      </w:pPr>
      <w:del w:id="694" w:author="Καρμίρης Αγγελος" w:date="2020-01-03T10:38:00Z">
        <w:r w:rsidRPr="002A6011" w:rsidDel="00E25B0F">
          <w:rPr>
            <w:rFonts w:ascii="Arial" w:hAnsi="Arial"/>
            <w:sz w:val="24"/>
          </w:rPr>
          <w:delText>-</w:delText>
        </w:r>
        <w:r w:rsidRPr="002A6011" w:rsidDel="00E25B0F">
          <w:rPr>
            <w:rFonts w:ascii="Arial" w:hAnsi="Arial"/>
            <w:sz w:val="24"/>
          </w:rPr>
          <w:tab/>
          <w:delText>Winding temperature indicator</w:delText>
        </w:r>
        <w:r w:rsidR="00634097" w:rsidDel="00E25B0F">
          <w:rPr>
            <w:rFonts w:ascii="Arial" w:hAnsi="Arial"/>
            <w:sz w:val="24"/>
          </w:rPr>
          <w:delText xml:space="preserve"> of</w:delText>
        </w:r>
        <w:r w:rsidR="00DD2E50" w:rsidDel="00E25B0F">
          <w:rPr>
            <w:rFonts w:ascii="Arial" w:hAnsi="Arial"/>
            <w:sz w:val="24"/>
          </w:rPr>
          <w:delText xml:space="preserve"> bellow type</w:delText>
        </w:r>
        <w:r w:rsidR="00634097" w:rsidDel="00E25B0F">
          <w:rPr>
            <w:rFonts w:ascii="Arial" w:hAnsi="Arial"/>
            <w:sz w:val="24"/>
          </w:rPr>
          <w:delText xml:space="preserve"> and</w:delText>
        </w:r>
        <w:r w:rsidRPr="002A6011" w:rsidDel="00E25B0F">
          <w:rPr>
            <w:rFonts w:ascii="Arial" w:hAnsi="Arial"/>
            <w:sz w:val="24"/>
          </w:rPr>
          <w:delText xml:space="preserve"> of </w:delText>
        </w:r>
        <w:r w:rsidR="00485E51" w:rsidDel="00E25B0F">
          <w:rPr>
            <w:rFonts w:ascii="Arial" w:hAnsi="Arial"/>
            <w:sz w:val="24"/>
          </w:rPr>
          <w:delText>QUALITROL</w:delText>
        </w:r>
        <w:r w:rsidRPr="002A6011" w:rsidDel="00E25B0F">
          <w:rPr>
            <w:rFonts w:ascii="Arial" w:hAnsi="Arial"/>
            <w:sz w:val="24"/>
          </w:rPr>
          <w:delText xml:space="preserve"> </w:delText>
        </w:r>
        <w:r w:rsidR="00DD2E50" w:rsidDel="00E25B0F">
          <w:rPr>
            <w:rFonts w:ascii="Arial" w:hAnsi="Arial"/>
            <w:sz w:val="24"/>
          </w:rPr>
          <w:delText xml:space="preserve">manufacture, type AKM-WTI, </w:delText>
        </w:r>
        <w:r w:rsidRPr="002A6011" w:rsidDel="00E25B0F">
          <w:rPr>
            <w:rFonts w:ascii="Arial" w:hAnsi="Arial"/>
            <w:sz w:val="24"/>
          </w:rPr>
          <w:delText xml:space="preserve">or </w:delText>
        </w:r>
        <w:r w:rsidR="00485E51" w:rsidDel="00E25B0F">
          <w:rPr>
            <w:rFonts w:ascii="Arial" w:hAnsi="Arial"/>
            <w:sz w:val="24"/>
          </w:rPr>
          <w:delText>MR</w:delText>
        </w:r>
        <w:r w:rsidRPr="002A6011" w:rsidDel="00E25B0F">
          <w:rPr>
            <w:rFonts w:ascii="Arial" w:hAnsi="Arial"/>
            <w:sz w:val="24"/>
          </w:rPr>
          <w:delText xml:space="preserve"> manufacture</w:delText>
        </w:r>
        <w:r w:rsidR="00DD2E50" w:rsidDel="00E25B0F">
          <w:rPr>
            <w:rFonts w:ascii="Arial" w:hAnsi="Arial"/>
            <w:sz w:val="24"/>
          </w:rPr>
          <w:delText>, type Messko-BeTech,</w:delText>
        </w:r>
        <w:r w:rsidRPr="002A6011" w:rsidDel="00E25B0F">
          <w:rPr>
            <w:rFonts w:ascii="Arial" w:hAnsi="Arial"/>
            <w:sz w:val="24"/>
          </w:rPr>
          <w:delText xml:space="preserve"> with alarm and trip contacts.</w:delText>
        </w:r>
        <w:r w:rsidR="00070FB5" w:rsidRPr="00070FB5" w:rsidDel="00E25B0F">
          <w:rPr>
            <w:rFonts w:ascii="Arial" w:hAnsi="Arial"/>
            <w:sz w:val="24"/>
          </w:rPr>
          <w:delText xml:space="preserve"> </w:delText>
        </w:r>
        <w:r w:rsidR="00070FB5" w:rsidRPr="00720BEF" w:rsidDel="00E25B0F">
          <w:rPr>
            <w:rFonts w:ascii="Arial" w:hAnsi="Arial"/>
            <w:sz w:val="24"/>
          </w:rPr>
          <w:delText xml:space="preserve">The </w:delText>
        </w:r>
        <w:r w:rsidR="00070FB5" w:rsidDel="00E25B0F">
          <w:rPr>
            <w:rFonts w:ascii="Arial" w:hAnsi="Arial"/>
            <w:sz w:val="24"/>
          </w:rPr>
          <w:delText>device</w:delText>
        </w:r>
        <w:r w:rsidR="00070FB5" w:rsidRPr="00720BEF" w:rsidDel="00E25B0F">
          <w:rPr>
            <w:rFonts w:ascii="Arial" w:hAnsi="Arial"/>
            <w:sz w:val="24"/>
          </w:rPr>
          <w:delText xml:space="preserve"> will be set before delivery of the </w:delText>
        </w:r>
        <w:r w:rsidR="00070FB5" w:rsidDel="00E25B0F">
          <w:rPr>
            <w:rFonts w:ascii="Arial" w:hAnsi="Arial"/>
            <w:sz w:val="24"/>
          </w:rPr>
          <w:delText>reactor</w:delText>
        </w:r>
        <w:r w:rsidR="00070FB5" w:rsidRPr="00720BEF" w:rsidDel="00E25B0F">
          <w:rPr>
            <w:rFonts w:ascii="Arial" w:hAnsi="Arial"/>
            <w:sz w:val="24"/>
          </w:rPr>
          <w:delText>, according to the temperature gradient between the top-oil temperature and the hot-spot winding temperature at rated current</w:delText>
        </w:r>
        <w:r w:rsidR="00070FB5" w:rsidDel="00E25B0F">
          <w:rPr>
            <w:rFonts w:ascii="Arial" w:hAnsi="Arial"/>
            <w:sz w:val="24"/>
          </w:rPr>
          <w:delText xml:space="preserve">, which will </w:delText>
        </w:r>
        <w:r w:rsidR="00070FB5" w:rsidRPr="00720BEF" w:rsidDel="00E25B0F">
          <w:rPr>
            <w:rFonts w:ascii="Arial" w:hAnsi="Arial"/>
            <w:sz w:val="24"/>
          </w:rPr>
          <w:delText>be found in the temperature rise test report.</w:delText>
        </w:r>
      </w:del>
    </w:p>
    <w:p w:rsidR="00016DA7" w:rsidRPr="002A6011" w:rsidDel="00E25B0F" w:rsidRDefault="00BD334C" w:rsidP="00BD334C">
      <w:pPr>
        <w:ind w:left="2127"/>
        <w:jc w:val="both"/>
        <w:rPr>
          <w:del w:id="695" w:author="Καρμίρης Αγγελος" w:date="2020-01-03T10:38:00Z"/>
          <w:rFonts w:ascii="Arial" w:hAnsi="Arial"/>
          <w:sz w:val="24"/>
        </w:rPr>
      </w:pPr>
      <w:del w:id="696" w:author="Καρμίρης Αγγελος" w:date="2020-01-03T10:38:00Z">
        <w:r w:rsidDel="00E25B0F">
          <w:rPr>
            <w:rFonts w:ascii="Arial" w:hAnsi="Arial"/>
            <w:sz w:val="24"/>
          </w:rPr>
          <w:delText>Both</w:delText>
        </w:r>
        <w:r w:rsidRPr="00BD334C" w:rsidDel="00E25B0F">
          <w:rPr>
            <w:rFonts w:ascii="Arial" w:hAnsi="Arial"/>
            <w:sz w:val="24"/>
          </w:rPr>
          <w:delText xml:space="preserve"> </w:delText>
        </w:r>
        <w:r w:rsidDel="00E25B0F">
          <w:rPr>
            <w:rFonts w:ascii="Arial" w:hAnsi="Arial"/>
            <w:sz w:val="24"/>
          </w:rPr>
          <w:delText xml:space="preserve">temperature </w:delText>
        </w:r>
        <w:r w:rsidRPr="00BD334C" w:rsidDel="00E25B0F">
          <w:rPr>
            <w:rFonts w:ascii="Arial" w:hAnsi="Arial"/>
            <w:sz w:val="24"/>
          </w:rPr>
          <w:delText>indicator</w:delText>
        </w:r>
        <w:r w:rsidDel="00E25B0F">
          <w:rPr>
            <w:rFonts w:ascii="Arial" w:hAnsi="Arial"/>
            <w:sz w:val="24"/>
          </w:rPr>
          <w:delText>s</w:delText>
        </w:r>
        <w:r w:rsidRPr="00BD334C" w:rsidDel="00E25B0F">
          <w:rPr>
            <w:rFonts w:ascii="Arial" w:hAnsi="Arial"/>
            <w:sz w:val="24"/>
          </w:rPr>
          <w:delText xml:space="preserve"> shall be designed and tested following EN 50216-1 and EN 50216-11 standards. The test certificates shall be presented to IPTO inspector.</w:delText>
        </w:r>
      </w:del>
    </w:p>
    <w:p w:rsidR="00857C6D" w:rsidRPr="002A6011" w:rsidDel="00E25B0F" w:rsidRDefault="00857C6D" w:rsidP="009B7299">
      <w:pPr>
        <w:ind w:left="2127" w:hanging="698"/>
        <w:jc w:val="both"/>
        <w:rPr>
          <w:del w:id="697" w:author="Καρμίρης Αγγελος" w:date="2020-01-03T10:38:00Z"/>
          <w:rFonts w:ascii="Arial" w:hAnsi="Arial"/>
          <w:sz w:val="24"/>
        </w:rPr>
      </w:pPr>
      <w:del w:id="698" w:author="Καρμίρης Αγγελος" w:date="2020-01-03T10:38:00Z">
        <w:r w:rsidRPr="002A6011" w:rsidDel="00E25B0F">
          <w:rPr>
            <w:rFonts w:ascii="Arial" w:hAnsi="Arial"/>
            <w:sz w:val="24"/>
          </w:rPr>
          <w:delText>-</w:delText>
        </w:r>
        <w:r w:rsidRPr="002A6011" w:rsidDel="00E25B0F">
          <w:rPr>
            <w:rFonts w:ascii="Arial" w:hAnsi="Arial"/>
            <w:sz w:val="24"/>
          </w:rPr>
          <w:tab/>
          <w:delText>Main tank pressure relief device</w:delText>
        </w:r>
        <w:r w:rsidR="009B7299" w:rsidRPr="002A6011" w:rsidDel="00E25B0F">
          <w:rPr>
            <w:rFonts w:ascii="Arial" w:hAnsi="Arial"/>
            <w:sz w:val="24"/>
          </w:rPr>
          <w:delText xml:space="preserve"> of </w:delText>
        </w:r>
        <w:r w:rsidR="00A4488E" w:rsidRPr="002A6011" w:rsidDel="00E25B0F">
          <w:rPr>
            <w:rFonts w:ascii="Arial" w:hAnsi="Arial"/>
            <w:sz w:val="24"/>
          </w:rPr>
          <w:delText>Q</w:delText>
        </w:r>
        <w:r w:rsidR="009B7299" w:rsidRPr="002A6011" w:rsidDel="00E25B0F">
          <w:rPr>
            <w:rFonts w:ascii="Arial" w:hAnsi="Arial"/>
            <w:sz w:val="24"/>
          </w:rPr>
          <w:delText>UALITROL   manufacture</w:delText>
        </w:r>
        <w:r w:rsidR="00485E51" w:rsidDel="00E25B0F">
          <w:rPr>
            <w:rFonts w:ascii="Arial" w:hAnsi="Arial"/>
            <w:sz w:val="24"/>
          </w:rPr>
          <w:delText>, type XPRD</w:delText>
        </w:r>
        <w:r w:rsidR="00DD2E50" w:rsidDel="00E25B0F">
          <w:rPr>
            <w:rFonts w:ascii="Arial" w:hAnsi="Arial"/>
            <w:sz w:val="24"/>
          </w:rPr>
          <w:delText>, or MR manufacture, type Messko-LMPRD oil-directed</w:delText>
        </w:r>
        <w:r w:rsidR="009B7299" w:rsidRPr="002A6011" w:rsidDel="00E25B0F">
          <w:rPr>
            <w:rFonts w:ascii="Arial" w:hAnsi="Arial"/>
            <w:sz w:val="24"/>
          </w:rPr>
          <w:delText>.</w:delText>
        </w:r>
        <w:r w:rsidR="00BD334C" w:rsidRPr="00BD334C" w:rsidDel="00E25B0F">
          <w:delText xml:space="preserve"> </w:delText>
        </w:r>
        <w:r w:rsidR="00BD334C" w:rsidRPr="00BD334C" w:rsidDel="00E25B0F">
          <w:rPr>
            <w:rFonts w:ascii="Arial" w:hAnsi="Arial"/>
            <w:sz w:val="24"/>
          </w:rPr>
          <w:delText>The device will include a metallic cover with a drain, in order to convey the oil safely to the ground. The device shall be designed and tested following EN 50216-1 and EN 50216-5 standards. The test certificates shall be presented to IPTO inspector.</w:delText>
        </w:r>
      </w:del>
    </w:p>
    <w:p w:rsidR="00857C6D" w:rsidRPr="002A6011" w:rsidDel="00E25B0F" w:rsidRDefault="00857C6D" w:rsidP="00BD334C">
      <w:pPr>
        <w:ind w:left="2127" w:hanging="698"/>
        <w:jc w:val="both"/>
        <w:rPr>
          <w:del w:id="699" w:author="Καρμίρης Αγγελος" w:date="2020-01-03T10:38:00Z"/>
          <w:rFonts w:ascii="Arial" w:hAnsi="Arial"/>
          <w:sz w:val="24"/>
        </w:rPr>
      </w:pPr>
      <w:del w:id="700" w:author="Καρμίρης Αγγελος" w:date="2020-01-03T10:38:00Z">
        <w:r w:rsidRPr="002A6011" w:rsidDel="00E25B0F">
          <w:rPr>
            <w:rFonts w:ascii="Arial" w:hAnsi="Arial"/>
            <w:sz w:val="24"/>
          </w:rPr>
          <w:delText>-</w:delText>
        </w:r>
        <w:r w:rsidRPr="002A6011" w:rsidDel="00E25B0F">
          <w:rPr>
            <w:rFonts w:ascii="Arial" w:hAnsi="Arial"/>
            <w:sz w:val="24"/>
          </w:rPr>
          <w:tab/>
          <w:delText>Silica gel breather on oil conservator or expansion tank.</w:delText>
        </w:r>
        <w:r w:rsidR="00BD334C" w:rsidRPr="00BD334C" w:rsidDel="00E25B0F">
          <w:rPr>
            <w:rFonts w:ascii="Arial" w:hAnsi="Arial"/>
            <w:sz w:val="24"/>
          </w:rPr>
          <w:delText xml:space="preserve"> </w:delText>
        </w:r>
        <w:r w:rsidR="00BD334C" w:rsidDel="00E25B0F">
          <w:rPr>
            <w:rFonts w:ascii="Arial" w:hAnsi="Arial"/>
            <w:sz w:val="24"/>
          </w:rPr>
          <w:delText>The breather</w:delText>
        </w:r>
        <w:r w:rsidR="00BD334C" w:rsidRPr="00F82413" w:rsidDel="00E25B0F">
          <w:rPr>
            <w:rFonts w:ascii="Arial" w:hAnsi="Arial"/>
            <w:sz w:val="24"/>
          </w:rPr>
          <w:delText xml:space="preserve"> shall be designed and tested following EN 50216-1 and EN 50216-5 standards. The test certificates shall be presented to IPTO inspector.</w:delText>
        </w:r>
      </w:del>
    </w:p>
    <w:p w:rsidR="001C0DD3" w:rsidDel="00E25B0F" w:rsidRDefault="001C0DD3">
      <w:pPr>
        <w:ind w:left="1418" w:hanging="709"/>
        <w:jc w:val="both"/>
        <w:rPr>
          <w:del w:id="701" w:author="Καρμίρης Αγγελος" w:date="2020-01-03T10:38:00Z"/>
          <w:rFonts w:ascii="Arial" w:hAnsi="Arial"/>
          <w:sz w:val="24"/>
        </w:rPr>
      </w:pPr>
    </w:p>
    <w:p w:rsidR="00434110" w:rsidDel="00E25B0F" w:rsidRDefault="00434110">
      <w:pPr>
        <w:ind w:left="1418" w:hanging="709"/>
        <w:jc w:val="both"/>
        <w:rPr>
          <w:del w:id="702" w:author="Καρμίρης Αγγελος" w:date="2020-01-03T10:38:00Z"/>
          <w:rFonts w:ascii="Arial" w:hAnsi="Arial"/>
          <w:sz w:val="24"/>
        </w:rPr>
      </w:pPr>
    </w:p>
    <w:p w:rsidR="00434110" w:rsidRPr="002A6011" w:rsidDel="00E25B0F" w:rsidRDefault="00434110">
      <w:pPr>
        <w:ind w:left="1418" w:hanging="709"/>
        <w:jc w:val="both"/>
        <w:rPr>
          <w:del w:id="703" w:author="Καρμίρης Αγγελος" w:date="2020-01-03T10:38:00Z"/>
          <w:rFonts w:ascii="Arial" w:hAnsi="Arial"/>
          <w:sz w:val="24"/>
        </w:rPr>
      </w:pPr>
    </w:p>
    <w:p w:rsidR="00857C6D" w:rsidRPr="002A6011" w:rsidDel="00E25B0F" w:rsidRDefault="00857C6D">
      <w:pPr>
        <w:ind w:left="1418" w:hanging="709"/>
        <w:jc w:val="both"/>
        <w:rPr>
          <w:del w:id="704" w:author="Καρμίρης Αγγελος" w:date="2020-01-03T10:38:00Z"/>
          <w:rFonts w:ascii="Arial" w:hAnsi="Arial"/>
          <w:b/>
          <w:sz w:val="24"/>
        </w:rPr>
      </w:pPr>
      <w:del w:id="705" w:author="Καρμίρης Αγγελος" w:date="2020-01-03T10:38:00Z">
        <w:r w:rsidRPr="002A6011" w:rsidDel="00E25B0F">
          <w:rPr>
            <w:rFonts w:ascii="Arial" w:hAnsi="Arial"/>
            <w:b/>
            <w:sz w:val="24"/>
          </w:rPr>
          <w:delText>5.</w:delText>
        </w:r>
        <w:r w:rsidRPr="002A6011" w:rsidDel="00E25B0F">
          <w:rPr>
            <w:rFonts w:ascii="Arial" w:hAnsi="Arial"/>
            <w:b/>
            <w:sz w:val="24"/>
          </w:rPr>
          <w:tab/>
        </w:r>
        <w:r w:rsidRPr="002A6011" w:rsidDel="00E25B0F">
          <w:rPr>
            <w:rFonts w:ascii="Arial" w:hAnsi="Arial"/>
            <w:b/>
            <w:sz w:val="24"/>
            <w:u w:val="single"/>
          </w:rPr>
          <w:delText>Additional Accessories and Features</w:delText>
        </w:r>
      </w:del>
    </w:p>
    <w:p w:rsidR="00857C6D" w:rsidRPr="002A6011" w:rsidDel="00E25B0F" w:rsidRDefault="00857C6D">
      <w:pPr>
        <w:ind w:left="1418" w:hanging="709"/>
        <w:jc w:val="both"/>
        <w:rPr>
          <w:del w:id="706" w:author="Καρμίρης Αγγελος" w:date="2020-01-03T10:38:00Z"/>
          <w:rFonts w:ascii="Arial" w:hAnsi="Arial"/>
          <w:sz w:val="16"/>
        </w:rPr>
      </w:pPr>
    </w:p>
    <w:p w:rsidR="00857C6D" w:rsidRPr="002A6011" w:rsidDel="00E25B0F" w:rsidRDefault="00857C6D">
      <w:pPr>
        <w:ind w:left="1418" w:hanging="709"/>
        <w:jc w:val="both"/>
        <w:rPr>
          <w:del w:id="707" w:author="Καρμίρης Αγγελος" w:date="2020-01-03T10:38:00Z"/>
          <w:rFonts w:ascii="Arial" w:hAnsi="Arial"/>
          <w:sz w:val="24"/>
        </w:rPr>
      </w:pPr>
      <w:del w:id="708" w:author="Καρμίρης Αγγελος" w:date="2020-01-03T10:38:00Z">
        <w:r w:rsidRPr="002A6011" w:rsidDel="00E25B0F">
          <w:rPr>
            <w:rFonts w:ascii="Arial" w:hAnsi="Arial"/>
            <w:sz w:val="24"/>
          </w:rPr>
          <w:tab/>
          <w:delText>Reactors shall be equipped with the following accessories and features:</w:delText>
        </w:r>
      </w:del>
    </w:p>
    <w:p w:rsidR="00857C6D" w:rsidRPr="002A6011" w:rsidDel="00E25B0F" w:rsidRDefault="00857C6D">
      <w:pPr>
        <w:ind w:left="1418" w:hanging="709"/>
        <w:jc w:val="both"/>
        <w:rPr>
          <w:del w:id="709" w:author="Καρμίρης Αγγελος" w:date="2020-01-03T10:38:00Z"/>
          <w:rFonts w:ascii="Arial" w:hAnsi="Arial"/>
          <w:sz w:val="12"/>
        </w:rPr>
      </w:pPr>
    </w:p>
    <w:p w:rsidR="00857C6D" w:rsidRPr="002A6011" w:rsidDel="00E25B0F" w:rsidRDefault="00857C6D">
      <w:pPr>
        <w:ind w:left="2127" w:hanging="709"/>
        <w:jc w:val="both"/>
        <w:rPr>
          <w:del w:id="710" w:author="Καρμίρης Αγγελος" w:date="2020-01-03T10:38:00Z"/>
          <w:rFonts w:ascii="Arial" w:hAnsi="Arial"/>
          <w:sz w:val="24"/>
        </w:rPr>
      </w:pPr>
      <w:del w:id="711" w:author="Καρμίρης Αγγελος" w:date="2020-01-03T10:38:00Z">
        <w:r w:rsidRPr="002A6011" w:rsidDel="00E25B0F">
          <w:rPr>
            <w:rFonts w:ascii="Arial" w:hAnsi="Arial"/>
            <w:sz w:val="24"/>
          </w:rPr>
          <w:delText>5.</w:delText>
        </w:r>
        <w:r w:rsidR="00215F59" w:rsidRPr="002A6011" w:rsidDel="00E25B0F">
          <w:rPr>
            <w:rFonts w:ascii="Arial" w:hAnsi="Arial"/>
            <w:sz w:val="24"/>
          </w:rPr>
          <w:delText>1</w:delText>
        </w:r>
        <w:r w:rsidRPr="002A6011" w:rsidDel="00E25B0F">
          <w:rPr>
            <w:rFonts w:ascii="Arial" w:hAnsi="Arial"/>
            <w:sz w:val="24"/>
          </w:rPr>
          <w:delText>.</w:delText>
        </w:r>
        <w:r w:rsidRPr="002A6011" w:rsidDel="00E25B0F">
          <w:rPr>
            <w:rFonts w:ascii="Arial" w:hAnsi="Arial"/>
            <w:sz w:val="24"/>
          </w:rPr>
          <w:tab/>
        </w:r>
        <w:r w:rsidR="002A114B" w:rsidDel="00E25B0F">
          <w:rPr>
            <w:rFonts w:ascii="Arial" w:hAnsi="Arial"/>
            <w:sz w:val="24"/>
          </w:rPr>
          <w:delText>D</w:delText>
        </w:r>
        <w:r w:rsidR="00313370" w:rsidRPr="002A6011" w:rsidDel="00E25B0F">
          <w:rPr>
            <w:rFonts w:ascii="Arial" w:hAnsi="Arial"/>
            <w:sz w:val="24"/>
          </w:rPr>
          <w:delText>rain valve</w:delText>
        </w:r>
        <w:r w:rsidR="002A114B" w:rsidDel="00E25B0F">
          <w:rPr>
            <w:rFonts w:ascii="Arial" w:hAnsi="Arial"/>
            <w:sz w:val="24"/>
          </w:rPr>
          <w:delText xml:space="preserve"> and other valv</w:delText>
        </w:r>
        <w:r w:rsidR="00A77280" w:rsidDel="00E25B0F">
          <w:rPr>
            <w:rFonts w:ascii="Arial" w:hAnsi="Arial"/>
            <w:sz w:val="24"/>
          </w:rPr>
          <w:delText>es</w:delText>
        </w:r>
        <w:r w:rsidR="002A114B" w:rsidDel="00E25B0F">
          <w:rPr>
            <w:rFonts w:ascii="Arial" w:hAnsi="Arial"/>
            <w:sz w:val="24"/>
          </w:rPr>
          <w:delText xml:space="preserve"> for con</w:delText>
        </w:r>
        <w:r w:rsidR="00A77280" w:rsidDel="00E25B0F">
          <w:rPr>
            <w:rFonts w:ascii="Arial" w:hAnsi="Arial"/>
            <w:sz w:val="24"/>
          </w:rPr>
          <w:delText>n</w:delText>
        </w:r>
        <w:r w:rsidR="002A114B" w:rsidDel="00E25B0F">
          <w:rPr>
            <w:rFonts w:ascii="Arial" w:hAnsi="Arial"/>
            <w:sz w:val="24"/>
          </w:rPr>
          <w:delText>ection</w:delText>
        </w:r>
        <w:r w:rsidR="00A77280" w:rsidDel="00E25B0F">
          <w:rPr>
            <w:rFonts w:ascii="Arial" w:hAnsi="Arial"/>
            <w:sz w:val="24"/>
          </w:rPr>
          <w:delText xml:space="preserve"> with oil treatment equipment and oil</w:delText>
        </w:r>
        <w:r w:rsidR="007A304C" w:rsidDel="00E25B0F">
          <w:rPr>
            <w:rFonts w:ascii="Arial" w:hAnsi="Arial"/>
            <w:sz w:val="24"/>
          </w:rPr>
          <w:delText xml:space="preserve"> </w:delText>
        </w:r>
        <w:r w:rsidRPr="002A6011" w:rsidDel="00E25B0F">
          <w:rPr>
            <w:rFonts w:ascii="Arial" w:hAnsi="Arial"/>
            <w:sz w:val="24"/>
          </w:rPr>
          <w:delText>sampling device</w:delText>
        </w:r>
        <w:r w:rsidR="007A304C" w:rsidDel="00E25B0F">
          <w:rPr>
            <w:rFonts w:ascii="Arial" w:hAnsi="Arial"/>
            <w:sz w:val="24"/>
          </w:rPr>
          <w:delText xml:space="preserve">. </w:delText>
        </w:r>
        <w:r w:rsidR="0008487F" w:rsidDel="00E25B0F">
          <w:rPr>
            <w:rFonts w:ascii="Arial" w:hAnsi="Arial"/>
            <w:sz w:val="24"/>
          </w:rPr>
          <w:delText>The</w:delText>
        </w:r>
        <w:r w:rsidR="00326892" w:rsidDel="00E25B0F">
          <w:rPr>
            <w:rFonts w:ascii="Arial" w:hAnsi="Arial"/>
            <w:sz w:val="24"/>
          </w:rPr>
          <w:delText xml:space="preserve"> vacuum</w:delText>
        </w:r>
        <w:r w:rsidR="00A77280" w:rsidRPr="00A77280" w:rsidDel="00E25B0F">
          <w:rPr>
            <w:rFonts w:ascii="Arial" w:hAnsi="Arial"/>
            <w:sz w:val="24"/>
          </w:rPr>
          <w:delText xml:space="preserve"> valves shall be designed and tested following EN 12266-1, -2 standards.</w:delText>
        </w:r>
        <w:r w:rsidR="00326892" w:rsidRPr="00326892" w:rsidDel="00E25B0F">
          <w:rPr>
            <w:rFonts w:ascii="Arial" w:hAnsi="Arial"/>
            <w:sz w:val="24"/>
          </w:rPr>
          <w:delText xml:space="preserve"> </w:delText>
        </w:r>
        <w:r w:rsidR="00326892" w:rsidRPr="00F82413" w:rsidDel="00E25B0F">
          <w:rPr>
            <w:rFonts w:ascii="Arial" w:hAnsi="Arial"/>
            <w:sz w:val="24"/>
          </w:rPr>
          <w:delText>The test certificates shall be presented to IPTO inspector.</w:delText>
        </w:r>
      </w:del>
    </w:p>
    <w:p w:rsidR="00857C6D" w:rsidRPr="002A6011" w:rsidDel="00E25B0F" w:rsidRDefault="00857C6D" w:rsidP="00363169">
      <w:pPr>
        <w:ind w:left="2127" w:hanging="698"/>
        <w:jc w:val="both"/>
        <w:rPr>
          <w:del w:id="712" w:author="Καρμίρης Αγγελος" w:date="2020-01-03T10:38:00Z"/>
          <w:rFonts w:ascii="Arial" w:hAnsi="Arial"/>
          <w:sz w:val="24"/>
        </w:rPr>
      </w:pPr>
      <w:del w:id="713" w:author="Καρμίρης Αγγελος" w:date="2020-01-03T10:38:00Z">
        <w:r w:rsidRPr="002A6011" w:rsidDel="00E25B0F">
          <w:rPr>
            <w:rFonts w:ascii="Arial" w:hAnsi="Arial"/>
            <w:sz w:val="24"/>
          </w:rPr>
          <w:delText>5.</w:delText>
        </w:r>
        <w:r w:rsidR="00215F59" w:rsidRPr="002A6011" w:rsidDel="00E25B0F">
          <w:rPr>
            <w:rFonts w:ascii="Arial" w:hAnsi="Arial"/>
            <w:sz w:val="24"/>
          </w:rPr>
          <w:delText>2</w:delText>
        </w:r>
        <w:r w:rsidRPr="002A6011" w:rsidDel="00E25B0F">
          <w:rPr>
            <w:rFonts w:ascii="Arial" w:hAnsi="Arial"/>
            <w:sz w:val="24"/>
          </w:rPr>
          <w:delText>.</w:delText>
        </w:r>
        <w:r w:rsidRPr="002A6011" w:rsidDel="00E25B0F">
          <w:rPr>
            <w:rFonts w:ascii="Arial" w:hAnsi="Arial"/>
            <w:sz w:val="24"/>
          </w:rPr>
          <w:tab/>
        </w:r>
        <w:r w:rsidR="0027487C" w:rsidDel="00E25B0F">
          <w:rPr>
            <w:rFonts w:ascii="Arial" w:hAnsi="Arial"/>
            <w:sz w:val="24"/>
          </w:rPr>
          <w:delText xml:space="preserve">The oil </w:delText>
        </w:r>
        <w:r w:rsidR="003C14BF" w:rsidDel="00E25B0F">
          <w:rPr>
            <w:rFonts w:ascii="Arial" w:hAnsi="Arial"/>
            <w:sz w:val="24"/>
          </w:rPr>
          <w:delText>expansion</w:delText>
        </w:r>
        <w:r w:rsidR="00363169" w:rsidDel="00E25B0F">
          <w:rPr>
            <w:rFonts w:ascii="Arial" w:hAnsi="Arial"/>
            <w:sz w:val="24"/>
          </w:rPr>
          <w:delText xml:space="preserve"> tank will include a dry air cushion, which will </w:delText>
        </w:r>
        <w:r w:rsidR="00455A20" w:rsidDel="00E25B0F">
          <w:rPr>
            <w:rFonts w:ascii="Arial" w:hAnsi="Arial"/>
            <w:sz w:val="24"/>
          </w:rPr>
          <w:delText>float</w:delText>
        </w:r>
        <w:r w:rsidR="00363169" w:rsidDel="00E25B0F">
          <w:rPr>
            <w:rFonts w:ascii="Arial" w:hAnsi="Arial"/>
            <w:sz w:val="24"/>
          </w:rPr>
          <w:delText xml:space="preserve"> in oil. The </w:delText>
        </w:r>
        <w:r w:rsidR="00455A20" w:rsidDel="00E25B0F">
          <w:rPr>
            <w:rFonts w:ascii="Arial" w:hAnsi="Arial"/>
            <w:sz w:val="24"/>
          </w:rPr>
          <w:delText>dry air cushion will be connected to the breather.</w:delText>
        </w:r>
        <w:r w:rsidR="00F82413" w:rsidRPr="00F82413" w:rsidDel="00E25B0F">
          <w:delText xml:space="preserve"> </w:delText>
        </w:r>
        <w:r w:rsidR="00F82413" w:rsidDel="00E25B0F">
          <w:rPr>
            <w:rFonts w:ascii="Arial" w:hAnsi="Arial"/>
            <w:sz w:val="24"/>
          </w:rPr>
          <w:delText xml:space="preserve">The expansion tank will include also an oil drain valve. </w:delText>
        </w:r>
      </w:del>
    </w:p>
    <w:p w:rsidR="006C2806" w:rsidRPr="002A6011" w:rsidDel="00E25B0F" w:rsidRDefault="006C2806" w:rsidP="00C83CDB">
      <w:pPr>
        <w:ind w:left="2127" w:hanging="709"/>
        <w:jc w:val="both"/>
        <w:rPr>
          <w:del w:id="714" w:author="Καρμίρης Αγγελος" w:date="2020-01-03T10:38:00Z"/>
          <w:rFonts w:ascii="Arial" w:hAnsi="Arial"/>
          <w:sz w:val="24"/>
        </w:rPr>
      </w:pPr>
      <w:del w:id="715" w:author="Καρμίρης Αγγελος" w:date="2020-01-03T10:38:00Z">
        <w:r w:rsidRPr="002A6011" w:rsidDel="00E25B0F">
          <w:rPr>
            <w:rFonts w:ascii="Arial" w:hAnsi="Arial"/>
            <w:sz w:val="24"/>
          </w:rPr>
          <w:delText>5.3.</w:delText>
        </w:r>
        <w:r w:rsidRPr="002A6011" w:rsidDel="00E25B0F">
          <w:rPr>
            <w:rFonts w:ascii="Arial" w:hAnsi="Arial"/>
            <w:sz w:val="24"/>
          </w:rPr>
          <w:tab/>
          <w:delText>Filling plug on the upper radiator header.</w:delText>
        </w:r>
      </w:del>
    </w:p>
    <w:p w:rsidR="006C2806" w:rsidRPr="002A6011" w:rsidDel="00E25B0F" w:rsidRDefault="006C2806" w:rsidP="00C83CDB">
      <w:pPr>
        <w:ind w:left="2127" w:hanging="709"/>
        <w:jc w:val="both"/>
        <w:rPr>
          <w:del w:id="716" w:author="Καρμίρης Αγγελος" w:date="2020-01-03T10:38:00Z"/>
          <w:rFonts w:ascii="Arial" w:hAnsi="Arial"/>
          <w:sz w:val="24"/>
        </w:rPr>
      </w:pPr>
      <w:del w:id="717" w:author="Καρμίρης Αγγελος" w:date="2020-01-03T10:38:00Z">
        <w:r w:rsidRPr="002A6011" w:rsidDel="00E25B0F">
          <w:rPr>
            <w:rFonts w:ascii="Arial" w:hAnsi="Arial"/>
            <w:sz w:val="24"/>
          </w:rPr>
          <w:delText>5.4.</w:delText>
        </w:r>
        <w:r w:rsidRPr="002A6011" w:rsidDel="00E25B0F">
          <w:rPr>
            <w:rFonts w:ascii="Arial" w:hAnsi="Arial"/>
            <w:sz w:val="24"/>
          </w:rPr>
          <w:tab/>
          <w:delText>Tank shall be designed for vacuum filling.</w:delText>
        </w:r>
      </w:del>
    </w:p>
    <w:p w:rsidR="006C2806" w:rsidDel="00E25B0F" w:rsidRDefault="006C2806" w:rsidP="00C83CDB">
      <w:pPr>
        <w:ind w:left="2127" w:hanging="709"/>
        <w:jc w:val="both"/>
        <w:rPr>
          <w:del w:id="718" w:author="Καρμίρης Αγγελος" w:date="2020-01-03T10:38:00Z"/>
          <w:rFonts w:ascii="Arial" w:hAnsi="Arial"/>
          <w:sz w:val="24"/>
        </w:rPr>
      </w:pPr>
      <w:del w:id="719" w:author="Καρμίρης Αγγελος" w:date="2020-01-03T10:38:00Z">
        <w:r w:rsidRPr="002A6011" w:rsidDel="00E25B0F">
          <w:rPr>
            <w:rFonts w:ascii="Arial" w:hAnsi="Arial"/>
            <w:sz w:val="24"/>
          </w:rPr>
          <w:delText>5.5.</w:delText>
        </w:r>
        <w:r w:rsidRPr="002A6011" w:rsidDel="00E25B0F">
          <w:rPr>
            <w:rFonts w:ascii="Arial" w:hAnsi="Arial"/>
            <w:sz w:val="24"/>
          </w:rPr>
          <w:tab/>
          <w:delText>Detachable radiators provided with valves.</w:delText>
        </w:r>
      </w:del>
    </w:p>
    <w:p w:rsidR="00326892" w:rsidRPr="002A6011" w:rsidDel="00E25B0F" w:rsidRDefault="00326892" w:rsidP="00C83CDB">
      <w:pPr>
        <w:ind w:left="2127" w:hanging="709"/>
        <w:jc w:val="both"/>
        <w:rPr>
          <w:del w:id="720" w:author="Καρμίρης Αγγελος" w:date="2020-01-03T10:38:00Z"/>
          <w:rFonts w:ascii="Arial" w:hAnsi="Arial"/>
          <w:sz w:val="24"/>
        </w:rPr>
      </w:pPr>
      <w:del w:id="721" w:author="Καρμίρης Αγγελος" w:date="2020-01-03T10:38:00Z">
        <w:r w:rsidDel="00E25B0F">
          <w:rPr>
            <w:rFonts w:ascii="Arial" w:hAnsi="Arial"/>
            <w:sz w:val="24"/>
          </w:rPr>
          <w:delText>5.6.</w:delText>
        </w:r>
        <w:r w:rsidDel="00E25B0F">
          <w:rPr>
            <w:rFonts w:ascii="Arial" w:hAnsi="Arial"/>
            <w:sz w:val="24"/>
          </w:rPr>
          <w:tab/>
          <w:delText>The butterfly</w:delText>
        </w:r>
        <w:r w:rsidRPr="00A04F40" w:rsidDel="00E25B0F">
          <w:rPr>
            <w:rFonts w:ascii="Arial" w:hAnsi="Arial"/>
            <w:sz w:val="24"/>
          </w:rPr>
          <w:delText xml:space="preserve"> valves shall be designed and tested following EN 50216-1 and EN 50216-8 standards.</w:delText>
        </w:r>
        <w:r w:rsidDel="00E25B0F">
          <w:rPr>
            <w:rFonts w:ascii="Arial" w:hAnsi="Arial"/>
            <w:sz w:val="24"/>
          </w:rPr>
          <w:delText xml:space="preserve"> </w:delText>
        </w:r>
        <w:r w:rsidRPr="00F82413" w:rsidDel="00E25B0F">
          <w:rPr>
            <w:rFonts w:ascii="Arial" w:hAnsi="Arial"/>
            <w:sz w:val="24"/>
          </w:rPr>
          <w:delText>The test certificates shall be presented to IPTO inspector.</w:delText>
        </w:r>
      </w:del>
    </w:p>
    <w:p w:rsidR="00857C6D" w:rsidDel="00E25B0F" w:rsidRDefault="00857C6D">
      <w:pPr>
        <w:ind w:left="2127" w:hanging="709"/>
        <w:jc w:val="both"/>
        <w:rPr>
          <w:del w:id="722" w:author="Καρμίρης Αγγελος" w:date="2020-01-03T10:38:00Z"/>
          <w:rFonts w:ascii="Arial" w:hAnsi="Arial"/>
          <w:sz w:val="24"/>
        </w:rPr>
      </w:pPr>
      <w:del w:id="723" w:author="Καρμίρης Αγγελος" w:date="2020-01-03T10:38:00Z">
        <w:r w:rsidRPr="002A6011" w:rsidDel="00E25B0F">
          <w:rPr>
            <w:rFonts w:ascii="Arial" w:hAnsi="Arial"/>
            <w:sz w:val="24"/>
          </w:rPr>
          <w:delText>5.</w:delText>
        </w:r>
        <w:r w:rsidR="00326892" w:rsidDel="00E25B0F">
          <w:rPr>
            <w:rFonts w:ascii="Arial" w:hAnsi="Arial"/>
            <w:sz w:val="24"/>
          </w:rPr>
          <w:delText>7</w:delText>
        </w:r>
        <w:r w:rsidRPr="002A6011" w:rsidDel="00E25B0F">
          <w:rPr>
            <w:rFonts w:ascii="Arial" w:hAnsi="Arial"/>
            <w:sz w:val="24"/>
          </w:rPr>
          <w:delText>.</w:delText>
        </w:r>
        <w:r w:rsidRPr="002A6011" w:rsidDel="00E25B0F">
          <w:rPr>
            <w:rFonts w:ascii="Arial" w:hAnsi="Arial"/>
            <w:sz w:val="24"/>
          </w:rPr>
          <w:tab/>
          <w:delText>Gasketed joints shall be provided for bushings, manholes and radiators and shall be designed so that the gaskets will not be exposed to the weather and will provided with mechanical stops to prevent crushing of the gasket.</w:delText>
        </w:r>
      </w:del>
    </w:p>
    <w:p w:rsidR="00A77280" w:rsidRPr="002A6011" w:rsidDel="00E25B0F" w:rsidRDefault="004A1670">
      <w:pPr>
        <w:ind w:left="2127" w:hanging="709"/>
        <w:jc w:val="both"/>
        <w:rPr>
          <w:del w:id="724" w:author="Καρμίρης Αγγελος" w:date="2020-01-03T10:38:00Z"/>
          <w:rFonts w:ascii="Arial" w:hAnsi="Arial"/>
          <w:sz w:val="24"/>
        </w:rPr>
      </w:pPr>
      <w:del w:id="725" w:author="Καρμίρης Αγγελος" w:date="2020-01-03T10:38:00Z">
        <w:r w:rsidDel="00E25B0F">
          <w:rPr>
            <w:rFonts w:ascii="Arial" w:hAnsi="Arial"/>
            <w:sz w:val="24"/>
          </w:rPr>
          <w:delText>5.</w:delText>
        </w:r>
        <w:r w:rsidR="00326892" w:rsidDel="00E25B0F">
          <w:rPr>
            <w:rFonts w:ascii="Arial" w:hAnsi="Arial"/>
            <w:sz w:val="24"/>
          </w:rPr>
          <w:delText>8</w:delText>
        </w:r>
        <w:r w:rsidR="00A77280" w:rsidDel="00E25B0F">
          <w:rPr>
            <w:rFonts w:ascii="Arial" w:hAnsi="Arial"/>
            <w:sz w:val="24"/>
          </w:rPr>
          <w:delText>.</w:delText>
        </w:r>
        <w:r w:rsidR="00A77280" w:rsidDel="00E25B0F">
          <w:rPr>
            <w:rFonts w:ascii="Arial" w:hAnsi="Arial"/>
            <w:sz w:val="24"/>
          </w:rPr>
          <w:tab/>
        </w:r>
        <w:r w:rsidR="00A77280" w:rsidRPr="00A77280" w:rsidDel="00E25B0F">
          <w:rPr>
            <w:rFonts w:ascii="Arial" w:hAnsi="Arial"/>
            <w:sz w:val="24"/>
          </w:rPr>
          <w:delText>All connecting material that is bolts, nuts and lock washers must be hot-dip galvanized</w:delText>
        </w:r>
        <w:r w:rsidR="00A77280" w:rsidDel="00E25B0F">
          <w:rPr>
            <w:rFonts w:ascii="Arial" w:hAnsi="Arial"/>
            <w:sz w:val="24"/>
          </w:rPr>
          <w:delText xml:space="preserve"> as per latest ISO standards</w:delText>
        </w:r>
        <w:r w:rsidR="00A77280" w:rsidRPr="00A77280" w:rsidDel="00E25B0F">
          <w:rPr>
            <w:rFonts w:ascii="Arial" w:hAnsi="Arial"/>
            <w:sz w:val="24"/>
          </w:rPr>
          <w:delText>.</w:delText>
        </w:r>
      </w:del>
    </w:p>
    <w:p w:rsidR="00857C6D" w:rsidRPr="002A6011" w:rsidDel="00E25B0F" w:rsidRDefault="00857C6D">
      <w:pPr>
        <w:ind w:left="2127" w:hanging="709"/>
        <w:jc w:val="both"/>
        <w:rPr>
          <w:del w:id="726" w:author="Καρμίρης Αγγελος" w:date="2020-01-03T10:38:00Z"/>
          <w:rFonts w:ascii="Arial" w:hAnsi="Arial"/>
          <w:sz w:val="24"/>
        </w:rPr>
      </w:pPr>
      <w:del w:id="727" w:author="Καρμίρης Αγγελος" w:date="2020-01-03T10:38:00Z">
        <w:r w:rsidRPr="002A6011" w:rsidDel="00E25B0F">
          <w:rPr>
            <w:rFonts w:ascii="Arial" w:hAnsi="Arial"/>
            <w:sz w:val="24"/>
          </w:rPr>
          <w:delText>5.</w:delText>
        </w:r>
        <w:r w:rsidR="00326892" w:rsidDel="00E25B0F">
          <w:rPr>
            <w:rFonts w:ascii="Arial" w:hAnsi="Arial"/>
            <w:sz w:val="24"/>
          </w:rPr>
          <w:delText>9</w:delText>
        </w:r>
        <w:r w:rsidRPr="002A6011" w:rsidDel="00E25B0F">
          <w:rPr>
            <w:rFonts w:ascii="Arial" w:hAnsi="Arial"/>
            <w:sz w:val="24"/>
          </w:rPr>
          <w:delText>.</w:delText>
        </w:r>
        <w:r w:rsidRPr="002A6011" w:rsidDel="00E25B0F">
          <w:rPr>
            <w:rFonts w:ascii="Arial" w:hAnsi="Arial"/>
            <w:sz w:val="24"/>
          </w:rPr>
          <w:tab/>
          <w:delText xml:space="preserve">Reactors shall be completely self </w:delText>
        </w:r>
        <w:r w:rsidR="00485583" w:rsidDel="00E25B0F">
          <w:rPr>
            <w:rFonts w:ascii="Arial" w:hAnsi="Arial"/>
            <w:sz w:val="24"/>
          </w:rPr>
          <w:delText>contained.</w:delText>
        </w:r>
        <w:r w:rsidR="00485583" w:rsidRPr="00485583" w:rsidDel="00E25B0F">
          <w:rPr>
            <w:rFonts w:ascii="Arial" w:hAnsi="Arial"/>
            <w:sz w:val="24"/>
            <w:lang w:val="en-GB"/>
          </w:rPr>
          <w:delText xml:space="preserve"> </w:delText>
        </w:r>
        <w:r w:rsidR="002645E2" w:rsidDel="00E25B0F">
          <w:rPr>
            <w:rFonts w:ascii="Arial" w:hAnsi="Arial"/>
            <w:sz w:val="24"/>
          </w:rPr>
          <w:delText>Conservator</w:delText>
        </w:r>
        <w:r w:rsidRPr="002A6011" w:rsidDel="00E25B0F">
          <w:rPr>
            <w:rFonts w:ascii="Arial" w:hAnsi="Arial"/>
            <w:sz w:val="24"/>
          </w:rPr>
          <w:delText xml:space="preserve"> radiators and other accessories shall be supported by the reactor tank or sub-base and shall not require separate foundations or support.</w:delText>
        </w:r>
        <w:r w:rsidR="00CA7C0C" w:rsidDel="00E25B0F">
          <w:rPr>
            <w:rFonts w:ascii="Arial" w:hAnsi="Arial"/>
            <w:sz w:val="24"/>
          </w:rPr>
          <w:delText xml:space="preserve"> </w:delText>
        </w:r>
        <w:r w:rsidR="00F82413" w:rsidRPr="00F82413" w:rsidDel="00E25B0F">
          <w:rPr>
            <w:rFonts w:ascii="Arial" w:hAnsi="Arial"/>
            <w:sz w:val="24"/>
          </w:rPr>
          <w:delText>The radiators support will be realized by mechanical means, separate from the connecting oil pipes to the tank.</w:delText>
        </w:r>
        <w:r w:rsidR="00F82413" w:rsidRPr="00F82413" w:rsidDel="00E25B0F">
          <w:delText xml:space="preserve"> </w:delText>
        </w:r>
        <w:r w:rsidR="00F82413" w:rsidRPr="00F82413" w:rsidDel="00E25B0F">
          <w:rPr>
            <w:rFonts w:ascii="Arial" w:hAnsi="Arial"/>
            <w:sz w:val="24"/>
          </w:rPr>
          <w:delText>The radiators shall be designed and tested following EN 50216-1 and EN 50216-6 standards. The test certificates shall be presented to IPTO inspector.</w:delText>
        </w:r>
      </w:del>
    </w:p>
    <w:p w:rsidR="00857C6D" w:rsidRPr="002A6011" w:rsidDel="00E25B0F" w:rsidRDefault="00857C6D">
      <w:pPr>
        <w:ind w:left="2127" w:hanging="709"/>
        <w:jc w:val="both"/>
        <w:rPr>
          <w:del w:id="728" w:author="Καρμίρης Αγγελος" w:date="2020-01-03T10:38:00Z"/>
          <w:rFonts w:ascii="Arial" w:hAnsi="Arial"/>
          <w:sz w:val="24"/>
        </w:rPr>
      </w:pPr>
      <w:del w:id="729" w:author="Καρμίρης Αγγελος" w:date="2020-01-03T10:38:00Z">
        <w:r w:rsidRPr="002A6011" w:rsidDel="00E25B0F">
          <w:rPr>
            <w:rFonts w:ascii="Arial" w:hAnsi="Arial"/>
            <w:sz w:val="24"/>
          </w:rPr>
          <w:delText>5.</w:delText>
        </w:r>
        <w:r w:rsidR="00326892" w:rsidDel="00E25B0F">
          <w:rPr>
            <w:rFonts w:ascii="Arial" w:hAnsi="Arial"/>
            <w:sz w:val="24"/>
          </w:rPr>
          <w:delText>10</w:delText>
        </w:r>
        <w:r w:rsidRPr="002A6011" w:rsidDel="00E25B0F">
          <w:rPr>
            <w:rFonts w:ascii="Arial" w:hAnsi="Arial"/>
            <w:sz w:val="24"/>
          </w:rPr>
          <w:delText>.</w:delText>
        </w:r>
        <w:r w:rsidRPr="002A6011" w:rsidDel="00E25B0F">
          <w:rPr>
            <w:rFonts w:ascii="Arial" w:hAnsi="Arial"/>
            <w:sz w:val="24"/>
          </w:rPr>
          <w:tab/>
          <w:delText>Lifting hooks on tank, lifting eyes on cover and provision for jacking.</w:delText>
        </w:r>
      </w:del>
    </w:p>
    <w:p w:rsidR="00857C6D" w:rsidRPr="002A6011" w:rsidDel="00E25B0F" w:rsidRDefault="00857C6D">
      <w:pPr>
        <w:ind w:left="2127" w:hanging="709"/>
        <w:jc w:val="both"/>
        <w:rPr>
          <w:del w:id="730" w:author="Καρμίρης Αγγελος" w:date="2020-01-03T10:38:00Z"/>
          <w:rFonts w:ascii="Arial" w:hAnsi="Arial"/>
          <w:sz w:val="24"/>
        </w:rPr>
      </w:pPr>
      <w:del w:id="731" w:author="Καρμίρης Αγγελος" w:date="2020-01-03T10:38:00Z">
        <w:r w:rsidRPr="002A6011" w:rsidDel="00E25B0F">
          <w:rPr>
            <w:rFonts w:ascii="Arial" w:hAnsi="Arial"/>
            <w:sz w:val="24"/>
          </w:rPr>
          <w:delText>5.</w:delText>
        </w:r>
        <w:r w:rsidR="006C2806" w:rsidRPr="00152769" w:rsidDel="00E25B0F">
          <w:rPr>
            <w:rFonts w:ascii="Arial" w:hAnsi="Arial"/>
            <w:sz w:val="24"/>
          </w:rPr>
          <w:delText>1</w:delText>
        </w:r>
        <w:r w:rsidR="00326892" w:rsidDel="00E25B0F">
          <w:rPr>
            <w:rFonts w:ascii="Arial" w:hAnsi="Arial"/>
            <w:sz w:val="24"/>
          </w:rPr>
          <w:delText>1</w:delText>
        </w:r>
        <w:r w:rsidRPr="002A6011" w:rsidDel="00E25B0F">
          <w:rPr>
            <w:rFonts w:ascii="Arial" w:hAnsi="Arial"/>
            <w:sz w:val="24"/>
          </w:rPr>
          <w:delText>.</w:delText>
        </w:r>
        <w:r w:rsidRPr="002A6011" w:rsidDel="00E25B0F">
          <w:rPr>
            <w:rFonts w:ascii="Arial" w:hAnsi="Arial"/>
            <w:sz w:val="24"/>
          </w:rPr>
          <w:tab/>
          <w:delText>Tank grounding provision consisting of two copper faced steel pads.</w:delText>
        </w:r>
      </w:del>
    </w:p>
    <w:p w:rsidR="00857C6D" w:rsidRPr="002A6011" w:rsidDel="00E25B0F" w:rsidRDefault="00857C6D">
      <w:pPr>
        <w:ind w:left="2127" w:hanging="709"/>
        <w:jc w:val="both"/>
        <w:rPr>
          <w:del w:id="732" w:author="Καρμίρης Αγγελος" w:date="2020-01-03T10:38:00Z"/>
          <w:rFonts w:ascii="Arial" w:hAnsi="Arial"/>
          <w:sz w:val="24"/>
        </w:rPr>
      </w:pPr>
      <w:del w:id="733" w:author="Καρμίρης Αγγελος" w:date="2020-01-03T10:38:00Z">
        <w:r w:rsidRPr="002A6011" w:rsidDel="00E25B0F">
          <w:rPr>
            <w:rFonts w:ascii="Arial" w:hAnsi="Arial"/>
            <w:sz w:val="24"/>
          </w:rPr>
          <w:delText>5.1</w:delText>
        </w:r>
        <w:r w:rsidR="00326892" w:rsidDel="00E25B0F">
          <w:rPr>
            <w:rFonts w:ascii="Arial" w:hAnsi="Arial"/>
            <w:sz w:val="24"/>
          </w:rPr>
          <w:delText>2</w:delText>
        </w:r>
        <w:r w:rsidRPr="002A6011" w:rsidDel="00E25B0F">
          <w:rPr>
            <w:rFonts w:ascii="Arial" w:hAnsi="Arial"/>
            <w:sz w:val="24"/>
          </w:rPr>
          <w:delText>.</w:delText>
        </w:r>
        <w:r w:rsidRPr="002A6011" w:rsidDel="00E25B0F">
          <w:rPr>
            <w:rFonts w:ascii="Arial" w:hAnsi="Arial"/>
            <w:sz w:val="24"/>
          </w:rPr>
          <w:tab/>
          <w:delText>Diagrammatic nameplate.</w:delText>
        </w:r>
      </w:del>
    </w:p>
    <w:p w:rsidR="00857C6D" w:rsidRPr="002A6011" w:rsidDel="00E25B0F" w:rsidRDefault="00857C6D">
      <w:pPr>
        <w:ind w:left="2127" w:hanging="709"/>
        <w:jc w:val="both"/>
        <w:rPr>
          <w:del w:id="734" w:author="Καρμίρης Αγγελος" w:date="2020-01-03T10:38:00Z"/>
          <w:rFonts w:ascii="Arial" w:hAnsi="Arial"/>
          <w:sz w:val="24"/>
        </w:rPr>
      </w:pPr>
      <w:del w:id="735" w:author="Καρμίρης Αγγελος" w:date="2020-01-03T10:38:00Z">
        <w:r w:rsidRPr="002A6011" w:rsidDel="00E25B0F">
          <w:rPr>
            <w:rFonts w:ascii="Arial" w:hAnsi="Arial"/>
            <w:sz w:val="24"/>
          </w:rPr>
          <w:delText>5.1</w:delText>
        </w:r>
        <w:r w:rsidR="00326892" w:rsidDel="00E25B0F">
          <w:rPr>
            <w:rFonts w:ascii="Arial" w:hAnsi="Arial"/>
            <w:sz w:val="24"/>
          </w:rPr>
          <w:delText>3</w:delText>
        </w:r>
        <w:r w:rsidRPr="002A6011" w:rsidDel="00E25B0F">
          <w:rPr>
            <w:rFonts w:ascii="Arial" w:hAnsi="Arial"/>
            <w:sz w:val="24"/>
          </w:rPr>
          <w:delText>.</w:delText>
        </w:r>
        <w:r w:rsidRPr="002A6011" w:rsidDel="00E25B0F">
          <w:rPr>
            <w:rFonts w:ascii="Arial" w:hAnsi="Arial"/>
            <w:sz w:val="24"/>
          </w:rPr>
          <w:tab/>
          <w:delText>Nameplate</w:delText>
        </w:r>
      </w:del>
    </w:p>
    <w:p w:rsidR="00E06ACE" w:rsidRPr="002A6011" w:rsidDel="00E25B0F" w:rsidRDefault="00857C6D">
      <w:pPr>
        <w:ind w:left="2127" w:hanging="709"/>
        <w:jc w:val="both"/>
        <w:rPr>
          <w:del w:id="736" w:author="Καρμίρης Αγγελος" w:date="2020-01-03T10:38:00Z"/>
          <w:rFonts w:ascii="Arial" w:hAnsi="Arial"/>
          <w:sz w:val="24"/>
        </w:rPr>
      </w:pPr>
      <w:del w:id="737" w:author="Καρμίρης Αγγελος" w:date="2020-01-03T10:38:00Z">
        <w:r w:rsidRPr="002A6011" w:rsidDel="00E25B0F">
          <w:rPr>
            <w:rFonts w:ascii="Arial" w:hAnsi="Arial"/>
            <w:sz w:val="24"/>
          </w:rPr>
          <w:tab/>
          <w:delText>The reactor shall be provided with a durable metal nameplate made by corrosion resistant material.</w:delText>
        </w:r>
      </w:del>
    </w:p>
    <w:p w:rsidR="00857C6D" w:rsidRPr="002A6011" w:rsidDel="00E25B0F" w:rsidRDefault="00857C6D" w:rsidP="00532F45">
      <w:pPr>
        <w:ind w:left="2127"/>
        <w:jc w:val="both"/>
        <w:rPr>
          <w:del w:id="738" w:author="Καρμίρης Αγγελος" w:date="2020-01-03T10:38:00Z"/>
          <w:rFonts w:ascii="Arial" w:hAnsi="Arial"/>
          <w:sz w:val="24"/>
        </w:rPr>
      </w:pPr>
      <w:del w:id="739" w:author="Καρμίρης Αγγελος" w:date="2020-01-03T10:38:00Z">
        <w:r w:rsidRPr="002A6011" w:rsidDel="00E25B0F">
          <w:rPr>
            <w:rFonts w:ascii="Arial" w:hAnsi="Arial"/>
            <w:sz w:val="24"/>
          </w:rPr>
          <w:delText>It shall bear the rating and other essential operating data and it shall include reference to installation and operating instructions as recommended by the manufacturer.</w:delText>
        </w:r>
      </w:del>
    </w:p>
    <w:p w:rsidR="00857C6D" w:rsidRPr="002A6011" w:rsidDel="00E25B0F" w:rsidRDefault="00857C6D">
      <w:pPr>
        <w:ind w:left="2127" w:hanging="709"/>
        <w:jc w:val="both"/>
        <w:rPr>
          <w:del w:id="740" w:author="Καρμίρης Αγγελος" w:date="2020-01-03T10:38:00Z"/>
          <w:rFonts w:ascii="Arial" w:hAnsi="Arial"/>
          <w:sz w:val="24"/>
        </w:rPr>
      </w:pPr>
      <w:del w:id="741" w:author="Καρμίρης Αγγελος" w:date="2020-01-03T10:38:00Z">
        <w:r w:rsidRPr="002A6011" w:rsidDel="00E25B0F">
          <w:rPr>
            <w:rFonts w:ascii="Arial" w:hAnsi="Arial"/>
            <w:sz w:val="24"/>
          </w:rPr>
          <w:delText>5.1</w:delText>
        </w:r>
        <w:r w:rsidR="00326892" w:rsidDel="00E25B0F">
          <w:rPr>
            <w:rFonts w:ascii="Arial" w:hAnsi="Arial"/>
            <w:sz w:val="24"/>
          </w:rPr>
          <w:delText>4</w:delText>
        </w:r>
        <w:r w:rsidRPr="002A6011" w:rsidDel="00E25B0F">
          <w:rPr>
            <w:rFonts w:ascii="Arial" w:hAnsi="Arial"/>
            <w:sz w:val="24"/>
          </w:rPr>
          <w:delText>.</w:delText>
        </w:r>
        <w:r w:rsidRPr="002A6011" w:rsidDel="00E25B0F">
          <w:rPr>
            <w:rFonts w:ascii="Arial" w:hAnsi="Arial"/>
            <w:sz w:val="24"/>
          </w:rPr>
          <w:tab/>
          <w:delText xml:space="preserve">Reactor base shall </w:delText>
        </w:r>
        <w:r w:rsidR="00455A20" w:rsidDel="00E25B0F">
          <w:rPr>
            <w:rFonts w:ascii="Arial" w:hAnsi="Arial"/>
            <w:sz w:val="24"/>
          </w:rPr>
          <w:delText>include detachable rollers</w:delText>
        </w:r>
        <w:r w:rsidRPr="002A6011" w:rsidDel="00E25B0F">
          <w:rPr>
            <w:rFonts w:ascii="Arial" w:hAnsi="Arial"/>
            <w:sz w:val="24"/>
          </w:rPr>
          <w:delText xml:space="preserve"> for skidding and rolling in a direction to either center line.</w:delText>
        </w:r>
        <w:r w:rsidR="005F66AB" w:rsidRPr="005F66AB" w:rsidDel="00E25B0F">
          <w:delText xml:space="preserve"> </w:delText>
        </w:r>
        <w:r w:rsidR="005F66AB" w:rsidRPr="005F66AB" w:rsidDel="00E25B0F">
          <w:rPr>
            <w:rFonts w:ascii="Arial" w:hAnsi="Arial"/>
            <w:sz w:val="24"/>
          </w:rPr>
          <w:delText>The distance between rails shall be 1435mm.</w:delText>
        </w:r>
      </w:del>
    </w:p>
    <w:p w:rsidR="00857C6D" w:rsidRPr="002A6011" w:rsidDel="00E25B0F" w:rsidRDefault="00857C6D">
      <w:pPr>
        <w:ind w:left="2127" w:hanging="709"/>
        <w:jc w:val="both"/>
        <w:rPr>
          <w:del w:id="742" w:author="Καρμίρης Αγγελος" w:date="2020-01-03T10:38:00Z"/>
          <w:rFonts w:ascii="Arial" w:hAnsi="Arial"/>
          <w:sz w:val="24"/>
        </w:rPr>
      </w:pPr>
      <w:del w:id="743" w:author="Καρμίρης Αγγελος" w:date="2020-01-03T10:38:00Z">
        <w:r w:rsidRPr="002A6011" w:rsidDel="00E25B0F">
          <w:rPr>
            <w:rFonts w:ascii="Arial" w:hAnsi="Arial"/>
            <w:sz w:val="24"/>
          </w:rPr>
          <w:delText>5.1</w:delText>
        </w:r>
        <w:r w:rsidR="00326892" w:rsidDel="00E25B0F">
          <w:rPr>
            <w:rFonts w:ascii="Arial" w:hAnsi="Arial"/>
            <w:sz w:val="24"/>
          </w:rPr>
          <w:delText>5</w:delText>
        </w:r>
        <w:r w:rsidRPr="002A6011" w:rsidDel="00E25B0F">
          <w:rPr>
            <w:rFonts w:ascii="Arial" w:hAnsi="Arial"/>
            <w:sz w:val="24"/>
          </w:rPr>
          <w:delText>.</w:delText>
        </w:r>
        <w:r w:rsidRPr="002A6011" w:rsidDel="00E25B0F">
          <w:rPr>
            <w:rFonts w:ascii="Arial" w:hAnsi="Arial"/>
            <w:sz w:val="24"/>
          </w:rPr>
          <w:tab/>
          <w:delText>Provision shall be made for termination of weather resistant 600V, color-coded or marked for identification, control and signal wiring in a weatherproof terminal box.</w:delText>
        </w:r>
        <w:r w:rsidRPr="002A6011" w:rsidDel="00E25B0F">
          <w:rPr>
            <w:rFonts w:ascii="Arial" w:hAnsi="Arial"/>
            <w:sz w:val="24"/>
          </w:rPr>
          <w:tab/>
          <w:delText>The available D.C. source for control etc. is 110V battery.</w:delText>
        </w:r>
      </w:del>
    </w:p>
    <w:p w:rsidR="00857C6D" w:rsidRPr="002A6011" w:rsidDel="00E25B0F" w:rsidRDefault="00857C6D">
      <w:pPr>
        <w:ind w:left="2127" w:hanging="709"/>
        <w:jc w:val="both"/>
        <w:rPr>
          <w:del w:id="744" w:author="Καρμίρης Αγγελος" w:date="2020-01-03T10:38:00Z"/>
          <w:rFonts w:ascii="Arial" w:hAnsi="Arial"/>
          <w:sz w:val="24"/>
        </w:rPr>
      </w:pPr>
      <w:del w:id="745" w:author="Καρμίρης Αγγελος" w:date="2020-01-03T10:38:00Z">
        <w:r w:rsidRPr="002A6011" w:rsidDel="00E25B0F">
          <w:rPr>
            <w:rFonts w:ascii="Arial" w:hAnsi="Arial"/>
            <w:sz w:val="24"/>
          </w:rPr>
          <w:delText>5.1</w:delText>
        </w:r>
        <w:r w:rsidR="00326892" w:rsidDel="00E25B0F">
          <w:rPr>
            <w:rFonts w:ascii="Arial" w:hAnsi="Arial"/>
            <w:sz w:val="24"/>
          </w:rPr>
          <w:delText>6</w:delText>
        </w:r>
        <w:r w:rsidRPr="002A6011" w:rsidDel="00E25B0F">
          <w:rPr>
            <w:rFonts w:ascii="Arial" w:hAnsi="Arial"/>
            <w:sz w:val="24"/>
          </w:rPr>
          <w:delText>.</w:delText>
        </w:r>
        <w:r w:rsidRPr="002A6011" w:rsidDel="00E25B0F">
          <w:rPr>
            <w:rFonts w:ascii="Arial" w:hAnsi="Arial"/>
            <w:sz w:val="24"/>
          </w:rPr>
          <w:tab/>
          <w:delText xml:space="preserve">Reactors shall </w:delText>
        </w:r>
        <w:r w:rsidR="009B7299" w:rsidRPr="002A6011" w:rsidDel="00E25B0F">
          <w:rPr>
            <w:rFonts w:ascii="Arial" w:hAnsi="Arial"/>
            <w:sz w:val="24"/>
          </w:rPr>
          <w:delText>be furnished complete with oil and suitable for continuous operation.</w:delText>
        </w:r>
      </w:del>
    </w:p>
    <w:p w:rsidR="00181693" w:rsidRPr="00F359F0" w:rsidDel="00E25B0F" w:rsidRDefault="00181693">
      <w:pPr>
        <w:ind w:left="2127" w:hanging="709"/>
        <w:jc w:val="both"/>
        <w:rPr>
          <w:del w:id="746" w:author="Καρμίρης Αγγελος" w:date="2020-01-03T10:38:00Z"/>
          <w:rFonts w:ascii="Arial" w:hAnsi="Arial"/>
          <w:sz w:val="24"/>
        </w:rPr>
      </w:pPr>
      <w:del w:id="747" w:author="Καρμίρης Αγγελος" w:date="2020-01-03T10:38:00Z">
        <w:r w:rsidRPr="002A6011" w:rsidDel="00E25B0F">
          <w:rPr>
            <w:rFonts w:ascii="Arial" w:hAnsi="Arial"/>
            <w:sz w:val="24"/>
          </w:rPr>
          <w:delText>5.1</w:delText>
        </w:r>
        <w:r w:rsidR="00326892" w:rsidDel="00E25B0F">
          <w:rPr>
            <w:rFonts w:ascii="Arial" w:hAnsi="Arial"/>
            <w:sz w:val="24"/>
          </w:rPr>
          <w:delText>7</w:delText>
        </w:r>
        <w:r w:rsidR="00342B1D" w:rsidRPr="002A6011" w:rsidDel="00E25B0F">
          <w:rPr>
            <w:rFonts w:ascii="Arial" w:hAnsi="Arial"/>
            <w:sz w:val="24"/>
          </w:rPr>
          <w:delText>.</w:delText>
        </w:r>
        <w:r w:rsidRPr="002A6011" w:rsidDel="00E25B0F">
          <w:rPr>
            <w:rFonts w:ascii="Arial" w:hAnsi="Arial"/>
            <w:sz w:val="24"/>
          </w:rPr>
          <w:tab/>
          <w:delText>Reactors shall be painted</w:delText>
        </w:r>
        <w:r w:rsidR="0062565E" w:rsidDel="00E25B0F">
          <w:rPr>
            <w:rFonts w:ascii="Arial" w:hAnsi="Arial"/>
            <w:sz w:val="24"/>
          </w:rPr>
          <w:delText xml:space="preserve"> externally</w:delText>
        </w:r>
        <w:r w:rsidRPr="002A6011" w:rsidDel="00E25B0F">
          <w:rPr>
            <w:rFonts w:ascii="Arial" w:hAnsi="Arial"/>
            <w:sz w:val="24"/>
          </w:rPr>
          <w:delText xml:space="preserve"> with gray color RAL </w:delText>
        </w:r>
        <w:r w:rsidR="00A4488E" w:rsidRPr="002A6011" w:rsidDel="00E25B0F">
          <w:rPr>
            <w:rFonts w:ascii="Arial" w:hAnsi="Arial"/>
            <w:sz w:val="24"/>
          </w:rPr>
          <w:delText>7</w:delText>
        </w:r>
        <w:r w:rsidRPr="002A6011" w:rsidDel="00E25B0F">
          <w:rPr>
            <w:rFonts w:ascii="Arial" w:hAnsi="Arial"/>
            <w:sz w:val="24"/>
          </w:rPr>
          <w:delText>040</w:delText>
        </w:r>
        <w:r w:rsidR="0053698A" w:rsidDel="00E25B0F">
          <w:rPr>
            <w:rFonts w:ascii="Arial" w:hAnsi="Arial"/>
            <w:sz w:val="24"/>
          </w:rPr>
          <w:delText>.</w:delText>
        </w:r>
        <w:r w:rsidR="00F359F0" w:rsidDel="00E25B0F">
          <w:rPr>
            <w:rFonts w:ascii="Arial" w:hAnsi="Arial"/>
            <w:sz w:val="24"/>
          </w:rPr>
          <w:delText xml:space="preserve"> </w:delText>
        </w:r>
        <w:r w:rsidR="0053698A" w:rsidRPr="0053698A" w:rsidDel="00E25B0F">
          <w:rPr>
            <w:rFonts w:ascii="Arial" w:hAnsi="Arial"/>
            <w:bCs/>
            <w:sz w:val="24"/>
          </w:rPr>
          <w:delText>The paint system will be suitable for high atmospheric corrosivity (category C4) and it will be of high durability (category H), according to ISO 12944-1, -2, -5. The paint system will include a Zinc-rich primer coat of thickness ≥ 60</w:delText>
        </w:r>
        <w:r w:rsidR="0053698A" w:rsidRPr="0053698A" w:rsidDel="00E25B0F">
          <w:rPr>
            <w:rFonts w:ascii="Arial" w:hAnsi="Arial"/>
            <w:bCs/>
            <w:sz w:val="24"/>
            <w:lang w:val="el-GR"/>
          </w:rPr>
          <w:delText>μ</w:delText>
        </w:r>
        <w:r w:rsidR="0053698A" w:rsidRPr="0053698A" w:rsidDel="00E25B0F">
          <w:rPr>
            <w:rFonts w:ascii="Arial" w:hAnsi="Arial"/>
            <w:bCs/>
            <w:sz w:val="24"/>
          </w:rPr>
          <w:delText>m</w:delText>
        </w:r>
        <w:r w:rsidR="00BD3F48" w:rsidDel="00E25B0F">
          <w:rPr>
            <w:rFonts w:ascii="Arial" w:hAnsi="Arial"/>
            <w:bCs/>
            <w:sz w:val="24"/>
          </w:rPr>
          <w:delText>,</w:delText>
        </w:r>
        <w:r w:rsidR="0053698A" w:rsidRPr="0053698A" w:rsidDel="00E25B0F">
          <w:rPr>
            <w:rFonts w:ascii="Arial" w:hAnsi="Arial"/>
            <w:bCs/>
            <w:sz w:val="24"/>
          </w:rPr>
          <w:delText>3</w:delText>
        </w:r>
        <w:r w:rsidR="00240205" w:rsidRPr="00152769" w:rsidDel="00E25B0F">
          <w:rPr>
            <w:rFonts w:ascii="Arial" w:hAnsi="Arial"/>
            <w:bCs/>
            <w:sz w:val="24"/>
          </w:rPr>
          <w:delText xml:space="preserve"> </w:delText>
        </w:r>
        <w:r w:rsidR="00240205" w:rsidDel="00E25B0F">
          <w:rPr>
            <w:rFonts w:ascii="Arial" w:hAnsi="Arial"/>
            <w:bCs/>
            <w:sz w:val="24"/>
          </w:rPr>
          <w:delText>–</w:delText>
        </w:r>
        <w:r w:rsidR="00240205" w:rsidRPr="00152769" w:rsidDel="00E25B0F">
          <w:rPr>
            <w:rFonts w:ascii="Arial" w:hAnsi="Arial"/>
            <w:bCs/>
            <w:sz w:val="24"/>
          </w:rPr>
          <w:delText xml:space="preserve"> </w:delText>
        </w:r>
        <w:r w:rsidR="00240205" w:rsidDel="00E25B0F">
          <w:rPr>
            <w:rFonts w:ascii="Arial" w:hAnsi="Arial"/>
            <w:bCs/>
            <w:sz w:val="24"/>
          </w:rPr>
          <w:delText>4 epoxy or</w:delText>
        </w:r>
        <w:r w:rsidR="0053698A" w:rsidRPr="0053698A" w:rsidDel="00E25B0F">
          <w:rPr>
            <w:rFonts w:ascii="Arial" w:hAnsi="Arial"/>
            <w:bCs/>
            <w:sz w:val="24"/>
          </w:rPr>
          <w:delText xml:space="preserve"> polyurethane paint coats</w:delText>
        </w:r>
        <w:r w:rsidR="0053698A" w:rsidDel="00E25B0F">
          <w:rPr>
            <w:rFonts w:ascii="Arial" w:hAnsi="Arial"/>
            <w:bCs/>
            <w:sz w:val="24"/>
          </w:rPr>
          <w:delText xml:space="preserve"> </w:delText>
        </w:r>
        <w:r w:rsidR="00BD3F48" w:rsidDel="00E25B0F">
          <w:rPr>
            <w:rFonts w:ascii="Arial" w:hAnsi="Arial"/>
            <w:bCs/>
            <w:sz w:val="24"/>
          </w:rPr>
          <w:delText xml:space="preserve">and a </w:delText>
        </w:r>
        <w:r w:rsidR="00BD3F48" w:rsidRPr="0053698A" w:rsidDel="00E25B0F">
          <w:rPr>
            <w:rFonts w:ascii="Arial" w:hAnsi="Arial"/>
            <w:bCs/>
            <w:sz w:val="24"/>
          </w:rPr>
          <w:delText>finishing coat of polyurethane</w:delText>
        </w:r>
        <w:r w:rsidR="00BD3F48" w:rsidRPr="00152769" w:rsidDel="00E25B0F">
          <w:rPr>
            <w:rFonts w:ascii="Arial" w:hAnsi="Arial"/>
            <w:bCs/>
            <w:sz w:val="24"/>
          </w:rPr>
          <w:delText xml:space="preserve"> </w:delText>
        </w:r>
        <w:r w:rsidR="00BD3F48" w:rsidDel="00E25B0F">
          <w:rPr>
            <w:rFonts w:ascii="Arial" w:hAnsi="Arial"/>
            <w:bCs/>
            <w:sz w:val="24"/>
          </w:rPr>
          <w:delText xml:space="preserve">paint. The </w:delText>
        </w:r>
        <w:r w:rsidR="0053698A" w:rsidDel="00E25B0F">
          <w:rPr>
            <w:rFonts w:ascii="Arial" w:hAnsi="Arial"/>
            <w:bCs/>
            <w:sz w:val="24"/>
          </w:rPr>
          <w:delText>total</w:delText>
        </w:r>
        <w:r w:rsidR="00F359F0" w:rsidDel="00E25B0F">
          <w:rPr>
            <w:rFonts w:ascii="Arial" w:hAnsi="Arial"/>
            <w:sz w:val="24"/>
          </w:rPr>
          <w:delText xml:space="preserve"> thickness </w:delText>
        </w:r>
        <w:r w:rsidR="00BD3F48" w:rsidDel="00E25B0F">
          <w:rPr>
            <w:rFonts w:ascii="Arial" w:hAnsi="Arial"/>
            <w:sz w:val="24"/>
          </w:rPr>
          <w:delText xml:space="preserve">of paint shall be </w:delText>
        </w:r>
        <w:r w:rsidR="0053698A" w:rsidDel="00E25B0F">
          <w:rPr>
            <w:rFonts w:ascii="Arial" w:hAnsi="Arial" w:cs="Arial"/>
            <w:sz w:val="24"/>
          </w:rPr>
          <w:delText>≥</w:delText>
        </w:r>
        <w:r w:rsidR="0053698A" w:rsidDel="00E25B0F">
          <w:rPr>
            <w:rFonts w:ascii="Arial" w:hAnsi="Arial"/>
            <w:sz w:val="24"/>
          </w:rPr>
          <w:delText xml:space="preserve"> 24</w:delText>
        </w:r>
        <w:r w:rsidR="00F359F0" w:rsidDel="00E25B0F">
          <w:rPr>
            <w:rFonts w:ascii="Arial" w:hAnsi="Arial"/>
            <w:sz w:val="24"/>
          </w:rPr>
          <w:delText>0</w:delText>
        </w:r>
        <w:r w:rsidR="00F359F0" w:rsidDel="00E25B0F">
          <w:rPr>
            <w:rFonts w:ascii="Arial" w:hAnsi="Arial"/>
            <w:sz w:val="24"/>
            <w:lang w:val="el-GR"/>
          </w:rPr>
          <w:delText>μ</w:delText>
        </w:r>
        <w:r w:rsidR="00F359F0" w:rsidDel="00E25B0F">
          <w:rPr>
            <w:rFonts w:ascii="Arial" w:hAnsi="Arial"/>
            <w:sz w:val="24"/>
          </w:rPr>
          <w:delText>m.</w:delText>
        </w:r>
        <w:r w:rsidR="0062565E" w:rsidDel="00E25B0F">
          <w:rPr>
            <w:rFonts w:ascii="Arial" w:hAnsi="Arial"/>
            <w:sz w:val="24"/>
          </w:rPr>
          <w:delText xml:space="preserve"> The reactors shall be painted internally with a white colored oil resistant primer coat.</w:delText>
        </w:r>
      </w:del>
    </w:p>
    <w:p w:rsidR="00B351DB" w:rsidRPr="002A6011" w:rsidDel="00E25B0F" w:rsidRDefault="00B351DB">
      <w:pPr>
        <w:jc w:val="both"/>
        <w:rPr>
          <w:del w:id="748" w:author="Καρμίρης Αγγελος" w:date="2020-01-03T10:38:00Z"/>
          <w:rFonts w:ascii="Arial" w:hAnsi="Arial"/>
          <w:sz w:val="24"/>
        </w:rPr>
      </w:pPr>
    </w:p>
    <w:p w:rsidR="001A1EAA" w:rsidRPr="002A6011" w:rsidDel="00E25B0F" w:rsidRDefault="001A1EAA">
      <w:pPr>
        <w:jc w:val="both"/>
        <w:rPr>
          <w:del w:id="749" w:author="Καρμίρης Αγγελος" w:date="2020-01-03T10:38:00Z"/>
          <w:rFonts w:ascii="Arial" w:hAnsi="Arial"/>
          <w:sz w:val="24"/>
        </w:rPr>
      </w:pPr>
    </w:p>
    <w:p w:rsidR="006C090E" w:rsidRPr="002A6011" w:rsidDel="00E25B0F" w:rsidRDefault="00857C6D" w:rsidP="006C090E">
      <w:pPr>
        <w:jc w:val="both"/>
        <w:rPr>
          <w:del w:id="750" w:author="Καρμίρης Αγγελος" w:date="2020-01-03T10:38:00Z"/>
          <w:rFonts w:ascii="Arial" w:hAnsi="Arial"/>
          <w:b/>
          <w:sz w:val="24"/>
        </w:rPr>
      </w:pPr>
      <w:del w:id="751" w:author="Καρμίρης Αγγελος" w:date="2020-01-03T10:38:00Z">
        <w:r w:rsidRPr="002A6011" w:rsidDel="00E25B0F">
          <w:rPr>
            <w:rFonts w:ascii="Arial" w:hAnsi="Arial"/>
            <w:b/>
            <w:sz w:val="24"/>
          </w:rPr>
          <w:sym w:font="Algerian" w:char="0056"/>
        </w:r>
        <w:r w:rsidRPr="002A6011" w:rsidDel="00E25B0F">
          <w:rPr>
            <w:rFonts w:ascii="Arial" w:hAnsi="Arial"/>
            <w:b/>
            <w:sz w:val="24"/>
          </w:rPr>
          <w:sym w:font="Algerian" w:char="0049"/>
        </w:r>
        <w:r w:rsidRPr="002A6011" w:rsidDel="00E25B0F">
          <w:rPr>
            <w:rFonts w:ascii="Arial" w:hAnsi="Arial"/>
            <w:b/>
            <w:sz w:val="24"/>
          </w:rPr>
          <w:sym w:font="Algerian" w:char="0049"/>
        </w:r>
        <w:r w:rsidRPr="002A6011" w:rsidDel="00E25B0F">
          <w:rPr>
            <w:rFonts w:ascii="Arial" w:hAnsi="Arial"/>
            <w:b/>
            <w:sz w:val="24"/>
          </w:rPr>
          <w:delText>.</w:delText>
        </w:r>
        <w:r w:rsidRPr="002A6011" w:rsidDel="00E25B0F">
          <w:rPr>
            <w:rFonts w:ascii="Arial" w:hAnsi="Arial"/>
            <w:b/>
            <w:sz w:val="24"/>
          </w:rPr>
          <w:tab/>
        </w:r>
        <w:r w:rsidR="006C090E" w:rsidRPr="002A6011" w:rsidDel="00E25B0F">
          <w:rPr>
            <w:rFonts w:ascii="Arial" w:hAnsi="Arial"/>
            <w:b/>
            <w:sz w:val="24"/>
          </w:rPr>
          <w:tab/>
        </w:r>
        <w:r w:rsidR="006C090E" w:rsidRPr="002A6011" w:rsidDel="00E25B0F">
          <w:rPr>
            <w:rFonts w:ascii="Arial" w:hAnsi="Arial"/>
            <w:b/>
            <w:sz w:val="24"/>
            <w:u w:val="double"/>
          </w:rPr>
          <w:delText>TESTS</w:delText>
        </w:r>
      </w:del>
    </w:p>
    <w:p w:rsidR="006C090E" w:rsidRPr="002A6011" w:rsidDel="00E25B0F" w:rsidRDefault="006C090E" w:rsidP="006C090E">
      <w:pPr>
        <w:jc w:val="both"/>
        <w:rPr>
          <w:del w:id="752" w:author="Καρμίρης Αγγελος" w:date="2020-01-03T10:38:00Z"/>
          <w:rFonts w:ascii="Arial" w:hAnsi="Arial"/>
          <w:sz w:val="16"/>
        </w:rPr>
      </w:pPr>
    </w:p>
    <w:p w:rsidR="002C3370" w:rsidDel="00E25B0F" w:rsidRDefault="002C3370" w:rsidP="002C3370">
      <w:pPr>
        <w:ind w:left="1418"/>
        <w:jc w:val="both"/>
        <w:rPr>
          <w:del w:id="753" w:author="Καρμίρης Αγγελος" w:date="2020-01-03T10:38:00Z"/>
          <w:rFonts w:ascii="Arial" w:hAnsi="Arial"/>
          <w:sz w:val="24"/>
        </w:rPr>
      </w:pPr>
      <w:del w:id="754" w:author="Καρμίρης Αγγελος" w:date="2020-01-03T10:38:00Z">
        <w:r w:rsidRPr="002C3370" w:rsidDel="00E25B0F">
          <w:rPr>
            <w:rFonts w:ascii="Arial" w:hAnsi="Arial"/>
            <w:sz w:val="24"/>
          </w:rPr>
          <w:delText>Any limitations regarding testing procedures (e.g test voltage, lightning impulse waveform,</w:delText>
        </w:r>
        <w:r w:rsidDel="00E25B0F">
          <w:rPr>
            <w:rFonts w:ascii="Arial" w:hAnsi="Arial"/>
            <w:sz w:val="24"/>
          </w:rPr>
          <w:delText xml:space="preserve"> reactive power,</w:delText>
        </w:r>
        <w:r w:rsidRPr="002C3370" w:rsidDel="00E25B0F">
          <w:rPr>
            <w:rFonts w:ascii="Arial" w:hAnsi="Arial"/>
            <w:sz w:val="24"/>
          </w:rPr>
          <w:delText xml:space="preserve"> etc) should be declared from the relevant bidder</w:delText>
        </w:r>
        <w:r w:rsidDel="00E25B0F">
          <w:rPr>
            <w:rFonts w:ascii="Arial" w:hAnsi="Arial"/>
            <w:sz w:val="24"/>
          </w:rPr>
          <w:delText>.</w:delText>
        </w:r>
      </w:del>
    </w:p>
    <w:p w:rsidR="002C3370" w:rsidDel="00E25B0F" w:rsidRDefault="002C3370" w:rsidP="002C3370">
      <w:pPr>
        <w:ind w:left="1418"/>
        <w:jc w:val="both"/>
        <w:rPr>
          <w:del w:id="755" w:author="Καρμίρης Αγγελος" w:date="2020-01-03T10:38:00Z"/>
          <w:rFonts w:ascii="Arial" w:hAnsi="Arial"/>
          <w:sz w:val="24"/>
        </w:rPr>
      </w:pPr>
    </w:p>
    <w:p w:rsidR="00C83CDB" w:rsidRPr="002A6011" w:rsidDel="00E25B0F" w:rsidRDefault="00C83CDB" w:rsidP="002C3370">
      <w:pPr>
        <w:ind w:left="1418"/>
        <w:jc w:val="both"/>
        <w:rPr>
          <w:del w:id="756" w:author="Καρμίρης Αγγελος" w:date="2020-01-03T10:38:00Z"/>
          <w:rFonts w:ascii="Arial" w:hAnsi="Arial"/>
          <w:sz w:val="24"/>
        </w:rPr>
      </w:pPr>
    </w:p>
    <w:p w:rsidR="006C090E" w:rsidRPr="002A6011" w:rsidDel="00E25B0F" w:rsidRDefault="00013DCB" w:rsidP="006C090E">
      <w:pPr>
        <w:jc w:val="both"/>
        <w:rPr>
          <w:del w:id="757" w:author="Καρμίρης Αγγελος" w:date="2020-01-03T10:38:00Z"/>
          <w:rFonts w:ascii="Arial" w:hAnsi="Arial"/>
          <w:sz w:val="24"/>
        </w:rPr>
      </w:pPr>
      <w:del w:id="758" w:author="Καρμίρης Αγγελος" w:date="2020-01-03T10:38:00Z">
        <w:r w:rsidRPr="002A6011" w:rsidDel="00E25B0F">
          <w:rPr>
            <w:rFonts w:ascii="Arial" w:hAnsi="Arial"/>
            <w:b/>
            <w:sz w:val="24"/>
          </w:rPr>
          <w:delText>1</w:delText>
        </w:r>
        <w:r w:rsidR="006C090E" w:rsidRPr="002A6011" w:rsidDel="00E25B0F">
          <w:rPr>
            <w:rFonts w:ascii="Arial" w:hAnsi="Arial"/>
            <w:b/>
            <w:sz w:val="24"/>
          </w:rPr>
          <w:delText>.</w:delText>
        </w:r>
        <w:r w:rsidR="006C090E" w:rsidRPr="002A6011" w:rsidDel="00E25B0F">
          <w:rPr>
            <w:rFonts w:ascii="Arial" w:hAnsi="Arial"/>
            <w:b/>
            <w:sz w:val="24"/>
          </w:rPr>
          <w:tab/>
        </w:r>
        <w:r w:rsidR="006C090E" w:rsidRPr="002A6011" w:rsidDel="00E25B0F">
          <w:rPr>
            <w:rFonts w:ascii="Arial" w:hAnsi="Arial"/>
            <w:b/>
            <w:sz w:val="24"/>
            <w:u w:val="single"/>
          </w:rPr>
          <w:delText>Routine Tests</w:delText>
        </w:r>
      </w:del>
    </w:p>
    <w:p w:rsidR="006C090E" w:rsidRPr="002A6011" w:rsidDel="00E25B0F" w:rsidRDefault="006C090E" w:rsidP="006C090E">
      <w:pPr>
        <w:jc w:val="both"/>
        <w:rPr>
          <w:del w:id="759" w:author="Καρμίρης Αγγελος" w:date="2020-01-03T10:38:00Z"/>
          <w:rFonts w:ascii="Arial" w:hAnsi="Arial"/>
          <w:sz w:val="12"/>
        </w:rPr>
      </w:pPr>
    </w:p>
    <w:p w:rsidR="006C090E" w:rsidDel="00E25B0F" w:rsidRDefault="00A77280" w:rsidP="002C3370">
      <w:pPr>
        <w:ind w:left="1418"/>
        <w:jc w:val="both"/>
        <w:rPr>
          <w:del w:id="760" w:author="Καρμίρης Αγγελος" w:date="2020-01-03T10:38:00Z"/>
          <w:rFonts w:ascii="Arial" w:hAnsi="Arial"/>
          <w:sz w:val="24"/>
        </w:rPr>
      </w:pPr>
      <w:del w:id="761" w:author="Καρμίρης Αγγελος" w:date="2020-01-03T10:38:00Z">
        <w:r w:rsidDel="00E25B0F">
          <w:rPr>
            <w:rFonts w:ascii="Arial" w:hAnsi="Arial"/>
            <w:sz w:val="24"/>
          </w:rPr>
          <w:delText>A</w:delText>
        </w:r>
        <w:r w:rsidRPr="00A77280" w:rsidDel="00E25B0F">
          <w:rPr>
            <w:rFonts w:ascii="Arial" w:hAnsi="Arial"/>
            <w:sz w:val="24"/>
          </w:rPr>
          <w:delText>part of the performance of the below mentioned tests, all routine test certificates of the accessories will be presented to IPTO inspector.</w:delText>
        </w:r>
        <w:r w:rsidR="0001706E" w:rsidDel="00E25B0F">
          <w:rPr>
            <w:rFonts w:ascii="Arial" w:hAnsi="Arial"/>
            <w:sz w:val="24"/>
          </w:rPr>
          <w:delText xml:space="preserve"> </w:delText>
        </w:r>
        <w:r w:rsidR="006C090E" w:rsidRPr="002A6011" w:rsidDel="00E25B0F">
          <w:rPr>
            <w:rFonts w:ascii="Arial" w:hAnsi="Arial"/>
            <w:sz w:val="24"/>
          </w:rPr>
          <w:delText>The following tests shall be made on all units ordered:</w:delText>
        </w:r>
      </w:del>
    </w:p>
    <w:p w:rsidR="00B769EB" w:rsidRPr="002A6011" w:rsidDel="00E25B0F" w:rsidRDefault="00B769EB" w:rsidP="002C3370">
      <w:pPr>
        <w:ind w:left="1418"/>
        <w:jc w:val="both"/>
        <w:rPr>
          <w:del w:id="762" w:author="Καρμίρης Αγγελος" w:date="2020-01-03T10:38:00Z"/>
          <w:rFonts w:ascii="Arial" w:hAnsi="Arial"/>
          <w:sz w:val="24"/>
        </w:rPr>
      </w:pPr>
    </w:p>
    <w:p w:rsidR="006C090E" w:rsidRPr="002A6011" w:rsidDel="00E25B0F" w:rsidRDefault="006C090E" w:rsidP="006C090E">
      <w:pPr>
        <w:jc w:val="both"/>
        <w:rPr>
          <w:del w:id="763" w:author="Καρμίρης Αγγελος" w:date="2020-01-03T10:38:00Z"/>
          <w:rFonts w:ascii="Arial" w:hAnsi="Arial"/>
          <w:sz w:val="12"/>
        </w:rPr>
      </w:pPr>
    </w:p>
    <w:p w:rsidR="006C090E" w:rsidRPr="002A6011" w:rsidDel="00E25B0F" w:rsidRDefault="00D15598" w:rsidP="00D15598">
      <w:pPr>
        <w:ind w:left="1843" w:hanging="425"/>
        <w:jc w:val="both"/>
        <w:rPr>
          <w:del w:id="764" w:author="Καρμίρης Αγγελος" w:date="2020-01-03T10:38:00Z"/>
          <w:rFonts w:ascii="Arial" w:hAnsi="Arial"/>
          <w:sz w:val="24"/>
        </w:rPr>
      </w:pPr>
      <w:del w:id="765" w:author="Καρμίρης Αγγελος" w:date="2020-01-03T10:38:00Z">
        <w:r w:rsidRPr="002A6011" w:rsidDel="00E25B0F">
          <w:rPr>
            <w:rFonts w:ascii="Arial" w:hAnsi="Arial"/>
            <w:sz w:val="24"/>
          </w:rPr>
          <w:delText xml:space="preserve">1. </w:delText>
        </w:r>
        <w:r w:rsidR="006C090E" w:rsidRPr="002A6011" w:rsidDel="00E25B0F">
          <w:rPr>
            <w:rFonts w:ascii="Arial" w:hAnsi="Arial"/>
            <w:sz w:val="24"/>
          </w:rPr>
          <w:delText>Measure</w:delText>
        </w:r>
        <w:r w:rsidR="00013DCB" w:rsidRPr="002A6011" w:rsidDel="00E25B0F">
          <w:rPr>
            <w:rFonts w:ascii="Arial" w:hAnsi="Arial"/>
            <w:sz w:val="24"/>
          </w:rPr>
          <w:delText>ment of winding resistance</w:delText>
        </w:r>
      </w:del>
    </w:p>
    <w:p w:rsidR="006C090E" w:rsidRPr="002A6011" w:rsidDel="00E25B0F" w:rsidRDefault="006C090E" w:rsidP="006C090E">
      <w:pPr>
        <w:ind w:left="2127" w:hanging="709"/>
        <w:jc w:val="both"/>
        <w:rPr>
          <w:del w:id="766" w:author="Καρμίρης Αγγελος" w:date="2020-01-03T10:38:00Z"/>
          <w:rFonts w:ascii="Arial" w:hAnsi="Arial"/>
          <w:sz w:val="24"/>
        </w:rPr>
      </w:pPr>
    </w:p>
    <w:p w:rsidR="006C090E" w:rsidRPr="002A6011" w:rsidDel="00E25B0F" w:rsidRDefault="006C090E" w:rsidP="006C090E">
      <w:pPr>
        <w:ind w:left="2127" w:hanging="709"/>
        <w:jc w:val="both"/>
        <w:rPr>
          <w:del w:id="767" w:author="Καρμίρης Αγγελος" w:date="2020-01-03T10:38:00Z"/>
          <w:rFonts w:ascii="Arial" w:hAnsi="Arial"/>
          <w:sz w:val="24"/>
        </w:rPr>
      </w:pPr>
      <w:del w:id="768" w:author="Καρμίρης Αγγελος" w:date="2020-01-03T10:38:00Z">
        <w:r w:rsidRPr="002A6011" w:rsidDel="00E25B0F">
          <w:rPr>
            <w:rFonts w:ascii="Arial" w:hAnsi="Arial"/>
            <w:sz w:val="24"/>
          </w:rPr>
          <w:delText>2.   Measurement of reactance</w:delText>
        </w:r>
      </w:del>
    </w:p>
    <w:p w:rsidR="006C090E" w:rsidRPr="002A6011" w:rsidDel="00E25B0F" w:rsidRDefault="006C090E" w:rsidP="006C090E">
      <w:pPr>
        <w:ind w:left="2127" w:hanging="709"/>
        <w:jc w:val="both"/>
        <w:rPr>
          <w:del w:id="769" w:author="Καρμίρης Αγγελος" w:date="2020-01-03T10:38:00Z"/>
          <w:rFonts w:ascii="Arial" w:hAnsi="Arial"/>
          <w:sz w:val="24"/>
        </w:rPr>
      </w:pPr>
    </w:p>
    <w:p w:rsidR="006C090E" w:rsidRPr="002A6011" w:rsidDel="00E25B0F" w:rsidRDefault="006C090E" w:rsidP="006C090E">
      <w:pPr>
        <w:ind w:left="2127" w:hanging="709"/>
        <w:jc w:val="both"/>
        <w:rPr>
          <w:del w:id="770" w:author="Καρμίρης Αγγελος" w:date="2020-01-03T10:38:00Z"/>
          <w:rFonts w:ascii="Arial" w:hAnsi="Arial"/>
          <w:sz w:val="24"/>
        </w:rPr>
      </w:pPr>
      <w:del w:id="771" w:author="Καρμίρης Αγγελος" w:date="2020-01-03T10:38:00Z">
        <w:r w:rsidRPr="002A6011" w:rsidDel="00E25B0F">
          <w:rPr>
            <w:rFonts w:ascii="Arial" w:hAnsi="Arial"/>
            <w:sz w:val="24"/>
          </w:rPr>
          <w:delText xml:space="preserve">3.   </w:delText>
        </w:r>
        <w:r w:rsidR="0080792F" w:rsidRPr="002A6011" w:rsidDel="00E25B0F">
          <w:rPr>
            <w:rFonts w:ascii="Arial" w:hAnsi="Arial"/>
            <w:sz w:val="24"/>
          </w:rPr>
          <w:delText xml:space="preserve">Measurement of losses at </w:delText>
        </w:r>
        <w:r w:rsidR="0047587D" w:rsidDel="00E25B0F">
          <w:rPr>
            <w:rFonts w:ascii="Arial" w:hAnsi="Arial"/>
            <w:sz w:val="24"/>
          </w:rPr>
          <w:delText xml:space="preserve">rated </w:delText>
        </w:r>
        <w:r w:rsidR="002B1F43" w:rsidDel="00E25B0F">
          <w:rPr>
            <w:rFonts w:ascii="Arial" w:hAnsi="Arial"/>
            <w:sz w:val="24"/>
          </w:rPr>
          <w:delText>current</w:delText>
        </w:r>
        <w:r w:rsidR="0047587D" w:rsidDel="00E25B0F">
          <w:rPr>
            <w:rFonts w:ascii="Arial" w:hAnsi="Arial"/>
            <w:sz w:val="24"/>
          </w:rPr>
          <w:delText xml:space="preserve"> and</w:delText>
        </w:r>
        <w:r w:rsidRPr="002A6011" w:rsidDel="00E25B0F">
          <w:rPr>
            <w:rFonts w:ascii="Arial" w:hAnsi="Arial"/>
            <w:sz w:val="24"/>
          </w:rPr>
          <w:delText xml:space="preserve"> 50Hz</w:delText>
        </w:r>
      </w:del>
    </w:p>
    <w:p w:rsidR="006C090E" w:rsidDel="00E25B0F" w:rsidRDefault="00F04910" w:rsidP="00152769">
      <w:pPr>
        <w:ind w:left="1843"/>
        <w:jc w:val="both"/>
        <w:rPr>
          <w:del w:id="772" w:author="Καρμίρης Αγγελος" w:date="2020-01-03T10:38:00Z"/>
          <w:rFonts w:ascii="Arial" w:hAnsi="Arial"/>
          <w:sz w:val="24"/>
        </w:rPr>
      </w:pPr>
      <w:del w:id="773" w:author="Καρμίρης Αγγελος" w:date="2020-01-03T10:38:00Z">
        <w:r w:rsidRPr="00F04910" w:rsidDel="00E25B0F">
          <w:rPr>
            <w:rFonts w:ascii="Arial" w:hAnsi="Arial"/>
            <w:sz w:val="24"/>
          </w:rPr>
          <w:delText>The reported losses will be corrected to reference temperature of 75°C</w:delText>
        </w:r>
        <w:r w:rsidR="00A17330" w:rsidDel="00E25B0F">
          <w:rPr>
            <w:rFonts w:ascii="Arial" w:hAnsi="Arial"/>
            <w:sz w:val="24"/>
          </w:rPr>
          <w:delText>, following the special test method, according to IEC 60076-6, Annex D</w:delText>
        </w:r>
        <w:r w:rsidRPr="00F04910" w:rsidDel="00E25B0F">
          <w:rPr>
            <w:rFonts w:ascii="Arial" w:hAnsi="Arial"/>
            <w:sz w:val="24"/>
          </w:rPr>
          <w:delText>.</w:delText>
        </w:r>
        <w:r w:rsidR="00C0326B" w:rsidRPr="00C0326B" w:rsidDel="00E25B0F">
          <w:rPr>
            <w:sz w:val="28"/>
          </w:rPr>
          <w:delText xml:space="preserve"> </w:delText>
        </w:r>
        <w:r w:rsidR="00C0326B" w:rsidRPr="00C0326B" w:rsidDel="00E25B0F">
          <w:rPr>
            <w:rFonts w:ascii="Arial" w:hAnsi="Arial"/>
            <w:sz w:val="24"/>
          </w:rPr>
          <w:delText>The expanded uncertainty</w:delText>
        </w:r>
        <w:r w:rsidR="001632F1" w:rsidRPr="001632F1" w:rsidDel="00E25B0F">
          <w:rPr>
            <w:rFonts w:ascii="Arial" w:hAnsi="Arial"/>
            <w:sz w:val="24"/>
          </w:rPr>
          <w:delText xml:space="preserve"> </w:delText>
        </w:r>
        <w:r w:rsidR="001632F1" w:rsidRPr="00C0326B" w:rsidDel="00E25B0F">
          <w:rPr>
            <w:rFonts w:ascii="Arial" w:hAnsi="Arial"/>
            <w:sz w:val="24"/>
          </w:rPr>
          <w:delText>of losses</w:delText>
        </w:r>
        <w:r w:rsidR="001632F1" w:rsidRPr="001632F1" w:rsidDel="00E25B0F">
          <w:rPr>
            <w:sz w:val="24"/>
            <w:szCs w:val="24"/>
          </w:rPr>
          <w:delText xml:space="preserve"> </w:delText>
        </w:r>
        <w:r w:rsidR="001632F1" w:rsidRPr="001632F1" w:rsidDel="00E25B0F">
          <w:rPr>
            <w:rFonts w:ascii="Arial" w:hAnsi="Arial"/>
            <w:sz w:val="24"/>
          </w:rPr>
          <w:delText>with coverage factor k=2</w:delText>
        </w:r>
        <w:r w:rsidR="00C0326B" w:rsidRPr="00C0326B" w:rsidDel="00E25B0F">
          <w:rPr>
            <w:rFonts w:ascii="Arial" w:hAnsi="Arial"/>
            <w:sz w:val="24"/>
          </w:rPr>
          <w:delText xml:space="preserve"> will be calculated and reported by the manufacturer</w:delText>
        </w:r>
        <w:r w:rsidR="00362374" w:rsidDel="00E25B0F">
          <w:rPr>
            <w:rFonts w:ascii="Arial" w:hAnsi="Arial"/>
            <w:sz w:val="24"/>
          </w:rPr>
          <w:delText xml:space="preserve"> according to</w:delText>
        </w:r>
        <w:r w:rsidR="00C0326B" w:rsidRPr="00C0326B" w:rsidDel="00E25B0F">
          <w:rPr>
            <w:rFonts w:ascii="Arial" w:hAnsi="Arial"/>
            <w:sz w:val="24"/>
          </w:rPr>
          <w:delText xml:space="preserve"> IEC 60076-19</w:delText>
        </w:r>
        <w:r w:rsidR="001632F1" w:rsidDel="00E25B0F">
          <w:rPr>
            <w:rFonts w:ascii="Arial" w:hAnsi="Arial"/>
            <w:sz w:val="24"/>
          </w:rPr>
          <w:delText>, but it shall not exceed 5</w:delText>
        </w:r>
        <w:r w:rsidR="00362374" w:rsidRPr="00362374" w:rsidDel="00E25B0F">
          <w:rPr>
            <w:rFonts w:ascii="Arial" w:hAnsi="Arial"/>
            <w:sz w:val="24"/>
          </w:rPr>
          <w:delText>%</w:delText>
        </w:r>
        <w:r w:rsidR="00C0326B" w:rsidRPr="00C0326B" w:rsidDel="00E25B0F">
          <w:rPr>
            <w:rFonts w:ascii="Arial" w:hAnsi="Arial"/>
            <w:sz w:val="24"/>
          </w:rPr>
          <w:delText>.</w:delText>
        </w:r>
      </w:del>
    </w:p>
    <w:p w:rsidR="00F04910" w:rsidRPr="002A6011" w:rsidDel="00E25B0F" w:rsidRDefault="00F04910" w:rsidP="006C090E">
      <w:pPr>
        <w:ind w:left="2127" w:hanging="709"/>
        <w:jc w:val="both"/>
        <w:rPr>
          <w:del w:id="774" w:author="Καρμίρης Αγγελος" w:date="2020-01-03T10:38:00Z"/>
          <w:rFonts w:ascii="Arial" w:hAnsi="Arial"/>
          <w:sz w:val="24"/>
        </w:rPr>
      </w:pPr>
    </w:p>
    <w:p w:rsidR="006C090E" w:rsidRPr="002A6011" w:rsidDel="00E25B0F" w:rsidRDefault="001D179D" w:rsidP="001D179D">
      <w:pPr>
        <w:ind w:left="1843" w:hanging="425"/>
        <w:jc w:val="both"/>
        <w:rPr>
          <w:del w:id="775" w:author="Καρμίρης Αγγελος" w:date="2020-01-03T10:38:00Z"/>
          <w:rFonts w:ascii="Arial" w:hAnsi="Arial"/>
          <w:sz w:val="24"/>
        </w:rPr>
      </w:pPr>
      <w:del w:id="776" w:author="Καρμίρης Αγγελος" w:date="2020-01-03T10:38:00Z">
        <w:r w:rsidRPr="002A6011" w:rsidDel="00E25B0F">
          <w:rPr>
            <w:rFonts w:ascii="Arial" w:hAnsi="Arial"/>
            <w:sz w:val="24"/>
          </w:rPr>
          <w:delText xml:space="preserve">4.  </w:delText>
        </w:r>
        <w:r w:rsidR="00CB1378" w:rsidDel="00E25B0F">
          <w:rPr>
            <w:rFonts w:ascii="Arial" w:hAnsi="Arial"/>
            <w:sz w:val="24"/>
          </w:rPr>
          <w:delText>Applied</w:delText>
        </w:r>
        <w:r w:rsidR="00D15598" w:rsidRPr="002A6011" w:rsidDel="00E25B0F">
          <w:rPr>
            <w:rFonts w:ascii="Arial" w:hAnsi="Arial"/>
            <w:sz w:val="24"/>
          </w:rPr>
          <w:delText xml:space="preserve"> voltage test </w:delText>
        </w:r>
        <w:r w:rsidR="006F4229" w:rsidRPr="00152769" w:rsidDel="00E25B0F">
          <w:rPr>
            <w:rFonts w:ascii="Arial" w:hAnsi="Arial"/>
            <w:sz w:val="24"/>
          </w:rPr>
          <w:delText>14</w:delText>
        </w:r>
        <w:r w:rsidR="00D15598" w:rsidRPr="002A6011" w:rsidDel="00E25B0F">
          <w:rPr>
            <w:rFonts w:ascii="Arial" w:hAnsi="Arial"/>
            <w:sz w:val="24"/>
          </w:rPr>
          <w:delText>0</w:delText>
        </w:r>
        <w:r w:rsidR="00CB1378" w:rsidDel="00E25B0F">
          <w:rPr>
            <w:rFonts w:ascii="Arial" w:hAnsi="Arial"/>
            <w:sz w:val="24"/>
          </w:rPr>
          <w:delText xml:space="preserve"> k</w:delText>
        </w:r>
        <w:r w:rsidR="006C090E" w:rsidRPr="002A6011" w:rsidDel="00E25B0F">
          <w:rPr>
            <w:rFonts w:ascii="Arial" w:hAnsi="Arial"/>
            <w:sz w:val="24"/>
          </w:rPr>
          <w:delText xml:space="preserve">V </w:delText>
        </w:r>
        <w:r w:rsidRPr="002A6011" w:rsidDel="00E25B0F">
          <w:rPr>
            <w:rFonts w:ascii="Arial" w:hAnsi="Arial"/>
            <w:sz w:val="24"/>
          </w:rPr>
          <w:delText xml:space="preserve">for </w:delText>
        </w:r>
        <w:r w:rsidR="006C090E" w:rsidRPr="002A6011" w:rsidDel="00E25B0F">
          <w:rPr>
            <w:rFonts w:ascii="Arial" w:hAnsi="Arial"/>
            <w:sz w:val="24"/>
          </w:rPr>
          <w:delText>1 min</w:delText>
        </w:r>
        <w:r w:rsidRPr="002A6011" w:rsidDel="00E25B0F">
          <w:rPr>
            <w:rFonts w:ascii="Arial" w:hAnsi="Arial"/>
            <w:sz w:val="24"/>
          </w:rPr>
          <w:delText xml:space="preserve"> at </w:delText>
        </w:r>
        <w:r w:rsidR="006C090E" w:rsidRPr="002A6011" w:rsidDel="00E25B0F">
          <w:rPr>
            <w:rFonts w:ascii="Arial" w:hAnsi="Arial"/>
            <w:sz w:val="24"/>
          </w:rPr>
          <w:delText>50Hz</w:delText>
        </w:r>
        <w:r w:rsidRPr="002A6011" w:rsidDel="00E25B0F">
          <w:rPr>
            <w:rFonts w:ascii="Arial" w:hAnsi="Arial"/>
            <w:sz w:val="24"/>
          </w:rPr>
          <w:delText xml:space="preserve"> </w:delText>
        </w:r>
        <w:r w:rsidR="006C090E" w:rsidRPr="002A6011" w:rsidDel="00E25B0F">
          <w:rPr>
            <w:rFonts w:ascii="Arial" w:hAnsi="Arial"/>
            <w:sz w:val="24"/>
          </w:rPr>
          <w:delText xml:space="preserve">for the </w:delText>
        </w:r>
        <w:r w:rsidR="00013DCB" w:rsidRPr="002A6011" w:rsidDel="00E25B0F">
          <w:rPr>
            <w:rFonts w:ascii="Arial" w:hAnsi="Arial"/>
            <w:sz w:val="24"/>
          </w:rPr>
          <w:delText>neutral</w:delText>
        </w:r>
        <w:r w:rsidR="006C090E" w:rsidRPr="002A6011" w:rsidDel="00E25B0F">
          <w:rPr>
            <w:rFonts w:ascii="Arial" w:hAnsi="Arial"/>
            <w:sz w:val="24"/>
          </w:rPr>
          <w:delText xml:space="preserve"> </w:delText>
        </w:r>
        <w:r w:rsidR="00E200BE" w:rsidRPr="002A6011" w:rsidDel="00E25B0F">
          <w:rPr>
            <w:rFonts w:ascii="Arial" w:hAnsi="Arial"/>
            <w:sz w:val="24"/>
          </w:rPr>
          <w:delText xml:space="preserve">and line </w:delText>
        </w:r>
        <w:r w:rsidR="006C090E" w:rsidRPr="002A6011" w:rsidDel="00E25B0F">
          <w:rPr>
            <w:rFonts w:ascii="Arial" w:hAnsi="Arial"/>
            <w:sz w:val="24"/>
          </w:rPr>
          <w:delText>terminals</w:delText>
        </w:r>
        <w:r w:rsidR="00CB1378" w:rsidDel="00E25B0F">
          <w:rPr>
            <w:rFonts w:ascii="Arial" w:hAnsi="Arial"/>
            <w:sz w:val="24"/>
          </w:rPr>
          <w:delText xml:space="preserve"> (AV)</w:delText>
        </w:r>
        <w:r w:rsidR="006C090E" w:rsidRPr="002A6011" w:rsidDel="00E25B0F">
          <w:rPr>
            <w:rFonts w:ascii="Arial" w:hAnsi="Arial"/>
            <w:sz w:val="24"/>
          </w:rPr>
          <w:delText>.</w:delText>
        </w:r>
      </w:del>
    </w:p>
    <w:p w:rsidR="006C090E" w:rsidRPr="002A6011" w:rsidDel="00E25B0F" w:rsidRDefault="006C090E" w:rsidP="006C090E">
      <w:pPr>
        <w:ind w:left="2127" w:hanging="709"/>
        <w:jc w:val="both"/>
        <w:rPr>
          <w:del w:id="777" w:author="Καρμίρης Αγγελος" w:date="2020-01-03T10:38:00Z"/>
          <w:rFonts w:ascii="Arial" w:hAnsi="Arial"/>
          <w:sz w:val="24"/>
        </w:rPr>
      </w:pPr>
      <w:del w:id="778" w:author="Καρμίρης Αγγελος" w:date="2020-01-03T10:38:00Z">
        <w:r w:rsidRPr="002A6011" w:rsidDel="00E25B0F">
          <w:rPr>
            <w:rFonts w:ascii="Arial" w:hAnsi="Arial"/>
            <w:sz w:val="24"/>
          </w:rPr>
          <w:delText xml:space="preserve">      </w:delText>
        </w:r>
      </w:del>
    </w:p>
    <w:p w:rsidR="00C02527" w:rsidRPr="002A6011" w:rsidDel="00E25B0F" w:rsidRDefault="00C02527" w:rsidP="00C02527">
      <w:pPr>
        <w:ind w:left="1843" w:hanging="425"/>
        <w:jc w:val="both"/>
        <w:rPr>
          <w:del w:id="779" w:author="Καρμίρης Αγγελος" w:date="2020-01-03T10:38:00Z"/>
          <w:rFonts w:ascii="Arial" w:hAnsi="Arial"/>
          <w:sz w:val="24"/>
        </w:rPr>
      </w:pPr>
      <w:del w:id="780" w:author="Καρμίρης Αγγελος" w:date="2020-01-03T10:38:00Z">
        <w:r w:rsidRPr="002A6011" w:rsidDel="00E25B0F">
          <w:rPr>
            <w:rFonts w:ascii="Arial" w:hAnsi="Arial"/>
            <w:sz w:val="24"/>
          </w:rPr>
          <w:delText xml:space="preserve">5. Induced voltage </w:delText>
        </w:r>
        <w:r w:rsidDel="00E25B0F">
          <w:rPr>
            <w:rFonts w:ascii="Arial" w:hAnsi="Arial"/>
            <w:sz w:val="24"/>
          </w:rPr>
          <w:delText xml:space="preserve">withstand </w:delText>
        </w:r>
        <w:r w:rsidRPr="002A6011" w:rsidDel="00E25B0F">
          <w:rPr>
            <w:rFonts w:ascii="Arial" w:hAnsi="Arial"/>
            <w:sz w:val="24"/>
          </w:rPr>
          <w:delText>test</w:delText>
        </w:r>
        <w:r w:rsidDel="00E25B0F">
          <w:rPr>
            <w:rFonts w:ascii="Arial" w:hAnsi="Arial"/>
            <w:sz w:val="24"/>
          </w:rPr>
          <w:delText xml:space="preserve"> (IVW)</w:delText>
        </w:r>
        <w:r w:rsidRPr="002A6011" w:rsidDel="00E25B0F">
          <w:rPr>
            <w:rFonts w:ascii="Arial" w:hAnsi="Arial"/>
            <w:sz w:val="24"/>
          </w:rPr>
          <w:delText xml:space="preserve">. </w:delText>
        </w:r>
      </w:del>
    </w:p>
    <w:p w:rsidR="00C02527" w:rsidDel="00E25B0F" w:rsidRDefault="00C02527" w:rsidP="00C02527">
      <w:pPr>
        <w:ind w:left="1843"/>
        <w:jc w:val="both"/>
        <w:rPr>
          <w:del w:id="781" w:author="Καρμίρης Αγγελος" w:date="2020-01-03T10:38:00Z"/>
          <w:rFonts w:ascii="Arial" w:hAnsi="Arial"/>
          <w:sz w:val="24"/>
        </w:rPr>
      </w:pPr>
      <w:del w:id="782" w:author="Καρμίρης Αγγελος" w:date="2020-01-03T10:38:00Z">
        <w:r w:rsidDel="00E25B0F">
          <w:rPr>
            <w:rFonts w:ascii="Arial" w:hAnsi="Arial"/>
            <w:sz w:val="24"/>
          </w:rPr>
          <w:delText>The reactor will</w:delText>
        </w:r>
        <w:r w:rsidRPr="00132F08" w:rsidDel="00E25B0F">
          <w:rPr>
            <w:rFonts w:ascii="Arial" w:hAnsi="Arial"/>
            <w:sz w:val="24"/>
          </w:rPr>
          <w:delText xml:space="preserve"> be tested either using three-phase test voltage or </w:delText>
        </w:r>
        <w:r w:rsidR="00EA7C43" w:rsidDel="00E25B0F">
          <w:rPr>
            <w:rFonts w:ascii="Arial" w:hAnsi="Arial"/>
            <w:sz w:val="24"/>
          </w:rPr>
          <w:delText xml:space="preserve">using single-phase </w:delText>
        </w:r>
        <w:r w:rsidR="00A1088A" w:rsidDel="00E25B0F">
          <w:rPr>
            <w:rFonts w:ascii="Arial" w:hAnsi="Arial"/>
            <w:sz w:val="24"/>
          </w:rPr>
          <w:delText xml:space="preserve">test </w:delText>
        </w:r>
        <w:r w:rsidR="00EA7C43" w:rsidDel="00E25B0F">
          <w:rPr>
            <w:rFonts w:ascii="Arial" w:hAnsi="Arial"/>
            <w:sz w:val="24"/>
          </w:rPr>
          <w:delText>voltage</w:delText>
        </w:r>
        <w:r w:rsidR="00A1088A" w:rsidDel="00E25B0F">
          <w:rPr>
            <w:rFonts w:ascii="Arial" w:hAnsi="Arial"/>
            <w:sz w:val="24"/>
          </w:rPr>
          <w:delText xml:space="preserve"> for each phase</w:delText>
        </w:r>
        <w:r w:rsidR="002C7E6C" w:rsidRPr="00152769" w:rsidDel="00E25B0F">
          <w:rPr>
            <w:rFonts w:ascii="Arial" w:hAnsi="Arial"/>
            <w:sz w:val="24"/>
          </w:rPr>
          <w:delText xml:space="preserve"> </w:delText>
        </w:r>
        <w:r w:rsidR="002C7E6C" w:rsidDel="00E25B0F">
          <w:rPr>
            <w:rFonts w:ascii="Arial" w:hAnsi="Arial"/>
            <w:sz w:val="24"/>
          </w:rPr>
          <w:delText>separately</w:delText>
        </w:r>
        <w:r w:rsidR="00EA7C43" w:rsidDel="00E25B0F">
          <w:rPr>
            <w:rFonts w:ascii="Arial" w:hAnsi="Arial"/>
            <w:sz w:val="24"/>
          </w:rPr>
          <w:delText>, according to the note below</w:delText>
        </w:r>
        <w:r w:rsidRPr="00132F08" w:rsidDel="00E25B0F">
          <w:rPr>
            <w:rFonts w:ascii="Arial" w:hAnsi="Arial"/>
            <w:sz w:val="24"/>
          </w:rPr>
          <w:delText xml:space="preserve">. </w:delText>
        </w:r>
        <w:r w:rsidDel="00E25B0F">
          <w:rPr>
            <w:rFonts w:ascii="Arial" w:hAnsi="Arial"/>
            <w:sz w:val="24"/>
          </w:rPr>
          <w:delText xml:space="preserve">The </w:delText>
        </w:r>
        <w:r w:rsidR="006F1FEF" w:rsidDel="00E25B0F">
          <w:rPr>
            <w:rFonts w:ascii="Arial" w:hAnsi="Arial"/>
            <w:sz w:val="24"/>
          </w:rPr>
          <w:delText>line</w:delText>
        </w:r>
        <w:r w:rsidR="00EA7C43" w:rsidDel="00E25B0F">
          <w:rPr>
            <w:rFonts w:ascii="Arial" w:hAnsi="Arial"/>
            <w:sz w:val="24"/>
          </w:rPr>
          <w:delText>-</w:delText>
        </w:r>
        <w:r w:rsidR="001C5AA1" w:rsidDel="00E25B0F">
          <w:rPr>
            <w:rFonts w:ascii="Arial" w:hAnsi="Arial"/>
            <w:sz w:val="24"/>
          </w:rPr>
          <w:delText>to</w:delText>
        </w:r>
        <w:r w:rsidR="00EA7C43" w:rsidDel="00E25B0F">
          <w:rPr>
            <w:rFonts w:ascii="Arial" w:hAnsi="Arial"/>
            <w:sz w:val="24"/>
          </w:rPr>
          <w:delText>-neutral</w:delText>
        </w:r>
        <w:r w:rsidR="001C5AA1" w:rsidDel="00E25B0F">
          <w:rPr>
            <w:rFonts w:ascii="Arial" w:hAnsi="Arial"/>
            <w:sz w:val="24"/>
          </w:rPr>
          <w:delText xml:space="preserve"> </w:delText>
        </w:r>
        <w:r w:rsidDel="00E25B0F">
          <w:rPr>
            <w:rFonts w:ascii="Arial" w:hAnsi="Arial"/>
            <w:sz w:val="24"/>
          </w:rPr>
          <w:delText xml:space="preserve">test voltage </w:delText>
        </w:r>
        <w:r w:rsidR="008D21BF" w:rsidDel="00E25B0F">
          <w:rPr>
            <w:rFonts w:ascii="Arial" w:hAnsi="Arial"/>
            <w:sz w:val="24"/>
          </w:rPr>
          <w:delText>will be 182</w:delText>
        </w:r>
        <w:r w:rsidDel="00E25B0F">
          <w:rPr>
            <w:rFonts w:ascii="Arial" w:hAnsi="Arial"/>
            <w:sz w:val="24"/>
          </w:rPr>
          <w:delText xml:space="preserve"> kV.</w:delText>
        </w:r>
      </w:del>
    </w:p>
    <w:p w:rsidR="00C02527" w:rsidRPr="002A6011" w:rsidDel="00E25B0F" w:rsidRDefault="00C02527" w:rsidP="00C02527">
      <w:pPr>
        <w:ind w:left="2127" w:hanging="709"/>
        <w:jc w:val="both"/>
        <w:rPr>
          <w:del w:id="783" w:author="Καρμίρης Αγγελος" w:date="2020-01-03T10:38:00Z"/>
          <w:rFonts w:ascii="Arial" w:hAnsi="Arial"/>
          <w:sz w:val="24"/>
        </w:rPr>
      </w:pPr>
    </w:p>
    <w:p w:rsidR="006C090E" w:rsidRPr="002A6011" w:rsidDel="00E25B0F" w:rsidRDefault="00C02527" w:rsidP="00B43BE8">
      <w:pPr>
        <w:ind w:left="1843" w:hanging="425"/>
        <w:jc w:val="both"/>
        <w:rPr>
          <w:del w:id="784" w:author="Καρμίρης Αγγελος" w:date="2020-01-03T10:38:00Z"/>
          <w:rFonts w:ascii="Arial" w:hAnsi="Arial"/>
          <w:sz w:val="24"/>
        </w:rPr>
      </w:pPr>
      <w:del w:id="785" w:author="Καρμίρης Αγγελος" w:date="2020-01-03T10:38:00Z">
        <w:r w:rsidDel="00E25B0F">
          <w:rPr>
            <w:rFonts w:ascii="Arial" w:hAnsi="Arial"/>
            <w:sz w:val="24"/>
          </w:rPr>
          <w:delText>6</w:delText>
        </w:r>
        <w:r w:rsidR="00B43BE8" w:rsidRPr="002A6011" w:rsidDel="00E25B0F">
          <w:rPr>
            <w:rFonts w:ascii="Arial" w:hAnsi="Arial"/>
            <w:sz w:val="24"/>
          </w:rPr>
          <w:delText xml:space="preserve">. </w:delText>
        </w:r>
        <w:r w:rsidR="006C090E" w:rsidRPr="002A6011" w:rsidDel="00E25B0F">
          <w:rPr>
            <w:rFonts w:ascii="Arial" w:hAnsi="Arial"/>
            <w:sz w:val="24"/>
          </w:rPr>
          <w:delText>Indu</w:delText>
        </w:r>
        <w:r w:rsidR="00B43BE8" w:rsidRPr="002A6011" w:rsidDel="00E25B0F">
          <w:rPr>
            <w:rFonts w:ascii="Arial" w:hAnsi="Arial"/>
            <w:sz w:val="24"/>
          </w:rPr>
          <w:delText>ced voltage test</w:delText>
        </w:r>
        <w:r w:rsidR="006C090E" w:rsidRPr="002A6011" w:rsidDel="00E25B0F">
          <w:rPr>
            <w:rFonts w:ascii="Arial" w:hAnsi="Arial"/>
            <w:sz w:val="24"/>
          </w:rPr>
          <w:delText xml:space="preserve"> </w:delText>
        </w:r>
        <w:r w:rsidR="008A6C5C" w:rsidDel="00E25B0F">
          <w:rPr>
            <w:rFonts w:ascii="Arial" w:hAnsi="Arial"/>
            <w:sz w:val="24"/>
          </w:rPr>
          <w:delText>with</w:delText>
        </w:r>
        <w:r w:rsidR="003820D0" w:rsidRPr="002A6011" w:rsidDel="00E25B0F">
          <w:rPr>
            <w:rFonts w:ascii="Arial" w:hAnsi="Arial"/>
            <w:sz w:val="24"/>
          </w:rPr>
          <w:delText xml:space="preserve"> measurement of part</w:delText>
        </w:r>
        <w:r w:rsidR="00013DCB" w:rsidRPr="002A6011" w:rsidDel="00E25B0F">
          <w:rPr>
            <w:rFonts w:ascii="Arial" w:hAnsi="Arial"/>
            <w:sz w:val="24"/>
          </w:rPr>
          <w:delText>ial</w:delText>
        </w:r>
        <w:r w:rsidR="003820D0" w:rsidRPr="002A6011" w:rsidDel="00E25B0F">
          <w:rPr>
            <w:rFonts w:ascii="Arial" w:hAnsi="Arial"/>
            <w:sz w:val="24"/>
          </w:rPr>
          <w:delText xml:space="preserve"> </w:delText>
        </w:r>
        <w:r w:rsidR="00B43BE8" w:rsidRPr="002A6011" w:rsidDel="00E25B0F">
          <w:rPr>
            <w:rFonts w:ascii="Arial" w:hAnsi="Arial"/>
            <w:sz w:val="24"/>
          </w:rPr>
          <w:delText>discharges</w:delText>
        </w:r>
        <w:r w:rsidR="008A6C5C" w:rsidDel="00E25B0F">
          <w:rPr>
            <w:rFonts w:ascii="Arial" w:hAnsi="Arial"/>
            <w:sz w:val="24"/>
          </w:rPr>
          <w:delText xml:space="preserve"> (IVPD)</w:delText>
        </w:r>
        <w:r w:rsidR="00D15598" w:rsidRPr="002A6011" w:rsidDel="00E25B0F">
          <w:rPr>
            <w:rFonts w:ascii="Arial" w:hAnsi="Arial"/>
            <w:sz w:val="24"/>
          </w:rPr>
          <w:delText>.</w:delText>
        </w:r>
        <w:r w:rsidR="006C090E" w:rsidRPr="002A6011" w:rsidDel="00E25B0F">
          <w:rPr>
            <w:rFonts w:ascii="Arial" w:hAnsi="Arial"/>
            <w:sz w:val="24"/>
          </w:rPr>
          <w:delText xml:space="preserve"> </w:delText>
        </w:r>
      </w:del>
    </w:p>
    <w:p w:rsidR="006C090E" w:rsidDel="00E25B0F" w:rsidRDefault="00132F08" w:rsidP="00C83CDB">
      <w:pPr>
        <w:ind w:left="1843"/>
        <w:jc w:val="both"/>
        <w:rPr>
          <w:del w:id="786" w:author="Καρμίρης Αγγελος" w:date="2020-01-03T10:38:00Z"/>
          <w:rFonts w:ascii="Arial" w:hAnsi="Arial"/>
          <w:sz w:val="24"/>
        </w:rPr>
      </w:pPr>
      <w:del w:id="787" w:author="Καρμίρης Αγγελος" w:date="2020-01-03T10:38:00Z">
        <w:r w:rsidDel="00E25B0F">
          <w:rPr>
            <w:rFonts w:ascii="Arial" w:hAnsi="Arial"/>
            <w:sz w:val="24"/>
          </w:rPr>
          <w:delText>The reactor will</w:delText>
        </w:r>
        <w:r w:rsidRPr="00132F08" w:rsidDel="00E25B0F">
          <w:rPr>
            <w:rFonts w:ascii="Arial" w:hAnsi="Arial"/>
            <w:sz w:val="24"/>
          </w:rPr>
          <w:delText xml:space="preserve"> be tested either using three-phase test voltage or </w:delText>
        </w:r>
        <w:r w:rsidR="00EA7C43" w:rsidDel="00E25B0F">
          <w:rPr>
            <w:rFonts w:ascii="Arial" w:hAnsi="Arial"/>
            <w:sz w:val="24"/>
          </w:rPr>
          <w:delText>using</w:delText>
        </w:r>
        <w:r w:rsidRPr="00132F08" w:rsidDel="00E25B0F">
          <w:rPr>
            <w:rFonts w:ascii="Arial" w:hAnsi="Arial"/>
            <w:sz w:val="24"/>
          </w:rPr>
          <w:delText xml:space="preserve"> single-phase </w:delText>
        </w:r>
        <w:r w:rsidR="00EA7C43" w:rsidDel="00E25B0F">
          <w:rPr>
            <w:rFonts w:ascii="Arial" w:hAnsi="Arial"/>
            <w:sz w:val="24"/>
          </w:rPr>
          <w:delText>voltage</w:delText>
        </w:r>
        <w:r w:rsidR="00A1088A" w:rsidDel="00E25B0F">
          <w:rPr>
            <w:rFonts w:ascii="Arial" w:hAnsi="Arial"/>
            <w:sz w:val="24"/>
          </w:rPr>
          <w:delText xml:space="preserve"> for each phase</w:delText>
        </w:r>
        <w:r w:rsidR="002C7E6C" w:rsidRPr="00152769" w:rsidDel="00E25B0F">
          <w:rPr>
            <w:rFonts w:ascii="Arial" w:hAnsi="Arial"/>
            <w:sz w:val="24"/>
          </w:rPr>
          <w:delText xml:space="preserve"> </w:delText>
        </w:r>
        <w:r w:rsidR="002C7E6C" w:rsidDel="00E25B0F">
          <w:rPr>
            <w:rFonts w:ascii="Arial" w:hAnsi="Arial"/>
            <w:sz w:val="24"/>
          </w:rPr>
          <w:delText>separately</w:delText>
        </w:r>
        <w:r w:rsidR="00EA7C43" w:rsidDel="00E25B0F">
          <w:rPr>
            <w:rFonts w:ascii="Arial" w:hAnsi="Arial"/>
            <w:sz w:val="24"/>
          </w:rPr>
          <w:delText>, according to the note below</w:delText>
        </w:r>
        <w:r w:rsidRPr="00132F08" w:rsidDel="00E25B0F">
          <w:rPr>
            <w:rFonts w:ascii="Arial" w:hAnsi="Arial"/>
            <w:sz w:val="24"/>
          </w:rPr>
          <w:delText xml:space="preserve">. </w:delText>
        </w:r>
        <w:r w:rsidDel="00E25B0F">
          <w:rPr>
            <w:rFonts w:ascii="Arial" w:hAnsi="Arial"/>
            <w:sz w:val="24"/>
          </w:rPr>
          <w:delText xml:space="preserve">The one-hour </w:delText>
        </w:r>
        <w:r w:rsidR="006F1FEF" w:rsidDel="00E25B0F">
          <w:rPr>
            <w:rFonts w:ascii="Arial" w:hAnsi="Arial"/>
            <w:sz w:val="24"/>
          </w:rPr>
          <w:delText>line</w:delText>
        </w:r>
        <w:r w:rsidR="00EA7C43" w:rsidDel="00E25B0F">
          <w:rPr>
            <w:rFonts w:ascii="Arial" w:hAnsi="Arial"/>
            <w:sz w:val="24"/>
          </w:rPr>
          <w:delText>-</w:delText>
        </w:r>
        <w:r w:rsidR="00C02527" w:rsidDel="00E25B0F">
          <w:rPr>
            <w:rFonts w:ascii="Arial" w:hAnsi="Arial"/>
            <w:sz w:val="24"/>
          </w:rPr>
          <w:delText>to</w:delText>
        </w:r>
        <w:r w:rsidR="00EA7C43" w:rsidDel="00E25B0F">
          <w:rPr>
            <w:rFonts w:ascii="Arial" w:hAnsi="Arial"/>
            <w:sz w:val="24"/>
          </w:rPr>
          <w:delText>-neutral</w:delText>
        </w:r>
        <w:r w:rsidDel="00E25B0F">
          <w:rPr>
            <w:rFonts w:ascii="Arial" w:hAnsi="Arial"/>
            <w:sz w:val="24"/>
          </w:rPr>
          <w:delText xml:space="preserve"> test voltage with partial discharge measurement will be 147 kV</w:delText>
        </w:r>
        <w:r w:rsidR="00C02527" w:rsidDel="00E25B0F">
          <w:rPr>
            <w:rFonts w:ascii="Arial" w:hAnsi="Arial"/>
            <w:sz w:val="24"/>
          </w:rPr>
          <w:delText xml:space="preserve"> and the enhancement</w:delText>
        </w:r>
        <w:r w:rsidR="00C02527" w:rsidRPr="00C02527" w:rsidDel="00E25B0F">
          <w:rPr>
            <w:rFonts w:ascii="Arial" w:hAnsi="Arial"/>
            <w:sz w:val="24"/>
          </w:rPr>
          <w:delText xml:space="preserve"> </w:delText>
        </w:r>
        <w:r w:rsidR="006F1FEF" w:rsidDel="00E25B0F">
          <w:rPr>
            <w:rFonts w:ascii="Arial" w:hAnsi="Arial"/>
            <w:sz w:val="24"/>
          </w:rPr>
          <w:delText>line</w:delText>
        </w:r>
        <w:r w:rsidR="003472AD" w:rsidDel="00E25B0F">
          <w:rPr>
            <w:rFonts w:ascii="Arial" w:hAnsi="Arial"/>
            <w:sz w:val="24"/>
          </w:rPr>
          <w:delText>-to-neutral</w:delText>
        </w:r>
        <w:r w:rsidR="00C02527" w:rsidDel="00E25B0F">
          <w:rPr>
            <w:rFonts w:ascii="Arial" w:hAnsi="Arial"/>
            <w:sz w:val="24"/>
          </w:rPr>
          <w:delText xml:space="preserve"> test voltage will be 170 kV</w:delText>
        </w:r>
        <w:r w:rsidDel="00E25B0F">
          <w:rPr>
            <w:rFonts w:ascii="Arial" w:hAnsi="Arial"/>
            <w:sz w:val="24"/>
          </w:rPr>
          <w:delText>.</w:delText>
        </w:r>
        <w:r w:rsidR="008D21BF" w:rsidDel="00E25B0F">
          <w:rPr>
            <w:rFonts w:ascii="Arial" w:hAnsi="Arial"/>
            <w:sz w:val="24"/>
          </w:rPr>
          <w:delText xml:space="preserve"> This test can substitute the IVW test, but in this case the enhancement</w:delText>
        </w:r>
        <w:r w:rsidR="008D21BF" w:rsidRPr="00C02527" w:rsidDel="00E25B0F">
          <w:rPr>
            <w:rFonts w:ascii="Arial" w:hAnsi="Arial"/>
            <w:sz w:val="24"/>
          </w:rPr>
          <w:delText xml:space="preserve"> </w:delText>
        </w:r>
        <w:r w:rsidR="006F1FEF" w:rsidDel="00E25B0F">
          <w:rPr>
            <w:rFonts w:ascii="Arial" w:hAnsi="Arial"/>
            <w:sz w:val="24"/>
          </w:rPr>
          <w:delText>line</w:delText>
        </w:r>
        <w:r w:rsidR="008D21BF" w:rsidDel="00E25B0F">
          <w:rPr>
            <w:rFonts w:ascii="Arial" w:hAnsi="Arial"/>
            <w:sz w:val="24"/>
          </w:rPr>
          <w:delText>-to-</w:delText>
        </w:r>
        <w:r w:rsidR="00EA7C43" w:rsidDel="00E25B0F">
          <w:rPr>
            <w:rFonts w:ascii="Arial" w:hAnsi="Arial"/>
            <w:sz w:val="24"/>
          </w:rPr>
          <w:delText>neutral</w:delText>
        </w:r>
        <w:r w:rsidR="008D21BF" w:rsidDel="00E25B0F">
          <w:rPr>
            <w:rFonts w:ascii="Arial" w:hAnsi="Arial"/>
            <w:sz w:val="24"/>
          </w:rPr>
          <w:delText xml:space="preserve"> test voltage will be 182 kV.</w:delText>
        </w:r>
      </w:del>
    </w:p>
    <w:p w:rsidR="008A6C5C" w:rsidRPr="002A6011" w:rsidDel="00E25B0F" w:rsidRDefault="008A6C5C" w:rsidP="006C090E">
      <w:pPr>
        <w:ind w:left="2127" w:hanging="709"/>
        <w:jc w:val="both"/>
        <w:rPr>
          <w:del w:id="788" w:author="Καρμίρης Αγγελος" w:date="2020-01-03T10:38:00Z"/>
          <w:rFonts w:ascii="Arial" w:hAnsi="Arial"/>
          <w:sz w:val="24"/>
        </w:rPr>
      </w:pPr>
    </w:p>
    <w:p w:rsidR="006C090E" w:rsidDel="00E25B0F" w:rsidRDefault="00C02527" w:rsidP="006C090E">
      <w:pPr>
        <w:ind w:left="2127" w:hanging="709"/>
        <w:jc w:val="both"/>
        <w:rPr>
          <w:del w:id="789" w:author="Καρμίρης Αγγελος" w:date="2020-01-03T10:38:00Z"/>
          <w:rFonts w:ascii="Arial" w:hAnsi="Arial"/>
          <w:sz w:val="24"/>
        </w:rPr>
      </w:pPr>
      <w:del w:id="790" w:author="Καρμίρης Αγγελος" w:date="2020-01-03T10:38:00Z">
        <w:r w:rsidDel="00E25B0F">
          <w:rPr>
            <w:rFonts w:ascii="Arial" w:hAnsi="Arial"/>
            <w:sz w:val="24"/>
          </w:rPr>
          <w:delText>7</w:delText>
        </w:r>
        <w:r w:rsidR="006C090E" w:rsidRPr="002A6011" w:rsidDel="00E25B0F">
          <w:rPr>
            <w:rFonts w:ascii="Arial" w:hAnsi="Arial"/>
            <w:sz w:val="24"/>
          </w:rPr>
          <w:delText>.    Lightning impulse test with 750KV for the line terminals</w:delText>
        </w:r>
        <w:r w:rsidR="004F7E53" w:rsidDel="00E25B0F">
          <w:rPr>
            <w:rFonts w:ascii="Arial" w:hAnsi="Arial"/>
            <w:sz w:val="24"/>
          </w:rPr>
          <w:delText xml:space="preserve"> (LI)</w:delText>
        </w:r>
        <w:r w:rsidR="006C090E" w:rsidRPr="002A6011" w:rsidDel="00E25B0F">
          <w:rPr>
            <w:rFonts w:ascii="Arial" w:hAnsi="Arial"/>
            <w:sz w:val="24"/>
          </w:rPr>
          <w:delText>.</w:delText>
        </w:r>
      </w:del>
    </w:p>
    <w:p w:rsidR="00327336" w:rsidDel="00E25B0F" w:rsidRDefault="00327336" w:rsidP="006C090E">
      <w:pPr>
        <w:ind w:left="2127" w:hanging="709"/>
        <w:jc w:val="both"/>
        <w:rPr>
          <w:del w:id="791" w:author="Καρμίρης Αγγελος" w:date="2020-01-03T10:38:00Z"/>
          <w:rFonts w:ascii="Arial" w:hAnsi="Arial"/>
          <w:sz w:val="24"/>
        </w:rPr>
      </w:pPr>
    </w:p>
    <w:p w:rsidR="00327336" w:rsidRPr="002A6011" w:rsidDel="00E25B0F" w:rsidRDefault="00C02527" w:rsidP="00327336">
      <w:pPr>
        <w:ind w:left="1843" w:hanging="425"/>
        <w:jc w:val="both"/>
        <w:rPr>
          <w:del w:id="792" w:author="Καρμίρης Αγγελος" w:date="2020-01-03T10:38:00Z"/>
          <w:rFonts w:ascii="Arial" w:hAnsi="Arial"/>
          <w:sz w:val="24"/>
        </w:rPr>
      </w:pPr>
      <w:del w:id="793" w:author="Καρμίρης Αγγελος" w:date="2020-01-03T10:38:00Z">
        <w:r w:rsidDel="00E25B0F">
          <w:rPr>
            <w:rFonts w:ascii="Arial" w:hAnsi="Arial"/>
            <w:sz w:val="24"/>
          </w:rPr>
          <w:delText>8</w:delText>
        </w:r>
        <w:r w:rsidR="00327336" w:rsidRPr="002A6011" w:rsidDel="00E25B0F">
          <w:rPr>
            <w:rFonts w:ascii="Arial" w:hAnsi="Arial"/>
            <w:sz w:val="24"/>
          </w:rPr>
          <w:delText xml:space="preserve">. </w:delText>
        </w:r>
        <w:r w:rsidR="00327336" w:rsidRPr="00327336" w:rsidDel="00E25B0F">
          <w:rPr>
            <w:rFonts w:ascii="Arial" w:hAnsi="Arial"/>
            <w:sz w:val="24"/>
          </w:rPr>
          <w:tab/>
          <w:delText>AC Withstand Voltage Test on Line Terminals (LTAC)</w:delText>
        </w:r>
        <w:r w:rsidR="00327336" w:rsidRPr="002A6011" w:rsidDel="00E25B0F">
          <w:rPr>
            <w:rFonts w:ascii="Arial" w:hAnsi="Arial"/>
            <w:sz w:val="24"/>
          </w:rPr>
          <w:delText xml:space="preserve"> </w:delText>
        </w:r>
      </w:del>
    </w:p>
    <w:p w:rsidR="00327336" w:rsidDel="00E25B0F" w:rsidRDefault="000D21E3" w:rsidP="00327336">
      <w:pPr>
        <w:ind w:left="1843"/>
        <w:jc w:val="both"/>
        <w:rPr>
          <w:del w:id="794" w:author="Καρμίρης Αγγελος" w:date="2020-01-03T10:38:00Z"/>
          <w:rFonts w:ascii="Arial" w:hAnsi="Arial"/>
          <w:sz w:val="24"/>
        </w:rPr>
      </w:pPr>
      <w:del w:id="795" w:author="Καρμίρης Αγγελος" w:date="2020-01-03T10:38:00Z">
        <w:r w:rsidDel="00E25B0F">
          <w:rPr>
            <w:rFonts w:ascii="Arial" w:hAnsi="Arial"/>
            <w:sz w:val="24"/>
          </w:rPr>
          <w:delText>This test</w:delText>
        </w:r>
        <w:r w:rsidR="00327336" w:rsidRPr="00327336" w:rsidDel="00E25B0F">
          <w:rPr>
            <w:rFonts w:ascii="Arial" w:hAnsi="Arial"/>
            <w:sz w:val="24"/>
          </w:rPr>
          <w:delText xml:space="preserve"> will be performed by applying a</w:delText>
        </w:r>
        <w:r w:rsidR="00FE4CE4" w:rsidDel="00E25B0F">
          <w:rPr>
            <w:rFonts w:ascii="Arial" w:hAnsi="Arial"/>
            <w:sz w:val="24"/>
          </w:rPr>
          <w:delText xml:space="preserve"> single-phase</w:delText>
        </w:r>
        <w:r w:rsidR="00A1088A" w:rsidDel="00E25B0F">
          <w:rPr>
            <w:rFonts w:ascii="Arial" w:hAnsi="Arial"/>
            <w:sz w:val="24"/>
          </w:rPr>
          <w:delText xml:space="preserve"> test</w:delText>
        </w:r>
        <w:r w:rsidR="00327336" w:rsidRPr="00327336" w:rsidDel="00E25B0F">
          <w:rPr>
            <w:rFonts w:ascii="Arial" w:hAnsi="Arial"/>
            <w:sz w:val="24"/>
          </w:rPr>
          <w:delText xml:space="preserve"> voltage</w:delText>
        </w:r>
        <w:r w:rsidR="00A1088A" w:rsidDel="00E25B0F">
          <w:rPr>
            <w:rFonts w:ascii="Arial" w:hAnsi="Arial"/>
            <w:sz w:val="24"/>
          </w:rPr>
          <w:delText xml:space="preserve"> for each phase</w:delText>
        </w:r>
        <w:r w:rsidR="002C7E6C" w:rsidRPr="00152769" w:rsidDel="00E25B0F">
          <w:rPr>
            <w:rFonts w:ascii="Arial" w:hAnsi="Arial"/>
            <w:sz w:val="24"/>
          </w:rPr>
          <w:delText xml:space="preserve"> </w:delText>
        </w:r>
        <w:r w:rsidR="002C7E6C" w:rsidDel="00E25B0F">
          <w:rPr>
            <w:rFonts w:ascii="Arial" w:hAnsi="Arial"/>
            <w:sz w:val="24"/>
          </w:rPr>
          <w:delText>separately</w:delText>
        </w:r>
        <w:r w:rsidR="00327336" w:rsidRPr="00327336" w:rsidDel="00E25B0F">
          <w:rPr>
            <w:rFonts w:ascii="Arial" w:hAnsi="Arial"/>
            <w:sz w:val="24"/>
          </w:rPr>
          <w:delText>,</w:delText>
        </w:r>
        <w:r w:rsidR="00A1088A" w:rsidDel="00E25B0F">
          <w:rPr>
            <w:rFonts w:ascii="Arial" w:hAnsi="Arial"/>
            <w:sz w:val="24"/>
          </w:rPr>
          <w:delText xml:space="preserve"> according to the note below.</w:delText>
        </w:r>
        <w:r w:rsidR="00327336" w:rsidRPr="00327336" w:rsidDel="00E25B0F">
          <w:rPr>
            <w:rFonts w:ascii="Arial" w:hAnsi="Arial"/>
            <w:sz w:val="24"/>
          </w:rPr>
          <w:delText xml:space="preserve"> </w:delText>
        </w:r>
        <w:r w:rsidR="00A1088A" w:rsidDel="00E25B0F">
          <w:rPr>
            <w:rFonts w:ascii="Arial" w:hAnsi="Arial"/>
            <w:sz w:val="24"/>
          </w:rPr>
          <w:delText>The</w:delText>
        </w:r>
        <w:r w:rsidR="00327336" w:rsidRPr="00327336" w:rsidDel="00E25B0F">
          <w:rPr>
            <w:rFonts w:ascii="Arial" w:hAnsi="Arial"/>
            <w:sz w:val="24"/>
          </w:rPr>
          <w:delText xml:space="preserve"> line</w:delText>
        </w:r>
        <w:r w:rsidR="006F1FEF" w:rsidDel="00E25B0F">
          <w:rPr>
            <w:rFonts w:ascii="Arial" w:hAnsi="Arial"/>
            <w:sz w:val="24"/>
          </w:rPr>
          <w:delText>-</w:delText>
        </w:r>
        <w:r w:rsidR="00804317" w:rsidDel="00E25B0F">
          <w:rPr>
            <w:rFonts w:ascii="Arial" w:hAnsi="Arial"/>
            <w:sz w:val="24"/>
          </w:rPr>
          <w:delText>to</w:delText>
        </w:r>
        <w:r w:rsidR="006F1FEF" w:rsidDel="00E25B0F">
          <w:rPr>
            <w:rFonts w:ascii="Arial" w:hAnsi="Arial"/>
            <w:sz w:val="24"/>
          </w:rPr>
          <w:delText>-</w:delText>
        </w:r>
        <w:r w:rsidR="00804317" w:rsidDel="00E25B0F">
          <w:rPr>
            <w:rFonts w:ascii="Arial" w:hAnsi="Arial"/>
            <w:sz w:val="24"/>
          </w:rPr>
          <w:delText>earth</w:delText>
        </w:r>
        <w:r w:rsidR="006F1FEF" w:rsidRPr="006F1FEF" w:rsidDel="00E25B0F">
          <w:rPr>
            <w:rFonts w:ascii="Arial" w:hAnsi="Arial"/>
            <w:sz w:val="24"/>
          </w:rPr>
          <w:delText xml:space="preserve"> </w:delText>
        </w:r>
        <w:r w:rsidR="006F1FEF" w:rsidRPr="00327336" w:rsidDel="00E25B0F">
          <w:rPr>
            <w:rFonts w:ascii="Arial" w:hAnsi="Arial"/>
            <w:sz w:val="24"/>
          </w:rPr>
          <w:delText>voltage</w:delText>
        </w:r>
        <w:r w:rsidR="00A1088A" w:rsidDel="00E25B0F">
          <w:rPr>
            <w:rFonts w:ascii="Arial" w:hAnsi="Arial"/>
            <w:sz w:val="24"/>
          </w:rPr>
          <w:delText xml:space="preserve"> will be</w:delText>
        </w:r>
        <w:r w:rsidR="00327336" w:rsidRPr="00327336" w:rsidDel="00E25B0F">
          <w:rPr>
            <w:rFonts w:ascii="Arial" w:hAnsi="Arial"/>
            <w:sz w:val="24"/>
          </w:rPr>
          <w:delText xml:space="preserve"> </w:delText>
        </w:r>
        <w:r w:rsidR="00327336" w:rsidDel="00E25B0F">
          <w:rPr>
            <w:rFonts w:ascii="Arial" w:hAnsi="Arial"/>
            <w:sz w:val="24"/>
          </w:rPr>
          <w:delText>325</w:delText>
        </w:r>
        <w:r w:rsidR="00AF330A" w:rsidDel="00E25B0F">
          <w:rPr>
            <w:rFonts w:ascii="Arial" w:hAnsi="Arial"/>
            <w:sz w:val="24"/>
          </w:rPr>
          <w:delText xml:space="preserve"> </w:delText>
        </w:r>
        <w:r w:rsidR="00327336" w:rsidRPr="00327336" w:rsidDel="00E25B0F">
          <w:rPr>
            <w:rFonts w:ascii="Arial" w:hAnsi="Arial"/>
            <w:sz w:val="24"/>
          </w:rPr>
          <w:delText>kV.</w:delText>
        </w:r>
        <w:r w:rsidR="00083EF3" w:rsidDel="00E25B0F">
          <w:rPr>
            <w:rFonts w:ascii="Arial" w:hAnsi="Arial"/>
            <w:sz w:val="24"/>
          </w:rPr>
          <w:delText xml:space="preserve"> </w:delText>
        </w:r>
        <w:r w:rsidR="00327336" w:rsidRPr="00327336" w:rsidDel="00E25B0F">
          <w:rPr>
            <w:rFonts w:ascii="Arial" w:hAnsi="Arial"/>
            <w:sz w:val="24"/>
          </w:rPr>
          <w:delText xml:space="preserve">The test </w:delText>
        </w:r>
        <w:r w:rsidR="00FE4CE4" w:rsidDel="00E25B0F">
          <w:rPr>
            <w:rFonts w:ascii="Arial" w:hAnsi="Arial"/>
            <w:sz w:val="24"/>
          </w:rPr>
          <w:delText xml:space="preserve">frequency and </w:delText>
        </w:r>
        <w:r w:rsidR="00327336" w:rsidRPr="00327336" w:rsidDel="00E25B0F">
          <w:rPr>
            <w:rFonts w:ascii="Arial" w:hAnsi="Arial"/>
            <w:sz w:val="24"/>
          </w:rPr>
          <w:delText>duration is the same as for the IV</w:delText>
        </w:r>
        <w:r w:rsidR="00FE4CE4" w:rsidDel="00E25B0F">
          <w:rPr>
            <w:rFonts w:ascii="Arial" w:hAnsi="Arial"/>
            <w:sz w:val="24"/>
          </w:rPr>
          <w:delText>W</w:delText>
        </w:r>
        <w:r w:rsidR="00327336" w:rsidRPr="00327336" w:rsidDel="00E25B0F">
          <w:rPr>
            <w:rFonts w:ascii="Arial" w:hAnsi="Arial"/>
            <w:sz w:val="24"/>
          </w:rPr>
          <w:delText xml:space="preserve"> test.</w:delText>
        </w:r>
      </w:del>
    </w:p>
    <w:p w:rsidR="00AF330A" w:rsidRPr="00AF330A" w:rsidDel="00E25B0F" w:rsidRDefault="00AF330A" w:rsidP="00327336">
      <w:pPr>
        <w:ind w:left="1843"/>
        <w:jc w:val="both"/>
        <w:rPr>
          <w:del w:id="796" w:author="Καρμίρης Αγγελος" w:date="2020-01-03T10:38:00Z"/>
          <w:rFonts w:ascii="Arial" w:hAnsi="Arial"/>
          <w:sz w:val="24"/>
        </w:rPr>
      </w:pPr>
      <w:del w:id="797" w:author="Καρμίρης Αγγελος" w:date="2020-01-03T10:38:00Z">
        <w:r w:rsidDel="00E25B0F">
          <w:rPr>
            <w:rFonts w:ascii="Arial" w:hAnsi="Arial"/>
            <w:sz w:val="24"/>
          </w:rPr>
          <w:delText>Alternatively</w:delText>
        </w:r>
        <w:r w:rsidR="00A2124F" w:rsidDel="00E25B0F">
          <w:rPr>
            <w:rFonts w:ascii="Arial" w:hAnsi="Arial"/>
            <w:sz w:val="24"/>
          </w:rPr>
          <w:delText xml:space="preserve"> to performing the LTAC as a routine test</w:delText>
        </w:r>
        <w:r w:rsidDel="00E25B0F">
          <w:rPr>
            <w:rFonts w:ascii="Arial" w:hAnsi="Arial"/>
            <w:sz w:val="24"/>
          </w:rPr>
          <w:delText>, the switching impulse test (SI) of par.</w:delText>
        </w:r>
        <w:r w:rsidR="00AF6B77" w:rsidDel="00E25B0F">
          <w:rPr>
            <w:rFonts w:ascii="Arial" w:hAnsi="Arial"/>
            <w:sz w:val="24"/>
          </w:rPr>
          <w:delText>VII.3.3</w:delText>
        </w:r>
        <w:r w:rsidR="00484643" w:rsidDel="00E25B0F">
          <w:rPr>
            <w:rFonts w:ascii="Arial" w:hAnsi="Arial"/>
            <w:sz w:val="24"/>
          </w:rPr>
          <w:delText xml:space="preserve"> </w:delText>
        </w:r>
        <w:r w:rsidDel="00E25B0F">
          <w:rPr>
            <w:rFonts w:ascii="Arial" w:hAnsi="Arial"/>
            <w:sz w:val="24"/>
          </w:rPr>
          <w:delText xml:space="preserve">can be </w:delText>
        </w:r>
        <w:r w:rsidR="00484643" w:rsidDel="00E25B0F">
          <w:rPr>
            <w:rFonts w:ascii="Arial" w:hAnsi="Arial"/>
            <w:sz w:val="24"/>
          </w:rPr>
          <w:delText xml:space="preserve">performed </w:delText>
        </w:r>
        <w:r w:rsidDel="00E25B0F">
          <w:rPr>
            <w:rFonts w:ascii="Arial" w:hAnsi="Arial"/>
            <w:sz w:val="24"/>
          </w:rPr>
          <w:delText>as a routine test</w:delText>
        </w:r>
        <w:r w:rsidR="00A2124F" w:rsidDel="00E25B0F">
          <w:rPr>
            <w:rFonts w:ascii="Arial" w:hAnsi="Arial"/>
            <w:sz w:val="24"/>
          </w:rPr>
          <w:delText xml:space="preserve"> and the LTAC as a special test</w:delText>
        </w:r>
        <w:r w:rsidDel="00E25B0F">
          <w:rPr>
            <w:rFonts w:ascii="Arial" w:hAnsi="Arial"/>
            <w:sz w:val="24"/>
          </w:rPr>
          <w:delText>.</w:delText>
        </w:r>
      </w:del>
    </w:p>
    <w:p w:rsidR="00327336" w:rsidDel="00E25B0F" w:rsidRDefault="00327336" w:rsidP="006C090E">
      <w:pPr>
        <w:ind w:left="2127" w:hanging="709"/>
        <w:jc w:val="both"/>
        <w:rPr>
          <w:del w:id="798" w:author="Καρμίρης Αγγελος" w:date="2020-01-03T10:38:00Z"/>
          <w:rFonts w:ascii="Arial" w:hAnsi="Arial"/>
          <w:sz w:val="24"/>
        </w:rPr>
      </w:pPr>
    </w:p>
    <w:p w:rsidR="00344812" w:rsidDel="00E25B0F" w:rsidRDefault="00344812" w:rsidP="00344812">
      <w:pPr>
        <w:ind w:left="1843" w:hanging="425"/>
        <w:jc w:val="both"/>
        <w:rPr>
          <w:del w:id="799" w:author="Καρμίρης Αγγελος" w:date="2020-01-03T10:38:00Z"/>
          <w:rFonts w:ascii="Arial" w:hAnsi="Arial"/>
          <w:sz w:val="24"/>
        </w:rPr>
      </w:pPr>
      <w:del w:id="800" w:author="Καρμίρης Αγγελος" w:date="2020-01-03T10:38:00Z">
        <w:r w:rsidDel="00E25B0F">
          <w:rPr>
            <w:rFonts w:ascii="Arial" w:hAnsi="Arial"/>
            <w:sz w:val="24"/>
          </w:rPr>
          <w:delText xml:space="preserve">9.  </w:delText>
        </w:r>
        <w:r w:rsidR="00AB2A90" w:rsidDel="00E25B0F">
          <w:rPr>
            <w:rFonts w:ascii="Arial" w:hAnsi="Arial"/>
            <w:sz w:val="24"/>
          </w:rPr>
          <w:delText xml:space="preserve"> </w:delText>
        </w:r>
        <w:r w:rsidR="00AB2A90" w:rsidRPr="00AB2A90" w:rsidDel="00E25B0F">
          <w:rPr>
            <w:rFonts w:ascii="Arial" w:hAnsi="Arial"/>
            <w:sz w:val="24"/>
          </w:rPr>
          <w:delText>Dissolved gas analysis (DGA)</w:delText>
        </w:r>
      </w:del>
    </w:p>
    <w:p w:rsidR="00344812" w:rsidDel="00E25B0F" w:rsidRDefault="00AB2A90" w:rsidP="00344812">
      <w:pPr>
        <w:ind w:left="1843"/>
        <w:jc w:val="both"/>
        <w:rPr>
          <w:del w:id="801" w:author="Καρμίρης Αγγελος" w:date="2020-01-03T10:38:00Z"/>
          <w:rFonts w:ascii="Arial" w:hAnsi="Arial"/>
          <w:sz w:val="24"/>
        </w:rPr>
      </w:pPr>
      <w:del w:id="802" w:author="Καρμίρης Αγγελος" w:date="2020-01-03T10:38:00Z">
        <w:r w:rsidRPr="00AB2A90" w:rsidDel="00E25B0F">
          <w:rPr>
            <w:rFonts w:ascii="Arial" w:hAnsi="Arial"/>
            <w:sz w:val="24"/>
          </w:rPr>
          <w:delText>After the completion of all HV dielectric tests, oil samples will be take</w:delText>
        </w:r>
        <w:r w:rsidR="008F16B0" w:rsidDel="00E25B0F">
          <w:rPr>
            <w:rFonts w:ascii="Arial" w:hAnsi="Arial"/>
            <w:sz w:val="24"/>
          </w:rPr>
          <w:delText>n and</w:delText>
        </w:r>
        <w:r w:rsidRPr="00AB2A90" w:rsidDel="00E25B0F">
          <w:rPr>
            <w:rFonts w:ascii="Arial" w:hAnsi="Arial"/>
            <w:sz w:val="24"/>
          </w:rPr>
          <w:delText xml:space="preserve"> submitted to dissolved gas analysis (DGA). The oil sampling and the DGA will be performed according IEC 61181 and IEC 60567.</w:delText>
        </w:r>
      </w:del>
    </w:p>
    <w:p w:rsidR="00344812" w:rsidDel="00E25B0F" w:rsidRDefault="00344812" w:rsidP="00344812">
      <w:pPr>
        <w:ind w:left="2127" w:hanging="709"/>
        <w:jc w:val="both"/>
        <w:rPr>
          <w:del w:id="803" w:author="Καρμίρης Αγγελος" w:date="2020-01-03T10:38:00Z"/>
          <w:rFonts w:ascii="Arial" w:hAnsi="Arial"/>
          <w:sz w:val="24"/>
        </w:rPr>
      </w:pPr>
    </w:p>
    <w:p w:rsidR="00344812" w:rsidDel="00E25B0F" w:rsidRDefault="00344812" w:rsidP="00C83CDB">
      <w:pPr>
        <w:ind w:left="1843" w:hanging="425"/>
        <w:jc w:val="both"/>
        <w:rPr>
          <w:del w:id="804" w:author="Καρμίρης Αγγελος" w:date="2020-01-03T10:38:00Z"/>
          <w:rFonts w:ascii="Arial" w:hAnsi="Arial"/>
          <w:sz w:val="24"/>
        </w:rPr>
      </w:pPr>
      <w:del w:id="805" w:author="Καρμίρης Αγγελος" w:date="2020-01-03T10:38:00Z">
        <w:r w:rsidDel="00E25B0F">
          <w:rPr>
            <w:rFonts w:ascii="Arial" w:hAnsi="Arial"/>
            <w:sz w:val="24"/>
          </w:rPr>
          <w:delText>10</w:delText>
        </w:r>
        <w:r w:rsidR="00327336" w:rsidDel="00E25B0F">
          <w:rPr>
            <w:rFonts w:ascii="Arial" w:hAnsi="Arial"/>
            <w:sz w:val="24"/>
          </w:rPr>
          <w:delText>.  Auxiliary wiring insulation test</w:delText>
        </w:r>
        <w:r w:rsidDel="00E25B0F">
          <w:rPr>
            <w:rFonts w:ascii="Arial" w:hAnsi="Arial"/>
            <w:sz w:val="24"/>
          </w:rPr>
          <w:delText xml:space="preserve"> (AuxW).</w:delText>
        </w:r>
      </w:del>
    </w:p>
    <w:p w:rsidR="00327336" w:rsidDel="00E25B0F" w:rsidRDefault="00327336" w:rsidP="00152769">
      <w:pPr>
        <w:ind w:left="1843"/>
        <w:jc w:val="both"/>
        <w:rPr>
          <w:del w:id="806" w:author="Καρμίρης Αγγελος" w:date="2020-01-03T10:38:00Z"/>
          <w:rFonts w:ascii="Arial" w:hAnsi="Arial"/>
          <w:sz w:val="24"/>
        </w:rPr>
      </w:pPr>
      <w:del w:id="807" w:author="Καρμίρης Αγγελος" w:date="2020-01-03T10:38:00Z">
        <w:r w:rsidDel="00E25B0F">
          <w:rPr>
            <w:rFonts w:ascii="Arial" w:hAnsi="Arial"/>
            <w:sz w:val="24"/>
          </w:rPr>
          <w:delText>2 kV for auxiliary power and signaling circuits, 2.5 kV for secondary windings of CTs, 1 min, 50 Hz</w:delText>
        </w:r>
        <w:r w:rsidRPr="002A6011" w:rsidDel="00E25B0F">
          <w:rPr>
            <w:rFonts w:ascii="Arial" w:hAnsi="Arial"/>
            <w:sz w:val="24"/>
          </w:rPr>
          <w:delText>.</w:delText>
        </w:r>
      </w:del>
    </w:p>
    <w:p w:rsidR="00327336" w:rsidDel="00E25B0F" w:rsidRDefault="00327336" w:rsidP="00327336">
      <w:pPr>
        <w:ind w:left="2127" w:hanging="709"/>
        <w:jc w:val="both"/>
        <w:rPr>
          <w:del w:id="808" w:author="Καρμίρης Αγγελος" w:date="2020-01-03T10:38:00Z"/>
          <w:rFonts w:ascii="Arial" w:hAnsi="Arial"/>
          <w:sz w:val="24"/>
        </w:rPr>
      </w:pPr>
    </w:p>
    <w:p w:rsidR="00327336" w:rsidDel="00E25B0F" w:rsidRDefault="00344812" w:rsidP="00327336">
      <w:pPr>
        <w:ind w:left="1843" w:hanging="425"/>
        <w:jc w:val="both"/>
        <w:rPr>
          <w:del w:id="809" w:author="Καρμίρης Αγγελος" w:date="2020-01-03T10:38:00Z"/>
          <w:rFonts w:ascii="Arial" w:hAnsi="Arial"/>
          <w:sz w:val="24"/>
        </w:rPr>
      </w:pPr>
      <w:del w:id="810" w:author="Καρμίρης Αγγελος" w:date="2020-01-03T10:38:00Z">
        <w:r w:rsidDel="00E25B0F">
          <w:rPr>
            <w:rFonts w:ascii="Arial" w:hAnsi="Arial"/>
            <w:sz w:val="24"/>
          </w:rPr>
          <w:delText>11</w:delText>
        </w:r>
        <w:r w:rsidR="00327336" w:rsidDel="00E25B0F">
          <w:rPr>
            <w:rFonts w:ascii="Arial" w:hAnsi="Arial"/>
            <w:sz w:val="24"/>
          </w:rPr>
          <w:delText xml:space="preserve">.  </w:delText>
        </w:r>
        <w:r w:rsidR="004F078B" w:rsidDel="00E25B0F">
          <w:rPr>
            <w:rFonts w:ascii="Arial" w:hAnsi="Arial"/>
            <w:sz w:val="24"/>
          </w:rPr>
          <w:delText xml:space="preserve"> </w:delText>
        </w:r>
        <w:r w:rsidR="00327336" w:rsidRPr="00327336" w:rsidDel="00E25B0F">
          <w:rPr>
            <w:rFonts w:ascii="Arial" w:hAnsi="Arial"/>
            <w:sz w:val="24"/>
          </w:rPr>
          <w:delText>Check of ratio and polarity of bushing current transformers</w:delText>
        </w:r>
      </w:del>
    </w:p>
    <w:p w:rsidR="00327336" w:rsidDel="00E25B0F" w:rsidRDefault="00327336" w:rsidP="00327336">
      <w:pPr>
        <w:ind w:left="2127" w:hanging="709"/>
        <w:jc w:val="both"/>
        <w:rPr>
          <w:del w:id="811" w:author="Καρμίρης Αγγελος" w:date="2020-01-03T10:38:00Z"/>
          <w:rFonts w:ascii="Arial" w:hAnsi="Arial"/>
          <w:sz w:val="24"/>
        </w:rPr>
      </w:pPr>
    </w:p>
    <w:p w:rsidR="00327336" w:rsidDel="00E25B0F" w:rsidRDefault="00327336" w:rsidP="00327336">
      <w:pPr>
        <w:ind w:left="1843" w:hanging="425"/>
        <w:jc w:val="both"/>
        <w:rPr>
          <w:del w:id="812" w:author="Καρμίρης Αγγελος" w:date="2020-01-03T10:38:00Z"/>
          <w:rFonts w:ascii="Arial" w:hAnsi="Arial"/>
          <w:sz w:val="24"/>
        </w:rPr>
      </w:pPr>
      <w:del w:id="813" w:author="Καρμίρης Αγγελος" w:date="2020-01-03T10:38:00Z">
        <w:r w:rsidDel="00E25B0F">
          <w:rPr>
            <w:rFonts w:ascii="Arial" w:hAnsi="Arial"/>
            <w:sz w:val="24"/>
          </w:rPr>
          <w:delText>1</w:delText>
        </w:r>
        <w:r w:rsidR="00344812" w:rsidDel="00E25B0F">
          <w:rPr>
            <w:rFonts w:ascii="Arial" w:hAnsi="Arial"/>
            <w:sz w:val="24"/>
          </w:rPr>
          <w:delText>2</w:delText>
        </w:r>
        <w:r w:rsidR="004F078B" w:rsidDel="00E25B0F">
          <w:rPr>
            <w:rFonts w:ascii="Arial" w:hAnsi="Arial"/>
            <w:sz w:val="24"/>
          </w:rPr>
          <w:delText xml:space="preserve">.  </w:delText>
        </w:r>
        <w:r w:rsidR="004F078B" w:rsidRPr="004F078B" w:rsidDel="00E25B0F">
          <w:rPr>
            <w:rFonts w:ascii="Arial" w:hAnsi="Arial"/>
            <w:sz w:val="24"/>
          </w:rPr>
          <w:delText>Functional test of auxiliary wiring</w:delText>
        </w:r>
      </w:del>
    </w:p>
    <w:p w:rsidR="00327336" w:rsidDel="00E25B0F" w:rsidRDefault="00327336" w:rsidP="00327336">
      <w:pPr>
        <w:ind w:left="2127" w:hanging="709"/>
        <w:jc w:val="both"/>
        <w:rPr>
          <w:del w:id="814" w:author="Καρμίρης Αγγελος" w:date="2020-01-03T10:38:00Z"/>
          <w:rFonts w:ascii="Arial" w:hAnsi="Arial"/>
          <w:sz w:val="24"/>
        </w:rPr>
      </w:pPr>
    </w:p>
    <w:p w:rsidR="00327336" w:rsidDel="00E25B0F" w:rsidRDefault="00327336" w:rsidP="00327336">
      <w:pPr>
        <w:ind w:left="1843" w:hanging="425"/>
        <w:jc w:val="both"/>
        <w:rPr>
          <w:del w:id="815" w:author="Καρμίρης Αγγελος" w:date="2020-01-03T10:38:00Z"/>
          <w:rFonts w:ascii="Arial" w:hAnsi="Arial"/>
          <w:sz w:val="24"/>
        </w:rPr>
      </w:pPr>
      <w:del w:id="816" w:author="Καρμίρης Αγγελος" w:date="2020-01-03T10:38:00Z">
        <w:r w:rsidDel="00E25B0F">
          <w:rPr>
            <w:rFonts w:ascii="Arial" w:hAnsi="Arial"/>
            <w:sz w:val="24"/>
          </w:rPr>
          <w:delText>1</w:delText>
        </w:r>
        <w:r w:rsidR="00344812" w:rsidDel="00E25B0F">
          <w:rPr>
            <w:rFonts w:ascii="Arial" w:hAnsi="Arial"/>
            <w:sz w:val="24"/>
          </w:rPr>
          <w:delText>3</w:delText>
        </w:r>
        <w:r w:rsidDel="00E25B0F">
          <w:rPr>
            <w:rFonts w:ascii="Arial" w:hAnsi="Arial"/>
            <w:sz w:val="24"/>
          </w:rPr>
          <w:delText xml:space="preserve">.  </w:delText>
        </w:r>
        <w:r w:rsidR="00AF330A" w:rsidRPr="00AF330A" w:rsidDel="00E25B0F">
          <w:rPr>
            <w:rFonts w:ascii="Arial" w:hAnsi="Arial"/>
            <w:sz w:val="24"/>
          </w:rPr>
          <w:delText>Tightness test</w:delText>
        </w:r>
      </w:del>
    </w:p>
    <w:p w:rsidR="00327336" w:rsidDel="00E25B0F" w:rsidRDefault="00AF330A" w:rsidP="00C83CDB">
      <w:pPr>
        <w:ind w:left="1843"/>
        <w:jc w:val="both"/>
        <w:rPr>
          <w:del w:id="817" w:author="Καρμίρης Αγγελος" w:date="2020-01-03T10:38:00Z"/>
          <w:rFonts w:ascii="Arial" w:hAnsi="Arial"/>
          <w:sz w:val="24"/>
        </w:rPr>
      </w:pPr>
      <w:del w:id="818" w:author="Καρμίρης Αγγελος" w:date="2020-01-03T10:38:00Z">
        <w:r w:rsidRPr="00AF330A" w:rsidDel="00E25B0F">
          <w:rPr>
            <w:rFonts w:ascii="Arial" w:hAnsi="Arial"/>
            <w:sz w:val="24"/>
          </w:rPr>
          <w:delText>Gas pressure of at least 30kPa over the normal oil pressure will be applied for 24h in the conservator, with the reactor in  assembled state. No leaks shall be observed. The pressure at the tank bottom shall be recorded during the test with a calibrated manometer.</w:delText>
        </w:r>
      </w:del>
    </w:p>
    <w:p w:rsidR="00AF330A" w:rsidDel="00E25B0F" w:rsidRDefault="00AF330A" w:rsidP="00327336">
      <w:pPr>
        <w:ind w:left="2127" w:hanging="709"/>
        <w:jc w:val="both"/>
        <w:rPr>
          <w:del w:id="819" w:author="Καρμίρης Αγγελος" w:date="2020-01-03T10:38:00Z"/>
          <w:rFonts w:ascii="Arial" w:hAnsi="Arial"/>
          <w:sz w:val="24"/>
        </w:rPr>
      </w:pPr>
    </w:p>
    <w:p w:rsidR="00327336" w:rsidDel="00E25B0F" w:rsidRDefault="00327336" w:rsidP="00327336">
      <w:pPr>
        <w:ind w:left="1843" w:hanging="425"/>
        <w:jc w:val="both"/>
        <w:rPr>
          <w:del w:id="820" w:author="Καρμίρης Αγγελος" w:date="2020-01-03T10:38:00Z"/>
          <w:rFonts w:ascii="Arial" w:hAnsi="Arial"/>
          <w:sz w:val="24"/>
        </w:rPr>
      </w:pPr>
      <w:del w:id="821" w:author="Καρμίρης Αγγελος" w:date="2020-01-03T10:38:00Z">
        <w:r w:rsidDel="00E25B0F">
          <w:rPr>
            <w:rFonts w:ascii="Arial" w:hAnsi="Arial"/>
            <w:sz w:val="24"/>
          </w:rPr>
          <w:delText>1</w:delText>
        </w:r>
        <w:r w:rsidR="00344812" w:rsidDel="00E25B0F">
          <w:rPr>
            <w:rFonts w:ascii="Arial" w:hAnsi="Arial"/>
            <w:sz w:val="24"/>
          </w:rPr>
          <w:delText>4</w:delText>
        </w:r>
        <w:r w:rsidDel="00E25B0F">
          <w:rPr>
            <w:rFonts w:ascii="Arial" w:hAnsi="Arial"/>
            <w:sz w:val="24"/>
          </w:rPr>
          <w:delText xml:space="preserve">.  </w:delText>
        </w:r>
        <w:r w:rsidR="00AF330A" w:rsidRPr="00AF330A" w:rsidDel="00E25B0F">
          <w:rPr>
            <w:rFonts w:ascii="Arial" w:hAnsi="Arial"/>
            <w:sz w:val="24"/>
          </w:rPr>
          <w:delText>Measurement of capacitance and dissipation factor</w:delText>
        </w:r>
        <w:r w:rsidR="00AF330A" w:rsidDel="00E25B0F">
          <w:rPr>
            <w:rFonts w:ascii="Arial" w:hAnsi="Arial"/>
            <w:sz w:val="24"/>
          </w:rPr>
          <w:delText xml:space="preserve"> at 10 kV.</w:delText>
        </w:r>
      </w:del>
    </w:p>
    <w:p w:rsidR="00327336" w:rsidDel="00E25B0F" w:rsidRDefault="00AF330A" w:rsidP="00C83CDB">
      <w:pPr>
        <w:ind w:left="1843"/>
        <w:jc w:val="both"/>
        <w:rPr>
          <w:del w:id="822" w:author="Καρμίρης Αγγελος" w:date="2020-01-03T10:38:00Z"/>
          <w:rFonts w:ascii="Arial" w:hAnsi="Arial"/>
          <w:sz w:val="24"/>
        </w:rPr>
      </w:pPr>
      <w:del w:id="823" w:author="Καρμίρης Αγγελος" w:date="2020-01-03T10:38:00Z">
        <w:r w:rsidRPr="00AF330A" w:rsidDel="00E25B0F">
          <w:rPr>
            <w:rFonts w:ascii="Arial" w:hAnsi="Arial"/>
            <w:sz w:val="24"/>
          </w:rPr>
          <w:delText>tanδ ≤ 0.</w:delText>
        </w:r>
        <w:r w:rsidR="00C70E50" w:rsidDel="00E25B0F">
          <w:rPr>
            <w:rFonts w:ascii="Arial" w:hAnsi="Arial"/>
            <w:sz w:val="24"/>
          </w:rPr>
          <w:delText>00</w:delText>
        </w:r>
        <w:r w:rsidRPr="00AF330A" w:rsidDel="00E25B0F">
          <w:rPr>
            <w:rFonts w:ascii="Arial" w:hAnsi="Arial"/>
            <w:sz w:val="24"/>
          </w:rPr>
          <w:delText>5</w:delText>
        </w:r>
      </w:del>
    </w:p>
    <w:p w:rsidR="00AF330A" w:rsidDel="00E25B0F" w:rsidRDefault="00AF330A" w:rsidP="00AF330A">
      <w:pPr>
        <w:ind w:left="2127" w:hanging="709"/>
        <w:jc w:val="both"/>
        <w:rPr>
          <w:del w:id="824" w:author="Καρμίρης Αγγελος" w:date="2020-01-03T10:38:00Z"/>
          <w:rFonts w:ascii="Arial" w:hAnsi="Arial"/>
          <w:sz w:val="24"/>
        </w:rPr>
      </w:pPr>
    </w:p>
    <w:p w:rsidR="00AF330A" w:rsidDel="00E25B0F" w:rsidRDefault="00AF330A" w:rsidP="00AF330A">
      <w:pPr>
        <w:ind w:left="1843" w:hanging="425"/>
        <w:jc w:val="both"/>
        <w:rPr>
          <w:del w:id="825" w:author="Καρμίρης Αγγελος" w:date="2020-01-03T10:38:00Z"/>
          <w:rFonts w:ascii="Arial" w:hAnsi="Arial"/>
          <w:sz w:val="24"/>
        </w:rPr>
      </w:pPr>
      <w:del w:id="826" w:author="Καρμίρης Αγγελος" w:date="2020-01-03T10:38:00Z">
        <w:r w:rsidDel="00E25B0F">
          <w:rPr>
            <w:rFonts w:ascii="Arial" w:hAnsi="Arial"/>
            <w:sz w:val="24"/>
          </w:rPr>
          <w:delText>1</w:delText>
        </w:r>
        <w:r w:rsidR="00344812" w:rsidDel="00E25B0F">
          <w:rPr>
            <w:rFonts w:ascii="Arial" w:hAnsi="Arial"/>
            <w:sz w:val="24"/>
          </w:rPr>
          <w:delText>5</w:delText>
        </w:r>
        <w:r w:rsidDel="00E25B0F">
          <w:rPr>
            <w:rFonts w:ascii="Arial" w:hAnsi="Arial"/>
            <w:sz w:val="24"/>
          </w:rPr>
          <w:delText xml:space="preserve">.  </w:delText>
        </w:r>
        <w:r w:rsidR="00CC7685" w:rsidRPr="00CC7685" w:rsidDel="00E25B0F">
          <w:rPr>
            <w:rFonts w:ascii="Arial" w:hAnsi="Arial"/>
            <w:sz w:val="24"/>
          </w:rPr>
          <w:delText>M</w:delText>
        </w:r>
        <w:r w:rsidR="00CC7685" w:rsidDel="00E25B0F">
          <w:rPr>
            <w:rFonts w:ascii="Arial" w:hAnsi="Arial"/>
            <w:sz w:val="24"/>
          </w:rPr>
          <w:delText xml:space="preserve">easurement of winding </w:delText>
        </w:r>
        <w:r w:rsidR="00CC7685" w:rsidRPr="00CC7685" w:rsidDel="00E25B0F">
          <w:rPr>
            <w:rFonts w:ascii="Arial" w:hAnsi="Arial"/>
            <w:sz w:val="24"/>
          </w:rPr>
          <w:delText>insulation resistance</w:delText>
        </w:r>
        <w:r w:rsidR="00CC7685" w:rsidDel="00E25B0F">
          <w:rPr>
            <w:rFonts w:ascii="Arial" w:hAnsi="Arial"/>
            <w:sz w:val="24"/>
          </w:rPr>
          <w:delText xml:space="preserve"> at 2.5 kV (60s and 15s DAR value). Also insulation resistance measurement between core and tank at the external earthing box (par.</w:delText>
        </w:r>
        <w:r w:rsidR="00DA609D" w:rsidDel="00E25B0F">
          <w:rPr>
            <w:rFonts w:ascii="Arial" w:hAnsi="Arial"/>
            <w:sz w:val="24"/>
          </w:rPr>
          <w:delText>V.2.</w:delText>
        </w:r>
        <w:r w:rsidR="00DA609D" w:rsidRPr="00C83CDB" w:rsidDel="00E25B0F">
          <w:rPr>
            <w:rFonts w:ascii="Arial" w:hAnsi="Arial"/>
            <w:sz w:val="24"/>
          </w:rPr>
          <w:delText>4</w:delText>
        </w:r>
        <w:r w:rsidR="00CC7685" w:rsidDel="00E25B0F">
          <w:rPr>
            <w:rFonts w:ascii="Arial" w:hAnsi="Arial"/>
            <w:sz w:val="24"/>
          </w:rPr>
          <w:delText>).</w:delText>
        </w:r>
      </w:del>
    </w:p>
    <w:p w:rsidR="00AF330A" w:rsidDel="00E25B0F" w:rsidRDefault="00AF330A" w:rsidP="00AF330A">
      <w:pPr>
        <w:ind w:left="2127" w:hanging="709"/>
        <w:jc w:val="both"/>
        <w:rPr>
          <w:del w:id="827" w:author="Καρμίρης Αγγελος" w:date="2020-01-03T10:38:00Z"/>
          <w:rFonts w:ascii="Arial" w:hAnsi="Arial"/>
          <w:sz w:val="24"/>
        </w:rPr>
      </w:pPr>
    </w:p>
    <w:p w:rsidR="00AF330A" w:rsidDel="00E25B0F" w:rsidRDefault="00AF330A" w:rsidP="00AF330A">
      <w:pPr>
        <w:ind w:left="1843" w:hanging="425"/>
        <w:jc w:val="both"/>
        <w:rPr>
          <w:del w:id="828" w:author="Καρμίρης Αγγελος" w:date="2020-01-03T10:38:00Z"/>
          <w:rFonts w:ascii="Arial" w:hAnsi="Arial"/>
          <w:sz w:val="24"/>
        </w:rPr>
      </w:pPr>
      <w:del w:id="829" w:author="Καρμίρης Αγγελος" w:date="2020-01-03T10:38:00Z">
        <w:r w:rsidDel="00E25B0F">
          <w:rPr>
            <w:rFonts w:ascii="Arial" w:hAnsi="Arial"/>
            <w:sz w:val="24"/>
          </w:rPr>
          <w:delText>1</w:delText>
        </w:r>
        <w:r w:rsidR="00344812" w:rsidDel="00E25B0F">
          <w:rPr>
            <w:rFonts w:ascii="Arial" w:hAnsi="Arial"/>
            <w:sz w:val="24"/>
          </w:rPr>
          <w:delText>6</w:delText>
        </w:r>
        <w:r w:rsidDel="00E25B0F">
          <w:rPr>
            <w:rFonts w:ascii="Arial" w:hAnsi="Arial"/>
            <w:sz w:val="24"/>
          </w:rPr>
          <w:delText xml:space="preserve">.  </w:delText>
        </w:r>
        <w:r w:rsidR="00CC7685" w:rsidRPr="00CC7685" w:rsidDel="00E25B0F">
          <w:rPr>
            <w:rFonts w:ascii="Arial" w:hAnsi="Arial"/>
            <w:sz w:val="24"/>
          </w:rPr>
          <w:delText>Painting check</w:delText>
        </w:r>
      </w:del>
    </w:p>
    <w:p w:rsidR="00AF330A" w:rsidDel="00E25B0F" w:rsidRDefault="00CC7685" w:rsidP="00AF330A">
      <w:pPr>
        <w:ind w:left="1843"/>
        <w:jc w:val="both"/>
        <w:rPr>
          <w:del w:id="830" w:author="Καρμίρης Αγγελος" w:date="2020-01-03T10:38:00Z"/>
          <w:rFonts w:ascii="Arial" w:hAnsi="Arial"/>
          <w:sz w:val="24"/>
        </w:rPr>
      </w:pPr>
      <w:del w:id="831" w:author="Καρμίρης Αγγελος" w:date="2020-01-03T10:38:00Z">
        <w:r w:rsidRPr="00CC7685" w:rsidDel="00E25B0F">
          <w:rPr>
            <w:rFonts w:ascii="Arial" w:hAnsi="Arial"/>
            <w:sz w:val="24"/>
          </w:rPr>
          <w:delText xml:space="preserve">The external painting thickness will be checked using magnetic method, according ISO 2178. The external painting adhesion will be checked using cross-cut method, according ISO 2409. </w:delText>
        </w:r>
        <w:r w:rsidR="0053698A" w:rsidRPr="0053698A" w:rsidDel="00E25B0F">
          <w:rPr>
            <w:rFonts w:ascii="Arial" w:hAnsi="Arial"/>
            <w:sz w:val="24"/>
          </w:rPr>
          <w:delText>The types of paint system ingredients will be submitted to IPTO’s inspector.</w:delText>
        </w:r>
      </w:del>
    </w:p>
    <w:p w:rsidR="00F40618" w:rsidDel="00E25B0F" w:rsidRDefault="00F40618" w:rsidP="00F40618">
      <w:pPr>
        <w:ind w:left="2127" w:hanging="709"/>
        <w:jc w:val="both"/>
        <w:rPr>
          <w:del w:id="832" w:author="Καρμίρης Αγγελος" w:date="2020-01-03T10:38:00Z"/>
          <w:rFonts w:ascii="Arial" w:hAnsi="Arial"/>
          <w:sz w:val="24"/>
        </w:rPr>
      </w:pPr>
    </w:p>
    <w:p w:rsidR="00F40618" w:rsidDel="00E25B0F" w:rsidRDefault="00344812" w:rsidP="00F40618">
      <w:pPr>
        <w:ind w:left="1843" w:hanging="425"/>
        <w:jc w:val="both"/>
        <w:rPr>
          <w:del w:id="833" w:author="Καρμίρης Αγγελος" w:date="2020-01-03T10:38:00Z"/>
          <w:rFonts w:ascii="Arial" w:hAnsi="Arial"/>
          <w:sz w:val="24"/>
        </w:rPr>
      </w:pPr>
      <w:del w:id="834" w:author="Καρμίρης Αγγελος" w:date="2020-01-03T10:38:00Z">
        <w:r w:rsidDel="00E25B0F">
          <w:rPr>
            <w:rFonts w:ascii="Arial" w:hAnsi="Arial"/>
            <w:sz w:val="24"/>
          </w:rPr>
          <w:delText>17</w:delText>
        </w:r>
        <w:r w:rsidR="00F40618" w:rsidDel="00E25B0F">
          <w:rPr>
            <w:rFonts w:ascii="Arial" w:hAnsi="Arial"/>
            <w:sz w:val="24"/>
          </w:rPr>
          <w:delText>.  Insulating oil tests</w:delText>
        </w:r>
      </w:del>
    </w:p>
    <w:p w:rsidR="00F40618" w:rsidDel="00E25B0F" w:rsidRDefault="00F40618" w:rsidP="00F40618">
      <w:pPr>
        <w:ind w:left="1843"/>
        <w:jc w:val="both"/>
        <w:rPr>
          <w:del w:id="835" w:author="Καρμίρης Αγγελος" w:date="2020-01-03T10:38:00Z"/>
          <w:rFonts w:ascii="Arial" w:hAnsi="Arial"/>
          <w:sz w:val="24"/>
        </w:rPr>
      </w:pPr>
      <w:del w:id="836" w:author="Καρμίρης Αγγελος" w:date="2020-01-03T10:38:00Z">
        <w:r w:rsidRPr="00F40618" w:rsidDel="00E25B0F">
          <w:rPr>
            <w:rFonts w:ascii="Arial" w:hAnsi="Arial"/>
            <w:sz w:val="24"/>
          </w:rPr>
          <w:delText xml:space="preserve">The following tests will be performed on oil sample from the </w:delText>
        </w:r>
        <w:r w:rsidDel="00E25B0F">
          <w:rPr>
            <w:rFonts w:ascii="Arial" w:hAnsi="Arial"/>
            <w:sz w:val="24"/>
          </w:rPr>
          <w:delText>reactor</w:delText>
        </w:r>
        <w:r w:rsidRPr="00F40618" w:rsidDel="00E25B0F">
          <w:rPr>
            <w:rFonts w:ascii="Arial" w:hAnsi="Arial"/>
            <w:sz w:val="24"/>
          </w:rPr>
          <w:delText xml:space="preserve"> tank and the mentioned acceptance levels wi</w:delText>
        </w:r>
        <w:r w:rsidDel="00E25B0F">
          <w:rPr>
            <w:rFonts w:ascii="Arial" w:hAnsi="Arial"/>
            <w:sz w:val="24"/>
          </w:rPr>
          <w:delText>l</w:delText>
        </w:r>
        <w:r w:rsidRPr="00F40618" w:rsidDel="00E25B0F">
          <w:rPr>
            <w:rFonts w:ascii="Arial" w:hAnsi="Arial"/>
            <w:sz w:val="24"/>
          </w:rPr>
          <w:delText>l apply:</w:delText>
        </w:r>
      </w:del>
    </w:p>
    <w:p w:rsidR="00F40618" w:rsidRPr="00F40618" w:rsidDel="00E25B0F" w:rsidRDefault="00F40618" w:rsidP="00F40618">
      <w:pPr>
        <w:ind w:left="2127" w:hanging="284"/>
        <w:jc w:val="both"/>
        <w:rPr>
          <w:del w:id="837" w:author="Καρμίρης Αγγελος" w:date="2020-01-03T10:38:00Z"/>
          <w:rFonts w:ascii="Arial" w:hAnsi="Arial"/>
          <w:sz w:val="24"/>
        </w:rPr>
      </w:pPr>
      <w:del w:id="838" w:author="Καρμίρης Αγγελος" w:date="2020-01-03T10:38:00Z">
        <w:r w:rsidDel="00E25B0F">
          <w:rPr>
            <w:rFonts w:ascii="Arial" w:hAnsi="Arial"/>
            <w:sz w:val="24"/>
          </w:rPr>
          <w:delText>a</w:delText>
        </w:r>
        <w:r w:rsidRPr="00F40618" w:rsidDel="00E25B0F">
          <w:rPr>
            <w:rFonts w:ascii="Arial" w:hAnsi="Arial"/>
            <w:sz w:val="24"/>
          </w:rPr>
          <w:delText>. Breakdown voltage (BDV) following IEC 60156, with value ≥ 70 kV</w:delText>
        </w:r>
      </w:del>
    </w:p>
    <w:p w:rsidR="00F40618" w:rsidRPr="00F40618" w:rsidDel="00E25B0F" w:rsidRDefault="00F40618" w:rsidP="00F40618">
      <w:pPr>
        <w:ind w:left="2127" w:hanging="284"/>
        <w:jc w:val="both"/>
        <w:rPr>
          <w:del w:id="839" w:author="Καρμίρης Αγγελος" w:date="2020-01-03T10:38:00Z"/>
          <w:rFonts w:ascii="Arial" w:hAnsi="Arial"/>
          <w:sz w:val="24"/>
        </w:rPr>
      </w:pPr>
      <w:del w:id="840" w:author="Καρμίρης Αγγελος" w:date="2020-01-03T10:38:00Z">
        <w:r w:rsidDel="00E25B0F">
          <w:rPr>
            <w:rFonts w:ascii="Arial" w:hAnsi="Arial"/>
            <w:sz w:val="24"/>
          </w:rPr>
          <w:delText>b</w:delText>
        </w:r>
        <w:r w:rsidRPr="00F40618" w:rsidDel="00E25B0F">
          <w:rPr>
            <w:rFonts w:ascii="Arial" w:hAnsi="Arial"/>
            <w:sz w:val="24"/>
          </w:rPr>
          <w:delText>. Dielectric dissipation factor (DDF) following IEC 60247 or IEC 61620, with value ≤ 0.005</w:delText>
        </w:r>
      </w:del>
    </w:p>
    <w:p w:rsidR="00F40618" w:rsidRPr="00F40618" w:rsidDel="00E25B0F" w:rsidRDefault="00F40618" w:rsidP="00F40618">
      <w:pPr>
        <w:ind w:left="2127" w:hanging="284"/>
        <w:jc w:val="both"/>
        <w:rPr>
          <w:del w:id="841" w:author="Καρμίρης Αγγελος" w:date="2020-01-03T10:38:00Z"/>
          <w:rFonts w:ascii="Arial" w:hAnsi="Arial"/>
          <w:sz w:val="24"/>
        </w:rPr>
      </w:pPr>
      <w:del w:id="842" w:author="Καρμίρης Αγγελος" w:date="2020-01-03T10:38:00Z">
        <w:r w:rsidDel="00E25B0F">
          <w:rPr>
            <w:rFonts w:ascii="Arial" w:hAnsi="Arial"/>
            <w:sz w:val="24"/>
          </w:rPr>
          <w:delText>c</w:delText>
        </w:r>
        <w:r w:rsidRPr="00F40618" w:rsidDel="00E25B0F">
          <w:rPr>
            <w:rFonts w:ascii="Arial" w:hAnsi="Arial"/>
            <w:sz w:val="24"/>
          </w:rPr>
          <w:delText>. Water content following IEC 60814, with value ≤ 40 mg/kg</w:delText>
        </w:r>
      </w:del>
    </w:p>
    <w:p w:rsidR="00F40618" w:rsidRPr="00F40618" w:rsidDel="00E25B0F" w:rsidRDefault="00F40618" w:rsidP="00F40618">
      <w:pPr>
        <w:ind w:left="2127" w:hanging="284"/>
        <w:jc w:val="both"/>
        <w:rPr>
          <w:del w:id="843" w:author="Καρμίρης Αγγελος" w:date="2020-01-03T10:38:00Z"/>
          <w:rFonts w:ascii="Arial" w:hAnsi="Arial"/>
          <w:sz w:val="24"/>
        </w:rPr>
      </w:pPr>
      <w:del w:id="844" w:author="Καρμίρης Αγγελος" w:date="2020-01-03T10:38:00Z">
        <w:r w:rsidDel="00E25B0F">
          <w:rPr>
            <w:rFonts w:ascii="Arial" w:hAnsi="Arial"/>
            <w:sz w:val="24"/>
          </w:rPr>
          <w:delText>d</w:delText>
        </w:r>
        <w:r w:rsidRPr="00F40618" w:rsidDel="00E25B0F">
          <w:rPr>
            <w:rFonts w:ascii="Arial" w:hAnsi="Arial"/>
            <w:sz w:val="24"/>
          </w:rPr>
          <w:delText>. Interfacial tension (IFT) following EN 14210 or ASTM D971, with value ≥ 40 mN/m</w:delText>
        </w:r>
      </w:del>
    </w:p>
    <w:p w:rsidR="00F40618" w:rsidRPr="00F40618" w:rsidDel="00E25B0F" w:rsidRDefault="00F40618" w:rsidP="00F40618">
      <w:pPr>
        <w:ind w:left="2127" w:hanging="284"/>
        <w:jc w:val="both"/>
        <w:rPr>
          <w:del w:id="845" w:author="Καρμίρης Αγγελος" w:date="2020-01-03T10:38:00Z"/>
          <w:rFonts w:ascii="Arial" w:hAnsi="Arial"/>
          <w:sz w:val="24"/>
        </w:rPr>
      </w:pPr>
      <w:del w:id="846" w:author="Καρμίρης Αγγελος" w:date="2020-01-03T10:38:00Z">
        <w:r w:rsidDel="00E25B0F">
          <w:rPr>
            <w:rFonts w:ascii="Arial" w:hAnsi="Arial"/>
            <w:sz w:val="24"/>
          </w:rPr>
          <w:delText>e</w:delText>
        </w:r>
        <w:r w:rsidRPr="00F40618" w:rsidDel="00E25B0F">
          <w:rPr>
            <w:rFonts w:ascii="Arial" w:hAnsi="Arial"/>
            <w:sz w:val="24"/>
          </w:rPr>
          <w:delText xml:space="preserve">. Particle content following IEC 60970, with value ≤ 1000 parts/100ml with size p &gt; 5 </w:delText>
        </w:r>
        <w:r w:rsidRPr="00F40618" w:rsidDel="00E25B0F">
          <w:rPr>
            <w:rFonts w:ascii="Arial" w:hAnsi="Arial"/>
            <w:sz w:val="24"/>
            <w:lang w:val="el-GR"/>
          </w:rPr>
          <w:delText>μ</w:delText>
        </w:r>
        <w:r w:rsidRPr="00F40618" w:rsidDel="00E25B0F">
          <w:rPr>
            <w:rFonts w:ascii="Arial" w:hAnsi="Arial"/>
            <w:sz w:val="24"/>
          </w:rPr>
          <w:delText xml:space="preserve">m and value ≤ 130 parts/100ml with size p &gt; 15 </w:delText>
        </w:r>
        <w:r w:rsidRPr="00F40618" w:rsidDel="00E25B0F">
          <w:rPr>
            <w:rFonts w:ascii="Arial" w:hAnsi="Arial"/>
            <w:sz w:val="24"/>
            <w:lang w:val="el-GR"/>
          </w:rPr>
          <w:delText>μ</w:delText>
        </w:r>
        <w:r w:rsidRPr="00F40618" w:rsidDel="00E25B0F">
          <w:rPr>
            <w:rFonts w:ascii="Arial" w:hAnsi="Arial"/>
            <w:sz w:val="24"/>
          </w:rPr>
          <w:delText>m</w:delText>
        </w:r>
      </w:del>
    </w:p>
    <w:p w:rsidR="006D2F57" w:rsidRPr="006D2F57" w:rsidDel="00E25B0F" w:rsidRDefault="006D2F57" w:rsidP="006D2F57">
      <w:pPr>
        <w:tabs>
          <w:tab w:val="left" w:pos="1418"/>
        </w:tabs>
        <w:ind w:left="1444"/>
        <w:jc w:val="both"/>
        <w:rPr>
          <w:del w:id="847" w:author="Καρμίρης Αγγελος" w:date="2020-01-03T10:38:00Z"/>
          <w:rFonts w:ascii="Arial" w:hAnsi="Arial"/>
          <w:sz w:val="24"/>
        </w:rPr>
      </w:pPr>
    </w:p>
    <w:p w:rsidR="006D2F57" w:rsidRPr="006D2F57" w:rsidDel="00E25B0F" w:rsidRDefault="006D2F57" w:rsidP="006D2F57">
      <w:pPr>
        <w:ind w:left="1843" w:hanging="425"/>
        <w:jc w:val="both"/>
        <w:rPr>
          <w:del w:id="848" w:author="Καρμίρης Αγγελος" w:date="2020-01-03T10:38:00Z"/>
          <w:rFonts w:ascii="Arial" w:hAnsi="Arial"/>
          <w:sz w:val="24"/>
        </w:rPr>
      </w:pPr>
      <w:del w:id="849" w:author="Καρμίρης Αγγελος" w:date="2020-01-03T10:38:00Z">
        <w:r w:rsidRPr="006D2F57" w:rsidDel="00E25B0F">
          <w:rPr>
            <w:rFonts w:ascii="Arial" w:hAnsi="Arial"/>
            <w:sz w:val="24"/>
          </w:rPr>
          <w:delText>18.</w:delText>
        </w:r>
        <w:r w:rsidRPr="006D2F57" w:rsidDel="00E25B0F">
          <w:rPr>
            <w:rFonts w:ascii="Arial" w:hAnsi="Arial"/>
            <w:sz w:val="24"/>
          </w:rPr>
          <w:tab/>
          <w:delText>Frequency response measurement</w:delText>
        </w:r>
      </w:del>
    </w:p>
    <w:p w:rsidR="006D2F57" w:rsidRPr="002A6011" w:rsidDel="00E25B0F" w:rsidRDefault="006D2F57" w:rsidP="006D2F57">
      <w:pPr>
        <w:ind w:left="1843"/>
        <w:jc w:val="both"/>
        <w:rPr>
          <w:del w:id="850" w:author="Καρμίρης Αγγελος" w:date="2020-01-03T10:38:00Z"/>
          <w:rFonts w:ascii="Arial" w:hAnsi="Arial"/>
          <w:sz w:val="24"/>
        </w:rPr>
      </w:pPr>
      <w:del w:id="851" w:author="Καρμίρης Αγγελος" w:date="2020-01-03T10:38:00Z">
        <w:r w:rsidRPr="00224F07" w:rsidDel="00E25B0F">
          <w:rPr>
            <w:rFonts w:ascii="Arial" w:hAnsi="Arial"/>
            <w:sz w:val="24"/>
          </w:rPr>
          <w:delText xml:space="preserve">A frequency response measurement will </w:delText>
        </w:r>
        <w:r w:rsidDel="00E25B0F">
          <w:rPr>
            <w:rFonts w:ascii="Arial" w:hAnsi="Arial"/>
            <w:sz w:val="24"/>
          </w:rPr>
          <w:delText xml:space="preserve">be executed </w:delText>
        </w:r>
        <w:r w:rsidRPr="00224F07" w:rsidDel="00E25B0F">
          <w:rPr>
            <w:rFonts w:ascii="Arial" w:hAnsi="Arial"/>
            <w:sz w:val="24"/>
          </w:rPr>
          <w:delText>after all</w:delText>
        </w:r>
        <w:r w:rsidRPr="006D2F57" w:rsidDel="00E25B0F">
          <w:rPr>
            <w:rFonts w:ascii="Arial" w:hAnsi="Arial"/>
            <w:sz w:val="24"/>
          </w:rPr>
          <w:delText xml:space="preserve"> </w:delText>
        </w:r>
        <w:r w:rsidDel="00E25B0F">
          <w:rPr>
            <w:rFonts w:ascii="Arial" w:hAnsi="Arial"/>
            <w:sz w:val="24"/>
          </w:rPr>
          <w:delText>other</w:delText>
        </w:r>
        <w:r w:rsidRPr="00224F07" w:rsidDel="00E25B0F">
          <w:rPr>
            <w:rFonts w:ascii="Arial" w:hAnsi="Arial"/>
            <w:sz w:val="24"/>
          </w:rPr>
          <w:delText xml:space="preserve"> routin</w:delText>
        </w:r>
        <w:r w:rsidDel="00E25B0F">
          <w:rPr>
            <w:rFonts w:ascii="Arial" w:hAnsi="Arial"/>
            <w:sz w:val="24"/>
          </w:rPr>
          <w:delText>e</w:delText>
        </w:r>
        <w:r w:rsidRPr="00224F07" w:rsidDel="00E25B0F">
          <w:rPr>
            <w:rFonts w:ascii="Arial" w:hAnsi="Arial"/>
            <w:sz w:val="24"/>
          </w:rPr>
          <w:delText xml:space="preserve"> and special tests and prior to shipment, following IEC 60076-18. </w:delText>
        </w:r>
        <w:r w:rsidDel="00E25B0F">
          <w:rPr>
            <w:rFonts w:ascii="Arial" w:hAnsi="Arial"/>
            <w:sz w:val="24"/>
          </w:rPr>
          <w:delText>In case the manufacturer does not possess</w:delText>
        </w:r>
        <w:r w:rsidRPr="00224F07" w:rsidDel="00E25B0F">
          <w:rPr>
            <w:rFonts w:ascii="Arial" w:hAnsi="Arial"/>
            <w:sz w:val="24"/>
          </w:rPr>
          <w:delText xml:space="preserve"> SFRA</w:delText>
        </w:r>
        <w:r w:rsidDel="00E25B0F">
          <w:rPr>
            <w:rFonts w:ascii="Arial" w:hAnsi="Arial"/>
            <w:sz w:val="24"/>
          </w:rPr>
          <w:delText xml:space="preserve"> testing equipment,</w:delText>
        </w:r>
        <w:r w:rsidRPr="00224F07" w:rsidDel="00E25B0F">
          <w:rPr>
            <w:rFonts w:ascii="Arial" w:hAnsi="Arial"/>
            <w:sz w:val="24"/>
          </w:rPr>
          <w:delText xml:space="preserve"> the </w:delText>
        </w:r>
        <w:r w:rsidDel="00E25B0F">
          <w:rPr>
            <w:rFonts w:ascii="Arial" w:hAnsi="Arial"/>
            <w:sz w:val="24"/>
          </w:rPr>
          <w:delText>test</w:delText>
        </w:r>
        <w:r w:rsidRPr="00224F07" w:rsidDel="00E25B0F">
          <w:rPr>
            <w:rFonts w:ascii="Arial" w:hAnsi="Arial"/>
            <w:sz w:val="24"/>
          </w:rPr>
          <w:delText xml:space="preserve"> will be</w:delText>
        </w:r>
        <w:r w:rsidDel="00E25B0F">
          <w:rPr>
            <w:rFonts w:ascii="Arial" w:hAnsi="Arial"/>
            <w:sz w:val="24"/>
          </w:rPr>
          <w:delText xml:space="preserve"> perfomed with equipment</w:delText>
        </w:r>
        <w:r w:rsidRPr="00224F07" w:rsidDel="00E25B0F">
          <w:rPr>
            <w:rFonts w:ascii="Arial" w:hAnsi="Arial"/>
            <w:sz w:val="24"/>
          </w:rPr>
          <w:delText xml:space="preserve"> provided by IPTO.</w:delText>
        </w:r>
      </w:del>
    </w:p>
    <w:p w:rsidR="00F40618" w:rsidDel="00E25B0F" w:rsidRDefault="00F40618" w:rsidP="00F40618">
      <w:pPr>
        <w:ind w:left="1843"/>
        <w:jc w:val="both"/>
        <w:rPr>
          <w:del w:id="852" w:author="Καρμίρης Αγγελος" w:date="2020-01-03T10:38:00Z"/>
          <w:rFonts w:ascii="Arial" w:hAnsi="Arial"/>
          <w:sz w:val="24"/>
        </w:rPr>
      </w:pPr>
    </w:p>
    <w:p w:rsidR="00A1088A" w:rsidRPr="00152769" w:rsidDel="00E25B0F" w:rsidRDefault="00A1088A" w:rsidP="00F40618">
      <w:pPr>
        <w:ind w:left="1843"/>
        <w:jc w:val="both"/>
        <w:rPr>
          <w:del w:id="853" w:author="Καρμίρης Αγγελος" w:date="2020-01-03T10:38:00Z"/>
          <w:rFonts w:ascii="Arial" w:hAnsi="Arial"/>
          <w:sz w:val="24"/>
          <w:u w:val="single"/>
        </w:rPr>
      </w:pPr>
      <w:del w:id="854" w:author="Καρμίρης Αγγελος" w:date="2020-01-03T10:38:00Z">
        <w:r w:rsidRPr="00A1088A" w:rsidDel="00E25B0F">
          <w:rPr>
            <w:rFonts w:ascii="Arial" w:hAnsi="Arial"/>
            <w:sz w:val="24"/>
            <w:u w:val="single"/>
          </w:rPr>
          <w:delText>Note</w:delText>
        </w:r>
        <w:r w:rsidR="00930357" w:rsidDel="00E25B0F">
          <w:rPr>
            <w:rFonts w:ascii="Arial" w:hAnsi="Arial"/>
            <w:sz w:val="24"/>
            <w:u w:val="single"/>
          </w:rPr>
          <w:delText>:</w:delText>
        </w:r>
      </w:del>
    </w:p>
    <w:p w:rsidR="00A1088A" w:rsidDel="00E25B0F" w:rsidRDefault="00A1088A" w:rsidP="00F40618">
      <w:pPr>
        <w:ind w:left="1843"/>
        <w:jc w:val="both"/>
        <w:rPr>
          <w:del w:id="855" w:author="Καρμίρης Αγγελος" w:date="2020-01-03T10:38:00Z"/>
          <w:rFonts w:ascii="Arial" w:hAnsi="Arial"/>
          <w:sz w:val="24"/>
        </w:rPr>
      </w:pPr>
      <w:del w:id="856" w:author="Καρμίρης Αγγελος" w:date="2020-01-03T10:38:00Z">
        <w:r w:rsidDel="00E25B0F">
          <w:rPr>
            <w:rFonts w:ascii="Arial" w:hAnsi="Arial"/>
            <w:sz w:val="24"/>
          </w:rPr>
          <w:delText xml:space="preserve">If the IVW and the IVPD tests are executed by applying single-phase voltage, </w:delText>
        </w:r>
        <w:r w:rsidR="007E1000" w:rsidDel="00E25B0F">
          <w:rPr>
            <w:rFonts w:ascii="Arial" w:hAnsi="Arial"/>
            <w:sz w:val="24"/>
          </w:rPr>
          <w:delText xml:space="preserve">according to IEC 60076-6, </w:delText>
        </w:r>
        <w:r w:rsidDel="00E25B0F">
          <w:rPr>
            <w:rFonts w:ascii="Arial" w:hAnsi="Arial"/>
            <w:sz w:val="24"/>
          </w:rPr>
          <w:delText xml:space="preserve">the following </w:delText>
        </w:r>
        <w:r w:rsidR="003F6718" w:rsidDel="00E25B0F">
          <w:rPr>
            <w:rFonts w:ascii="Arial" w:hAnsi="Arial"/>
            <w:sz w:val="24"/>
          </w:rPr>
          <w:delText>winding connection</w:delText>
        </w:r>
        <w:r w:rsidR="009839AB" w:rsidDel="00E25B0F">
          <w:rPr>
            <w:rFonts w:ascii="Arial" w:hAnsi="Arial"/>
            <w:sz w:val="24"/>
          </w:rPr>
          <w:delText xml:space="preserve"> will</w:delText>
        </w:r>
        <w:r w:rsidDel="00E25B0F">
          <w:rPr>
            <w:rFonts w:ascii="Arial" w:hAnsi="Arial"/>
            <w:sz w:val="24"/>
          </w:rPr>
          <w:delText xml:space="preserve"> be used:</w:delText>
        </w:r>
      </w:del>
    </w:p>
    <w:p w:rsidR="00A1088A" w:rsidDel="00E25B0F" w:rsidRDefault="00A1088A" w:rsidP="00152769">
      <w:pPr>
        <w:pStyle w:val="ListParagraph"/>
        <w:numPr>
          <w:ilvl w:val="0"/>
          <w:numId w:val="13"/>
        </w:numPr>
        <w:jc w:val="both"/>
        <w:rPr>
          <w:del w:id="857" w:author="Καρμίρης Αγγελος" w:date="2020-01-03T10:38:00Z"/>
          <w:rFonts w:ascii="Arial" w:hAnsi="Arial"/>
          <w:sz w:val="24"/>
        </w:rPr>
      </w:pPr>
      <w:del w:id="858" w:author="Καρμίρης Αγγελος" w:date="2020-01-03T10:38:00Z">
        <w:r w:rsidDel="00E25B0F">
          <w:rPr>
            <w:rFonts w:ascii="Arial" w:hAnsi="Arial"/>
            <w:sz w:val="24"/>
          </w:rPr>
          <w:delText>Application of a voltage 1.5</w:delText>
        </w:r>
        <w:r w:rsidR="007E1000" w:rsidDel="00E25B0F">
          <w:rPr>
            <w:rFonts w:ascii="Arial" w:hAnsi="Arial"/>
            <w:sz w:val="24"/>
          </w:rPr>
          <w:delText xml:space="preserve"> </w:delText>
        </w:r>
        <w:r w:rsidDel="00E25B0F">
          <w:rPr>
            <w:rFonts w:ascii="Arial" w:hAnsi="Arial"/>
            <w:sz w:val="24"/>
          </w:rPr>
          <w:delText>x</w:delText>
        </w:r>
        <w:r w:rsidR="007E1000" w:rsidDel="00E25B0F">
          <w:rPr>
            <w:rFonts w:ascii="Arial" w:hAnsi="Arial"/>
            <w:sz w:val="24"/>
          </w:rPr>
          <w:delText xml:space="preserve"> </w:delText>
        </w:r>
        <w:r w:rsidDel="00E25B0F">
          <w:rPr>
            <w:rFonts w:ascii="Arial" w:hAnsi="Arial"/>
            <w:sz w:val="24"/>
          </w:rPr>
          <w:delText>U</w:delText>
        </w:r>
        <w:r w:rsidDel="00E25B0F">
          <w:rPr>
            <w:rFonts w:ascii="Arial" w:hAnsi="Arial"/>
            <w:sz w:val="24"/>
            <w:vertAlign w:val="subscript"/>
          </w:rPr>
          <w:delText>test</w:delText>
        </w:r>
        <w:r w:rsidR="00150E97" w:rsidDel="00E25B0F">
          <w:rPr>
            <w:rFonts w:ascii="Arial" w:hAnsi="Arial"/>
            <w:sz w:val="24"/>
          </w:rPr>
          <w:delText xml:space="preserve"> between the </w:delText>
        </w:r>
        <w:r w:rsidR="00930357" w:rsidDel="00E25B0F">
          <w:rPr>
            <w:rFonts w:ascii="Arial" w:hAnsi="Arial"/>
            <w:sz w:val="24"/>
          </w:rPr>
          <w:delText>line</w:delText>
        </w:r>
        <w:r w:rsidR="00150E97" w:rsidDel="00E25B0F">
          <w:rPr>
            <w:rFonts w:ascii="Arial" w:hAnsi="Arial"/>
            <w:sz w:val="24"/>
          </w:rPr>
          <w:delText xml:space="preserve"> terminal under test and the other two </w:delText>
        </w:r>
        <w:r w:rsidR="00930357" w:rsidDel="00E25B0F">
          <w:rPr>
            <w:rFonts w:ascii="Arial" w:hAnsi="Arial"/>
            <w:sz w:val="24"/>
          </w:rPr>
          <w:delText xml:space="preserve">line </w:delText>
        </w:r>
        <w:r w:rsidR="00150E97" w:rsidDel="00E25B0F">
          <w:rPr>
            <w:rFonts w:ascii="Arial" w:hAnsi="Arial"/>
            <w:sz w:val="24"/>
          </w:rPr>
          <w:delText>terminals connected together, with the neutral terminal connected to earth.</w:delText>
        </w:r>
        <w:r w:rsidR="003F6718" w:rsidRPr="003F6718" w:rsidDel="00E25B0F">
          <w:rPr>
            <w:rFonts w:ascii="Arial" w:hAnsi="Arial"/>
            <w:sz w:val="24"/>
          </w:rPr>
          <w:delText xml:space="preserve"> </w:delText>
        </w:r>
        <w:r w:rsidR="003F6718" w:rsidDel="00E25B0F">
          <w:rPr>
            <w:rFonts w:ascii="Arial" w:hAnsi="Arial"/>
            <w:sz w:val="24"/>
          </w:rPr>
          <w:delText>In this connection, the tested line-to-neutral voltage is U</w:delText>
        </w:r>
        <w:r w:rsidR="003F6718" w:rsidDel="00E25B0F">
          <w:rPr>
            <w:rFonts w:ascii="Arial" w:hAnsi="Arial"/>
            <w:sz w:val="24"/>
            <w:vertAlign w:val="subscript"/>
          </w:rPr>
          <w:delText>test</w:delText>
        </w:r>
        <w:r w:rsidR="003F6718" w:rsidDel="00E25B0F">
          <w:rPr>
            <w:rFonts w:ascii="Arial" w:hAnsi="Arial"/>
            <w:sz w:val="24"/>
          </w:rPr>
          <w:delText>.</w:delText>
        </w:r>
      </w:del>
    </w:p>
    <w:p w:rsidR="00150E97" w:rsidDel="00E25B0F" w:rsidRDefault="00150E97" w:rsidP="00150E97">
      <w:pPr>
        <w:ind w:left="1843"/>
        <w:jc w:val="both"/>
        <w:rPr>
          <w:del w:id="859" w:author="Καρμίρης Αγγελος" w:date="2020-01-03T10:38:00Z"/>
          <w:rFonts w:ascii="Arial" w:hAnsi="Arial"/>
          <w:sz w:val="24"/>
        </w:rPr>
      </w:pPr>
      <w:del w:id="860" w:author="Καρμίρης Αγγελος" w:date="2020-01-03T10:38:00Z">
        <w:r w:rsidDel="00E25B0F">
          <w:rPr>
            <w:rFonts w:ascii="Arial" w:hAnsi="Arial"/>
            <w:sz w:val="24"/>
          </w:rPr>
          <w:delText>For the LTAC test,</w:delText>
        </w:r>
        <w:r w:rsidR="007E1000" w:rsidRPr="007E1000" w:rsidDel="00E25B0F">
          <w:rPr>
            <w:rFonts w:ascii="Arial" w:hAnsi="Arial"/>
            <w:sz w:val="24"/>
          </w:rPr>
          <w:delText xml:space="preserve"> </w:delText>
        </w:r>
        <w:r w:rsidR="007E1000" w:rsidDel="00E25B0F">
          <w:rPr>
            <w:rFonts w:ascii="Arial" w:hAnsi="Arial"/>
            <w:sz w:val="24"/>
          </w:rPr>
          <w:delText>according to IEC 60076-6,</w:delText>
        </w:r>
        <w:r w:rsidDel="00E25B0F">
          <w:rPr>
            <w:rFonts w:ascii="Arial" w:hAnsi="Arial"/>
            <w:sz w:val="24"/>
          </w:rPr>
          <w:delText xml:space="preserve"> </w:delText>
        </w:r>
        <w:r w:rsidR="009839AB" w:rsidDel="00E25B0F">
          <w:rPr>
            <w:rFonts w:ascii="Arial" w:hAnsi="Arial"/>
            <w:sz w:val="24"/>
          </w:rPr>
          <w:delText xml:space="preserve">the </w:delText>
        </w:r>
        <w:r w:rsidDel="00E25B0F">
          <w:rPr>
            <w:rFonts w:ascii="Arial" w:hAnsi="Arial"/>
            <w:sz w:val="24"/>
          </w:rPr>
          <w:delText xml:space="preserve">following </w:delText>
        </w:r>
        <w:r w:rsidR="007E1000" w:rsidDel="00E25B0F">
          <w:rPr>
            <w:rFonts w:ascii="Arial" w:hAnsi="Arial"/>
            <w:sz w:val="24"/>
          </w:rPr>
          <w:delText>winding connection</w:delText>
        </w:r>
        <w:r w:rsidR="009839AB" w:rsidDel="00E25B0F">
          <w:rPr>
            <w:rFonts w:ascii="Arial" w:hAnsi="Arial"/>
            <w:sz w:val="24"/>
          </w:rPr>
          <w:delText xml:space="preserve"> will be used</w:delText>
        </w:r>
        <w:r w:rsidR="007E1000" w:rsidDel="00E25B0F">
          <w:rPr>
            <w:rFonts w:ascii="Arial" w:hAnsi="Arial"/>
            <w:sz w:val="24"/>
          </w:rPr>
          <w:delText>:</w:delText>
        </w:r>
      </w:del>
    </w:p>
    <w:p w:rsidR="007E1000" w:rsidDel="00E25B0F" w:rsidRDefault="004C459B" w:rsidP="00152769">
      <w:pPr>
        <w:pStyle w:val="ListParagraph"/>
        <w:numPr>
          <w:ilvl w:val="0"/>
          <w:numId w:val="14"/>
        </w:numPr>
        <w:jc w:val="both"/>
        <w:rPr>
          <w:del w:id="861" w:author="Καρμίρης Αγγελος" w:date="2020-01-03T10:38:00Z"/>
          <w:rFonts w:ascii="Arial" w:hAnsi="Arial"/>
          <w:sz w:val="24"/>
        </w:rPr>
      </w:pPr>
      <w:del w:id="862" w:author="Καρμίρης Αγγελος" w:date="2020-01-03T10:38:00Z">
        <w:r w:rsidDel="00E25B0F">
          <w:rPr>
            <w:rFonts w:ascii="Arial" w:hAnsi="Arial"/>
            <w:sz w:val="24"/>
          </w:rPr>
          <w:delText xml:space="preserve">Application of a </w:delText>
        </w:r>
        <w:r w:rsidR="007E1000" w:rsidDel="00E25B0F">
          <w:rPr>
            <w:rFonts w:ascii="Arial" w:hAnsi="Arial"/>
            <w:sz w:val="24"/>
          </w:rPr>
          <w:delText>voltage U</w:delText>
        </w:r>
        <w:r w:rsidR="007E1000" w:rsidDel="00E25B0F">
          <w:rPr>
            <w:rFonts w:ascii="Arial" w:hAnsi="Arial"/>
            <w:sz w:val="24"/>
            <w:vertAlign w:val="subscript"/>
          </w:rPr>
          <w:delText>test</w:delText>
        </w:r>
        <w:r w:rsidR="007E1000" w:rsidDel="00E25B0F">
          <w:rPr>
            <w:rFonts w:ascii="Arial" w:hAnsi="Arial"/>
            <w:sz w:val="24"/>
          </w:rPr>
          <w:delText xml:space="preserve"> between the </w:delText>
        </w:r>
        <w:r w:rsidR="00930357" w:rsidDel="00E25B0F">
          <w:rPr>
            <w:rFonts w:ascii="Arial" w:hAnsi="Arial"/>
            <w:sz w:val="24"/>
          </w:rPr>
          <w:delText>line</w:delText>
        </w:r>
        <w:r w:rsidR="007E1000" w:rsidDel="00E25B0F">
          <w:rPr>
            <w:rFonts w:ascii="Arial" w:hAnsi="Arial"/>
            <w:sz w:val="24"/>
          </w:rPr>
          <w:delText xml:space="preserve"> terminal under test and the</w:delText>
        </w:r>
        <w:r w:rsidR="007E1000" w:rsidRPr="007E1000" w:rsidDel="00E25B0F">
          <w:rPr>
            <w:rFonts w:ascii="Arial" w:hAnsi="Arial"/>
            <w:sz w:val="24"/>
          </w:rPr>
          <w:delText xml:space="preserve"> </w:delText>
        </w:r>
        <w:r w:rsidR="007E1000" w:rsidDel="00E25B0F">
          <w:rPr>
            <w:rFonts w:ascii="Arial" w:hAnsi="Arial"/>
            <w:sz w:val="24"/>
          </w:rPr>
          <w:delText xml:space="preserve">other two </w:delText>
        </w:r>
        <w:r w:rsidR="00930357" w:rsidDel="00E25B0F">
          <w:rPr>
            <w:rFonts w:ascii="Arial" w:hAnsi="Arial"/>
            <w:sz w:val="24"/>
          </w:rPr>
          <w:delText xml:space="preserve">line </w:delText>
        </w:r>
        <w:r w:rsidR="007E1000" w:rsidDel="00E25B0F">
          <w:rPr>
            <w:rFonts w:ascii="Arial" w:hAnsi="Arial"/>
            <w:sz w:val="24"/>
          </w:rPr>
          <w:delText xml:space="preserve">terminals connected together and to earth, with the neutral terminal left </w:delText>
        </w:r>
        <w:r w:rsidR="008B0C35" w:rsidDel="00E25B0F">
          <w:rPr>
            <w:rFonts w:ascii="Arial" w:hAnsi="Arial"/>
            <w:sz w:val="24"/>
          </w:rPr>
          <w:delText>unconnected</w:delText>
        </w:r>
        <w:r w:rsidR="007E1000" w:rsidDel="00E25B0F">
          <w:rPr>
            <w:rFonts w:ascii="Arial" w:hAnsi="Arial"/>
            <w:sz w:val="24"/>
          </w:rPr>
          <w:delText>.</w:delText>
        </w:r>
        <w:r w:rsidR="003F6718" w:rsidRPr="003F6718" w:rsidDel="00E25B0F">
          <w:rPr>
            <w:rFonts w:ascii="Arial" w:hAnsi="Arial"/>
            <w:sz w:val="24"/>
          </w:rPr>
          <w:delText xml:space="preserve"> </w:delText>
        </w:r>
        <w:r w:rsidR="003F6718" w:rsidDel="00E25B0F">
          <w:rPr>
            <w:rFonts w:ascii="Arial" w:hAnsi="Arial"/>
            <w:sz w:val="24"/>
          </w:rPr>
          <w:delText xml:space="preserve">In </w:delText>
        </w:r>
        <w:r w:rsidR="009479AA" w:rsidDel="00E25B0F">
          <w:rPr>
            <w:rFonts w:ascii="Arial" w:hAnsi="Arial"/>
            <w:sz w:val="24"/>
          </w:rPr>
          <w:delText>this</w:delText>
        </w:r>
        <w:r w:rsidR="003F6718" w:rsidDel="00E25B0F">
          <w:rPr>
            <w:rFonts w:ascii="Arial" w:hAnsi="Arial"/>
            <w:sz w:val="24"/>
          </w:rPr>
          <w:delText xml:space="preserve"> connection, the tested </w:delText>
        </w:r>
        <w:r w:rsidR="009479AA" w:rsidDel="00E25B0F">
          <w:rPr>
            <w:rFonts w:ascii="Arial" w:hAnsi="Arial"/>
            <w:sz w:val="24"/>
          </w:rPr>
          <w:delText>line</w:delText>
        </w:r>
        <w:r w:rsidR="003F6718" w:rsidDel="00E25B0F">
          <w:rPr>
            <w:rFonts w:ascii="Arial" w:hAnsi="Arial"/>
            <w:sz w:val="24"/>
          </w:rPr>
          <w:delText>-to-earth voltage is U</w:delText>
        </w:r>
        <w:r w:rsidR="003F6718" w:rsidDel="00E25B0F">
          <w:rPr>
            <w:rFonts w:ascii="Arial" w:hAnsi="Arial"/>
            <w:sz w:val="24"/>
            <w:vertAlign w:val="subscript"/>
          </w:rPr>
          <w:delText>test</w:delText>
        </w:r>
        <w:r w:rsidR="003F6718" w:rsidDel="00E25B0F">
          <w:rPr>
            <w:rFonts w:ascii="Arial" w:hAnsi="Arial"/>
            <w:sz w:val="24"/>
          </w:rPr>
          <w:delText xml:space="preserve"> and the neutral-to-earth voltage is </w:delText>
        </w:r>
        <w:r w:rsidR="003F6718" w:rsidDel="00E25B0F">
          <w:rPr>
            <w:rFonts w:ascii="Arial" w:hAnsi="Arial" w:cs="Arial"/>
            <w:sz w:val="24"/>
          </w:rPr>
          <w:delText>⅓ x U</w:delText>
        </w:r>
        <w:r w:rsidR="003F6718" w:rsidDel="00E25B0F">
          <w:rPr>
            <w:rFonts w:ascii="Arial" w:hAnsi="Arial" w:cs="Arial"/>
            <w:sz w:val="24"/>
            <w:vertAlign w:val="subscript"/>
          </w:rPr>
          <w:delText>test</w:delText>
        </w:r>
        <w:r w:rsidR="003F6718" w:rsidDel="00E25B0F">
          <w:rPr>
            <w:rFonts w:ascii="Arial" w:hAnsi="Arial" w:cs="Arial"/>
            <w:sz w:val="24"/>
          </w:rPr>
          <w:delText>.</w:delText>
        </w:r>
      </w:del>
    </w:p>
    <w:p w:rsidR="006C090E" w:rsidRPr="002A6011" w:rsidDel="00E25B0F" w:rsidRDefault="00B66026" w:rsidP="00152769">
      <w:pPr>
        <w:tabs>
          <w:tab w:val="left" w:pos="1985"/>
          <w:tab w:val="left" w:pos="2127"/>
        </w:tabs>
        <w:jc w:val="both"/>
        <w:rPr>
          <w:del w:id="863" w:author="Καρμίρης Αγγελος" w:date="2020-01-03T10:38:00Z"/>
          <w:rFonts w:ascii="Arial" w:hAnsi="Arial"/>
          <w:sz w:val="24"/>
        </w:rPr>
      </w:pPr>
      <w:del w:id="864" w:author="Καρμίρης Αγγελος" w:date="2020-01-03T10:38:00Z">
        <w:r w:rsidRPr="002A6011" w:rsidDel="00E25B0F">
          <w:rPr>
            <w:rFonts w:ascii="Arial" w:hAnsi="Arial"/>
            <w:sz w:val="24"/>
          </w:rPr>
          <w:delText xml:space="preserve">          </w:delText>
        </w:r>
        <w:r w:rsidR="006C090E" w:rsidRPr="002A6011" w:rsidDel="00E25B0F">
          <w:rPr>
            <w:rFonts w:ascii="Arial" w:hAnsi="Arial"/>
            <w:sz w:val="24"/>
          </w:rPr>
          <w:tab/>
        </w:r>
        <w:r w:rsidR="006C090E" w:rsidRPr="002A6011" w:rsidDel="00E25B0F">
          <w:rPr>
            <w:rFonts w:ascii="Arial" w:hAnsi="Arial"/>
            <w:sz w:val="24"/>
          </w:rPr>
          <w:tab/>
        </w:r>
      </w:del>
    </w:p>
    <w:p w:rsidR="006C090E" w:rsidRPr="002A6011" w:rsidDel="00E25B0F" w:rsidRDefault="00013DCB" w:rsidP="006C090E">
      <w:pPr>
        <w:ind w:left="709"/>
        <w:jc w:val="both"/>
        <w:rPr>
          <w:del w:id="865" w:author="Καρμίρης Αγγελος" w:date="2020-01-03T10:38:00Z"/>
          <w:rFonts w:ascii="Arial" w:hAnsi="Arial"/>
          <w:b/>
          <w:sz w:val="24"/>
        </w:rPr>
      </w:pPr>
      <w:del w:id="866" w:author="Καρμίρης Αγγελος" w:date="2020-01-03T10:38:00Z">
        <w:r w:rsidRPr="002A6011" w:rsidDel="00E25B0F">
          <w:rPr>
            <w:rFonts w:ascii="Arial" w:hAnsi="Arial"/>
            <w:b/>
            <w:sz w:val="24"/>
          </w:rPr>
          <w:delText>2</w:delText>
        </w:r>
        <w:r w:rsidR="006C090E" w:rsidRPr="002A6011" w:rsidDel="00E25B0F">
          <w:rPr>
            <w:rFonts w:ascii="Arial" w:hAnsi="Arial"/>
            <w:b/>
            <w:sz w:val="24"/>
          </w:rPr>
          <w:delText>.</w:delText>
        </w:r>
        <w:r w:rsidR="006C090E" w:rsidRPr="002A6011" w:rsidDel="00E25B0F">
          <w:rPr>
            <w:rFonts w:ascii="Arial" w:hAnsi="Arial"/>
            <w:b/>
            <w:sz w:val="24"/>
          </w:rPr>
          <w:tab/>
        </w:r>
        <w:r w:rsidR="006C090E" w:rsidRPr="002A6011" w:rsidDel="00E25B0F">
          <w:rPr>
            <w:rFonts w:ascii="Arial" w:hAnsi="Arial"/>
            <w:b/>
            <w:sz w:val="24"/>
            <w:u w:val="single"/>
          </w:rPr>
          <w:delText xml:space="preserve">Type Tests </w:delText>
        </w:r>
      </w:del>
    </w:p>
    <w:p w:rsidR="006C090E" w:rsidRPr="002A6011" w:rsidDel="00E25B0F" w:rsidRDefault="006C090E" w:rsidP="006C090E">
      <w:pPr>
        <w:ind w:left="709"/>
        <w:jc w:val="both"/>
        <w:rPr>
          <w:del w:id="867" w:author="Καρμίρης Αγγελος" w:date="2020-01-03T10:38:00Z"/>
          <w:rFonts w:ascii="Arial" w:hAnsi="Arial"/>
          <w:sz w:val="12"/>
        </w:rPr>
      </w:pPr>
    </w:p>
    <w:p w:rsidR="006C090E" w:rsidRPr="002A6011" w:rsidDel="00E25B0F" w:rsidRDefault="000A3BBF" w:rsidP="00152769">
      <w:pPr>
        <w:ind w:left="1843" w:hanging="425"/>
        <w:jc w:val="both"/>
        <w:rPr>
          <w:del w:id="868" w:author="Καρμίρης Αγγελος" w:date="2020-01-03T10:38:00Z"/>
          <w:rFonts w:ascii="Arial" w:hAnsi="Arial"/>
          <w:sz w:val="24"/>
        </w:rPr>
      </w:pPr>
      <w:del w:id="869" w:author="Καρμίρης Αγγελος" w:date="2020-01-03T10:38:00Z">
        <w:r w:rsidRPr="000A3BBF" w:rsidDel="00E25B0F">
          <w:rPr>
            <w:rFonts w:ascii="Arial" w:hAnsi="Arial"/>
            <w:sz w:val="24"/>
          </w:rPr>
          <w:delText>1.</w:delText>
        </w:r>
        <w:r w:rsidDel="00E25B0F">
          <w:rPr>
            <w:rFonts w:ascii="Arial" w:hAnsi="Arial"/>
            <w:sz w:val="24"/>
          </w:rPr>
          <w:delText xml:space="preserve">  </w:delText>
        </w:r>
        <w:r w:rsidR="006C090E" w:rsidRPr="002A6011" w:rsidDel="00E25B0F">
          <w:rPr>
            <w:rFonts w:ascii="Arial" w:hAnsi="Arial"/>
            <w:sz w:val="24"/>
          </w:rPr>
          <w:delText>Temperature rise test.</w:delText>
        </w:r>
      </w:del>
    </w:p>
    <w:p w:rsidR="00CD1FDA" w:rsidDel="00E25B0F" w:rsidRDefault="00CD1FDA" w:rsidP="00152769">
      <w:pPr>
        <w:ind w:left="1843"/>
        <w:jc w:val="both"/>
        <w:rPr>
          <w:del w:id="870" w:author="Καρμίρης Αγγελος" w:date="2020-01-03T10:38:00Z"/>
          <w:rFonts w:ascii="Arial" w:hAnsi="Arial"/>
          <w:sz w:val="24"/>
        </w:rPr>
      </w:pPr>
      <w:del w:id="871" w:author="Καρμίρης Αγγελος" w:date="2020-01-03T10:38:00Z">
        <w:r w:rsidRPr="00CD1FDA" w:rsidDel="00E25B0F">
          <w:rPr>
            <w:rFonts w:ascii="Arial" w:hAnsi="Arial"/>
            <w:sz w:val="24"/>
          </w:rPr>
          <w:delText>Two oil temperature</w:delText>
        </w:r>
        <w:r w:rsidR="00C30AF3" w:rsidDel="00E25B0F">
          <w:rPr>
            <w:rFonts w:ascii="Arial" w:hAnsi="Arial"/>
            <w:sz w:val="24"/>
          </w:rPr>
          <w:delText xml:space="preserve"> sensor</w:delText>
        </w:r>
        <w:r w:rsidRPr="00CD1FDA" w:rsidDel="00E25B0F">
          <w:rPr>
            <w:rFonts w:ascii="Arial" w:hAnsi="Arial"/>
            <w:sz w:val="24"/>
          </w:rPr>
          <w:delText xml:space="preserve"> pockets shall be available on the </w:delText>
        </w:r>
        <w:r w:rsidR="00DE257A" w:rsidDel="00E25B0F">
          <w:rPr>
            <w:rFonts w:ascii="Arial" w:hAnsi="Arial"/>
            <w:sz w:val="24"/>
          </w:rPr>
          <w:delText>reacto</w:delText>
        </w:r>
        <w:r w:rsidRPr="00CD1FDA" w:rsidDel="00E25B0F">
          <w:rPr>
            <w:rFonts w:ascii="Arial" w:hAnsi="Arial"/>
            <w:sz w:val="24"/>
          </w:rPr>
          <w:delText>r cover. Additionally, one oil temperature</w:delText>
        </w:r>
        <w:r w:rsidR="00C30AF3" w:rsidDel="00E25B0F">
          <w:rPr>
            <w:rFonts w:ascii="Arial" w:hAnsi="Arial"/>
            <w:sz w:val="24"/>
          </w:rPr>
          <w:delText xml:space="preserve"> sensor</w:delText>
        </w:r>
        <w:r w:rsidRPr="00CD1FDA" w:rsidDel="00E25B0F">
          <w:rPr>
            <w:rFonts w:ascii="Arial" w:hAnsi="Arial"/>
            <w:sz w:val="24"/>
          </w:rPr>
          <w:delText xml:space="preserve"> pocket shall be available at the oil input and one at the oil output of the radiators.</w:delText>
        </w:r>
        <w:r w:rsidDel="00E25B0F">
          <w:rPr>
            <w:rFonts w:ascii="Arial" w:hAnsi="Arial"/>
            <w:sz w:val="24"/>
          </w:rPr>
          <w:delText xml:space="preserve"> </w:delText>
        </w:r>
        <w:r w:rsidR="006C3856" w:rsidDel="00E25B0F">
          <w:rPr>
            <w:rFonts w:ascii="Arial" w:hAnsi="Arial"/>
            <w:sz w:val="24"/>
          </w:rPr>
          <w:delText>Four</w:delText>
        </w:r>
        <w:r w:rsidR="00F157D0" w:rsidRPr="00F157D0" w:rsidDel="00E25B0F">
          <w:rPr>
            <w:rFonts w:ascii="Arial" w:hAnsi="Arial"/>
            <w:sz w:val="24"/>
          </w:rPr>
          <w:delText xml:space="preserve"> temperature sensor</w:delText>
        </w:r>
        <w:r w:rsidR="006C3856" w:rsidDel="00E25B0F">
          <w:rPr>
            <w:rFonts w:ascii="Arial" w:hAnsi="Arial"/>
            <w:sz w:val="24"/>
          </w:rPr>
          <w:delText>s</w:delText>
        </w:r>
        <w:r w:rsidR="00F157D0" w:rsidRPr="00F157D0" w:rsidDel="00E25B0F">
          <w:rPr>
            <w:rFonts w:ascii="Arial" w:hAnsi="Arial"/>
            <w:sz w:val="24"/>
          </w:rPr>
          <w:delText xml:space="preserve"> shall be placed</w:delText>
        </w:r>
        <w:r w:rsidR="006C3856" w:rsidDel="00E25B0F">
          <w:rPr>
            <w:rFonts w:ascii="Arial" w:hAnsi="Arial"/>
            <w:sz w:val="24"/>
          </w:rPr>
          <w:delText xml:space="preserve"> around the perimeter of the tank, at the mid height of the radiators and 2</w:delText>
        </w:r>
        <w:r w:rsidR="00F157D0" w:rsidRPr="00F157D0" w:rsidDel="00E25B0F">
          <w:rPr>
            <w:rFonts w:ascii="Arial" w:hAnsi="Arial"/>
            <w:sz w:val="24"/>
          </w:rPr>
          <w:delText xml:space="preserve"> m</w:delText>
        </w:r>
        <w:r w:rsidR="006C3856" w:rsidDel="00E25B0F">
          <w:rPr>
            <w:rFonts w:ascii="Arial" w:hAnsi="Arial"/>
            <w:sz w:val="24"/>
          </w:rPr>
          <w:delText xml:space="preserve"> away</w:delText>
        </w:r>
        <w:r w:rsidR="00F157D0" w:rsidRPr="00F157D0" w:rsidDel="00E25B0F">
          <w:rPr>
            <w:rFonts w:ascii="Arial" w:hAnsi="Arial"/>
            <w:sz w:val="24"/>
          </w:rPr>
          <w:delText xml:space="preserve"> from the</w:delText>
        </w:r>
        <w:r w:rsidR="006C3856" w:rsidDel="00E25B0F">
          <w:rPr>
            <w:rFonts w:ascii="Arial" w:hAnsi="Arial"/>
            <w:sz w:val="24"/>
          </w:rPr>
          <w:delText>m</w:delText>
        </w:r>
        <w:r w:rsidR="00F157D0" w:rsidRPr="00F157D0" w:rsidDel="00E25B0F">
          <w:rPr>
            <w:rFonts w:ascii="Arial" w:hAnsi="Arial"/>
            <w:sz w:val="24"/>
          </w:rPr>
          <w:delText>.</w:delText>
        </w:r>
      </w:del>
    </w:p>
    <w:p w:rsidR="00D65BDE" w:rsidDel="00E25B0F" w:rsidRDefault="00D65BDE" w:rsidP="00152769">
      <w:pPr>
        <w:ind w:left="1843"/>
        <w:jc w:val="both"/>
        <w:rPr>
          <w:del w:id="872" w:author="Καρμίρης Αγγελος" w:date="2020-01-03T10:38:00Z"/>
          <w:rFonts w:ascii="Arial" w:hAnsi="Arial"/>
          <w:sz w:val="24"/>
        </w:rPr>
      </w:pPr>
      <w:del w:id="873" w:author="Καρμίρης Αγγελος" w:date="2020-01-03T10:38:00Z">
        <w:r w:rsidRPr="00D65BDE" w:rsidDel="00E25B0F">
          <w:rPr>
            <w:rFonts w:ascii="Arial" w:hAnsi="Arial"/>
            <w:sz w:val="24"/>
            <w:lang w:val="en-GB"/>
          </w:rPr>
          <w:delText>The temperature rise test will be carried out before the dielectric routine</w:delText>
        </w:r>
        <w:r w:rsidR="000F6219" w:rsidDel="00E25B0F">
          <w:rPr>
            <w:rFonts w:ascii="Arial" w:hAnsi="Arial"/>
            <w:sz w:val="24"/>
            <w:lang w:val="en-GB"/>
          </w:rPr>
          <w:delText xml:space="preserve"> and special</w:delText>
        </w:r>
        <w:r w:rsidRPr="00D65BDE" w:rsidDel="00E25B0F">
          <w:rPr>
            <w:rFonts w:ascii="Arial" w:hAnsi="Arial"/>
            <w:sz w:val="24"/>
            <w:lang w:val="en-GB"/>
          </w:rPr>
          <w:delText xml:space="preserve"> tests.</w:delText>
        </w:r>
      </w:del>
    </w:p>
    <w:p w:rsidR="006C090E" w:rsidRPr="00D7246C" w:rsidDel="00E25B0F" w:rsidRDefault="006C090E" w:rsidP="00152769">
      <w:pPr>
        <w:ind w:left="1843"/>
        <w:jc w:val="both"/>
        <w:rPr>
          <w:del w:id="874" w:author="Καρμίρης Αγγελος" w:date="2020-01-03T10:38:00Z"/>
          <w:rFonts w:ascii="Arial" w:hAnsi="Arial"/>
          <w:sz w:val="24"/>
        </w:rPr>
      </w:pPr>
      <w:del w:id="875" w:author="Καρμίρης Αγγελος" w:date="2020-01-03T10:38:00Z">
        <w:r w:rsidRPr="002A6011" w:rsidDel="00E25B0F">
          <w:rPr>
            <w:rFonts w:ascii="Arial" w:hAnsi="Arial"/>
            <w:sz w:val="24"/>
          </w:rPr>
          <w:delText>The test shall be carried out at 105% of rated voltage</w:delText>
        </w:r>
        <w:r w:rsidR="009B32E7" w:rsidDel="00E25B0F">
          <w:rPr>
            <w:rFonts w:ascii="Arial" w:hAnsi="Arial"/>
            <w:sz w:val="24"/>
          </w:rPr>
          <w:delText xml:space="preserve"> (U</w:delText>
        </w:r>
        <w:r w:rsidR="009B32E7" w:rsidDel="00E25B0F">
          <w:rPr>
            <w:rFonts w:ascii="Arial" w:hAnsi="Arial"/>
            <w:sz w:val="24"/>
            <w:vertAlign w:val="subscript"/>
          </w:rPr>
          <w:delText>max</w:delText>
        </w:r>
        <w:r w:rsidR="009B32E7" w:rsidDel="00E25B0F">
          <w:rPr>
            <w:rFonts w:ascii="Arial" w:hAnsi="Arial"/>
            <w:sz w:val="24"/>
          </w:rPr>
          <w:delText>)</w:delText>
        </w:r>
        <w:r w:rsidRPr="002A6011" w:rsidDel="00E25B0F">
          <w:rPr>
            <w:rFonts w:ascii="Arial" w:hAnsi="Arial"/>
            <w:sz w:val="24"/>
          </w:rPr>
          <w:delText xml:space="preserve"> at 50Hz.</w:delText>
        </w:r>
        <w:r w:rsidR="00B75354" w:rsidRPr="00152769" w:rsidDel="00E25B0F">
          <w:rPr>
            <w:rFonts w:ascii="Arial" w:hAnsi="Arial"/>
            <w:sz w:val="24"/>
          </w:rPr>
          <w:delText xml:space="preserve"> </w:delText>
        </w:r>
        <w:r w:rsidR="00B75354" w:rsidDel="00E25B0F">
          <w:rPr>
            <w:rFonts w:ascii="Arial" w:hAnsi="Arial"/>
            <w:sz w:val="24"/>
          </w:rPr>
          <w:delText xml:space="preserve">The values of top-oil temperature rise, average winding temperature rise and average winding to oil temperature gradient will be reported at the test </w:delText>
        </w:r>
        <w:r w:rsidR="00D7246C" w:rsidDel="00E25B0F">
          <w:rPr>
            <w:rFonts w:ascii="Arial" w:hAnsi="Arial"/>
            <w:sz w:val="24"/>
          </w:rPr>
          <w:delText>results</w:delText>
        </w:r>
        <w:r w:rsidR="00B75354" w:rsidDel="00E25B0F">
          <w:rPr>
            <w:rFonts w:ascii="Arial" w:hAnsi="Arial"/>
            <w:sz w:val="24"/>
          </w:rPr>
          <w:delText>. The value of hot-spot temperature rise will be calculated and reported also.</w:delText>
        </w:r>
      </w:del>
    </w:p>
    <w:p w:rsidR="006C090E" w:rsidRPr="002A6011" w:rsidDel="00E25B0F" w:rsidRDefault="006C090E" w:rsidP="00152769">
      <w:pPr>
        <w:ind w:left="1843"/>
        <w:jc w:val="both"/>
        <w:rPr>
          <w:del w:id="876" w:author="Καρμίρης Αγγελος" w:date="2020-01-03T10:38:00Z"/>
          <w:rFonts w:ascii="Arial" w:hAnsi="Arial"/>
          <w:sz w:val="24"/>
        </w:rPr>
      </w:pPr>
      <w:del w:id="877" w:author="Καρμίρης Αγγελος" w:date="2020-01-03T10:38:00Z">
        <w:r w:rsidRPr="002A6011" w:rsidDel="00E25B0F">
          <w:rPr>
            <w:rFonts w:ascii="Arial" w:hAnsi="Arial"/>
            <w:sz w:val="24"/>
          </w:rPr>
          <w:delText>The</w:delText>
        </w:r>
        <w:r w:rsidR="000A3BBF" w:rsidDel="00E25B0F">
          <w:rPr>
            <w:rFonts w:ascii="Arial" w:hAnsi="Arial"/>
            <w:sz w:val="24"/>
          </w:rPr>
          <w:delText xml:space="preserve"> average </w:delText>
        </w:r>
        <w:r w:rsidR="000A3BBF" w:rsidRPr="002A6011" w:rsidDel="00E25B0F">
          <w:rPr>
            <w:rFonts w:ascii="Arial" w:hAnsi="Arial"/>
            <w:sz w:val="24"/>
          </w:rPr>
          <w:delText xml:space="preserve">winding </w:delText>
        </w:r>
        <w:r w:rsidRPr="002A6011" w:rsidDel="00E25B0F">
          <w:rPr>
            <w:rFonts w:ascii="Arial" w:hAnsi="Arial"/>
            <w:sz w:val="24"/>
          </w:rPr>
          <w:delText>temperature rise shall not exceed 65</w:delText>
        </w:r>
        <w:r w:rsidR="000A3BBF" w:rsidDel="00E25B0F">
          <w:rPr>
            <w:rFonts w:ascii="Arial" w:hAnsi="Arial"/>
            <w:sz w:val="24"/>
          </w:rPr>
          <w:delText xml:space="preserve"> K</w:delText>
        </w:r>
        <w:r w:rsidRPr="002A6011" w:rsidDel="00E25B0F">
          <w:rPr>
            <w:rFonts w:ascii="Arial" w:hAnsi="Arial"/>
            <w:sz w:val="24"/>
          </w:rPr>
          <w:delText>.</w:delText>
        </w:r>
      </w:del>
    </w:p>
    <w:p w:rsidR="000A3BBF" w:rsidRPr="002A6011" w:rsidDel="00E25B0F" w:rsidRDefault="000A3BBF" w:rsidP="000A3BBF">
      <w:pPr>
        <w:ind w:left="1843"/>
        <w:jc w:val="both"/>
        <w:rPr>
          <w:del w:id="878" w:author="Καρμίρης Αγγελος" w:date="2020-01-03T10:38:00Z"/>
          <w:rFonts w:ascii="Arial" w:hAnsi="Arial"/>
          <w:sz w:val="24"/>
        </w:rPr>
      </w:pPr>
      <w:del w:id="879" w:author="Καρμίρης Αγγελος" w:date="2020-01-03T10:38:00Z">
        <w:r w:rsidRPr="002A6011" w:rsidDel="00E25B0F">
          <w:rPr>
            <w:rFonts w:ascii="Arial" w:hAnsi="Arial"/>
            <w:sz w:val="24"/>
          </w:rPr>
          <w:delText>The</w:delText>
        </w:r>
        <w:r w:rsidDel="00E25B0F">
          <w:rPr>
            <w:rFonts w:ascii="Arial" w:hAnsi="Arial"/>
            <w:sz w:val="24"/>
          </w:rPr>
          <w:delText xml:space="preserve"> hot-spot wind</w:delText>
        </w:r>
        <w:r w:rsidRPr="002A6011" w:rsidDel="00E25B0F">
          <w:rPr>
            <w:rFonts w:ascii="Arial" w:hAnsi="Arial"/>
            <w:sz w:val="24"/>
          </w:rPr>
          <w:delText xml:space="preserve">ing temperature rise shall not exceed </w:delText>
        </w:r>
        <w:r w:rsidDel="00E25B0F">
          <w:rPr>
            <w:rFonts w:ascii="Arial" w:hAnsi="Arial"/>
            <w:sz w:val="24"/>
          </w:rPr>
          <w:delText>78 K</w:delText>
        </w:r>
        <w:r w:rsidRPr="002A6011" w:rsidDel="00E25B0F">
          <w:rPr>
            <w:rFonts w:ascii="Arial" w:hAnsi="Arial"/>
            <w:sz w:val="24"/>
          </w:rPr>
          <w:delText>.</w:delText>
        </w:r>
      </w:del>
    </w:p>
    <w:p w:rsidR="006C090E" w:rsidRPr="002A6011" w:rsidDel="00E25B0F" w:rsidRDefault="006C090E" w:rsidP="00152769">
      <w:pPr>
        <w:ind w:left="1843"/>
        <w:jc w:val="both"/>
        <w:rPr>
          <w:del w:id="880" w:author="Καρμίρης Αγγελος" w:date="2020-01-03T10:38:00Z"/>
          <w:rFonts w:ascii="Arial" w:hAnsi="Arial"/>
          <w:sz w:val="24"/>
        </w:rPr>
      </w:pPr>
      <w:del w:id="881" w:author="Καρμίρης Αγγελος" w:date="2020-01-03T10:38:00Z">
        <w:r w:rsidRPr="002A6011" w:rsidDel="00E25B0F">
          <w:rPr>
            <w:rFonts w:ascii="Arial" w:hAnsi="Arial"/>
            <w:sz w:val="24"/>
          </w:rPr>
          <w:delText xml:space="preserve">The </w:delText>
        </w:r>
        <w:r w:rsidR="000A3BBF" w:rsidDel="00E25B0F">
          <w:rPr>
            <w:rFonts w:ascii="Arial" w:hAnsi="Arial"/>
            <w:sz w:val="24"/>
          </w:rPr>
          <w:delText xml:space="preserve">top </w:delText>
        </w:r>
        <w:r w:rsidR="000A3BBF" w:rsidRPr="002A6011" w:rsidDel="00E25B0F">
          <w:rPr>
            <w:rFonts w:ascii="Arial" w:hAnsi="Arial"/>
            <w:sz w:val="24"/>
          </w:rPr>
          <w:delText xml:space="preserve">oil </w:delText>
        </w:r>
        <w:r w:rsidRPr="002A6011" w:rsidDel="00E25B0F">
          <w:rPr>
            <w:rFonts w:ascii="Arial" w:hAnsi="Arial"/>
            <w:sz w:val="24"/>
          </w:rPr>
          <w:delText>temperature rise shall not exceed 60</w:delText>
        </w:r>
        <w:r w:rsidR="000A3BBF" w:rsidDel="00E25B0F">
          <w:rPr>
            <w:rFonts w:ascii="Arial" w:hAnsi="Arial"/>
            <w:sz w:val="24"/>
          </w:rPr>
          <w:delText xml:space="preserve"> K</w:delText>
        </w:r>
        <w:r w:rsidRPr="002A6011" w:rsidDel="00E25B0F">
          <w:rPr>
            <w:rFonts w:ascii="Arial" w:hAnsi="Arial"/>
            <w:sz w:val="24"/>
          </w:rPr>
          <w:delText>.</w:delText>
        </w:r>
      </w:del>
    </w:p>
    <w:p w:rsidR="00B75354" w:rsidDel="00E25B0F" w:rsidRDefault="00B75354" w:rsidP="00B75354">
      <w:pPr>
        <w:ind w:left="1843"/>
        <w:jc w:val="both"/>
        <w:rPr>
          <w:del w:id="882" w:author="Καρμίρης Αγγελος" w:date="2020-01-03T10:38:00Z"/>
          <w:rFonts w:ascii="Arial" w:hAnsi="Arial"/>
          <w:bCs/>
          <w:sz w:val="24"/>
        </w:rPr>
      </w:pPr>
      <w:del w:id="883" w:author="Καρμίρης Αγγελος" w:date="2020-01-03T10:38:00Z">
        <w:r w:rsidRPr="008C6DDF" w:rsidDel="00E25B0F">
          <w:rPr>
            <w:rFonts w:ascii="Arial" w:hAnsi="Arial"/>
            <w:bCs/>
            <w:sz w:val="24"/>
          </w:rPr>
          <w:delText>The oil and winding temperature indicators will be calibrated at the end of the test.</w:delText>
        </w:r>
      </w:del>
    </w:p>
    <w:p w:rsidR="00D82A1F" w:rsidRPr="006D2F57" w:rsidDel="00E25B0F" w:rsidRDefault="00D82A1F" w:rsidP="00B44483">
      <w:pPr>
        <w:tabs>
          <w:tab w:val="left" w:pos="1418"/>
        </w:tabs>
        <w:ind w:left="1444"/>
        <w:jc w:val="both"/>
        <w:rPr>
          <w:del w:id="884" w:author="Καρμίρης Αγγελος" w:date="2020-01-03T10:38:00Z"/>
          <w:rFonts w:ascii="Arial" w:hAnsi="Arial"/>
          <w:sz w:val="24"/>
        </w:rPr>
      </w:pPr>
    </w:p>
    <w:p w:rsidR="00B44483" w:rsidRPr="002A6011" w:rsidDel="00E25B0F" w:rsidRDefault="00B44483" w:rsidP="00B44483">
      <w:pPr>
        <w:ind w:left="1843" w:hanging="425"/>
        <w:jc w:val="both"/>
        <w:rPr>
          <w:del w:id="885" w:author="Καρμίρης Αγγελος" w:date="2020-01-03T10:38:00Z"/>
          <w:rFonts w:ascii="Arial" w:hAnsi="Arial"/>
          <w:sz w:val="24"/>
        </w:rPr>
      </w:pPr>
      <w:del w:id="886" w:author="Καρμίρης Αγγελος" w:date="2020-01-03T10:38:00Z">
        <w:r w:rsidDel="00E25B0F">
          <w:rPr>
            <w:rFonts w:ascii="Arial" w:hAnsi="Arial"/>
            <w:sz w:val="24"/>
          </w:rPr>
          <w:delText>2</w:delText>
        </w:r>
        <w:r w:rsidRPr="000A3BBF" w:rsidDel="00E25B0F">
          <w:rPr>
            <w:rFonts w:ascii="Arial" w:hAnsi="Arial"/>
            <w:sz w:val="24"/>
          </w:rPr>
          <w:delText>.</w:delText>
        </w:r>
        <w:r w:rsidDel="00E25B0F">
          <w:rPr>
            <w:rFonts w:ascii="Arial" w:hAnsi="Arial"/>
            <w:sz w:val="24"/>
          </w:rPr>
          <w:delText xml:space="preserve">  </w:delText>
        </w:r>
        <w:r w:rsidRPr="002A6011" w:rsidDel="00E25B0F">
          <w:rPr>
            <w:rFonts w:ascii="Arial" w:hAnsi="Arial"/>
            <w:sz w:val="24"/>
          </w:rPr>
          <w:delText xml:space="preserve">Measurement of </w:delText>
        </w:r>
        <w:r w:rsidDel="00E25B0F">
          <w:rPr>
            <w:rFonts w:ascii="Arial" w:hAnsi="Arial"/>
            <w:sz w:val="24"/>
          </w:rPr>
          <w:delText>losses</w:delText>
        </w:r>
        <w:r w:rsidRPr="002A6011" w:rsidDel="00E25B0F">
          <w:rPr>
            <w:rFonts w:ascii="Arial" w:hAnsi="Arial"/>
            <w:sz w:val="24"/>
          </w:rPr>
          <w:delText>.</w:delText>
        </w:r>
      </w:del>
    </w:p>
    <w:p w:rsidR="00B44483" w:rsidDel="00E25B0F" w:rsidRDefault="00B44483" w:rsidP="00B44483">
      <w:pPr>
        <w:ind w:left="1843"/>
        <w:jc w:val="both"/>
        <w:rPr>
          <w:del w:id="887" w:author="Καρμίρης Αγγελος" w:date="2020-01-03T10:38:00Z"/>
          <w:rFonts w:ascii="Arial" w:hAnsi="Arial"/>
          <w:sz w:val="24"/>
        </w:rPr>
      </w:pPr>
      <w:del w:id="888" w:author="Καρμίρης Αγγελος" w:date="2020-01-03T10:38:00Z">
        <w:r w:rsidRPr="00762704" w:rsidDel="00E25B0F">
          <w:rPr>
            <w:rFonts w:ascii="Arial" w:hAnsi="Arial"/>
            <w:sz w:val="24"/>
          </w:rPr>
          <w:delText>The measurement will be carried out</w:delText>
        </w:r>
        <w:r w:rsidDel="00E25B0F">
          <w:rPr>
            <w:rFonts w:ascii="Arial" w:hAnsi="Arial"/>
            <w:sz w:val="24"/>
          </w:rPr>
          <w:delText xml:space="preserve"> at 105% of rated voltage (U</w:delText>
        </w:r>
        <w:r w:rsidDel="00E25B0F">
          <w:rPr>
            <w:rFonts w:ascii="Arial" w:hAnsi="Arial"/>
            <w:sz w:val="24"/>
            <w:vertAlign w:val="subscript"/>
          </w:rPr>
          <w:delText>max</w:delText>
        </w:r>
        <w:r w:rsidDel="00E25B0F">
          <w:rPr>
            <w:rFonts w:ascii="Arial" w:hAnsi="Arial"/>
            <w:sz w:val="24"/>
          </w:rPr>
          <w:delText>), during and close to the end of the</w:delText>
        </w:r>
        <w:r w:rsidRPr="00762704" w:rsidDel="00E25B0F">
          <w:rPr>
            <w:rFonts w:ascii="Arial" w:hAnsi="Arial"/>
            <w:sz w:val="24"/>
          </w:rPr>
          <w:delText xml:space="preserve"> </w:delText>
        </w:r>
        <w:r w:rsidDel="00E25B0F">
          <w:rPr>
            <w:rFonts w:ascii="Arial" w:hAnsi="Arial"/>
            <w:sz w:val="24"/>
          </w:rPr>
          <w:delText>temperature rise test (par.VII.2.1), with the reactor close to service temperature. The reported losses will be corrected to rated current</w:delText>
        </w:r>
        <w:r w:rsidR="00F04910" w:rsidDel="00E25B0F">
          <w:rPr>
            <w:rFonts w:ascii="Arial" w:hAnsi="Arial"/>
            <w:sz w:val="24"/>
          </w:rPr>
          <w:delText xml:space="preserve"> and reference temperature of 75</w:delText>
        </w:r>
        <w:r w:rsidR="00F04910" w:rsidRPr="00152769" w:rsidDel="00E25B0F">
          <w:rPr>
            <w:rFonts w:ascii="Arial" w:hAnsi="Arial"/>
            <w:sz w:val="24"/>
          </w:rPr>
          <w:delText>°</w:delText>
        </w:r>
        <w:r w:rsidR="00F04910" w:rsidDel="00E25B0F">
          <w:rPr>
            <w:rFonts w:ascii="Arial" w:hAnsi="Arial"/>
            <w:sz w:val="24"/>
          </w:rPr>
          <w:delText>C</w:delText>
        </w:r>
        <w:r w:rsidDel="00E25B0F">
          <w:rPr>
            <w:rFonts w:ascii="Arial" w:hAnsi="Arial"/>
            <w:sz w:val="24"/>
          </w:rPr>
          <w:delText>.</w:delText>
        </w:r>
        <w:r w:rsidR="00C0326B" w:rsidRPr="00C0326B" w:rsidDel="00E25B0F">
          <w:rPr>
            <w:sz w:val="28"/>
          </w:rPr>
          <w:delText xml:space="preserve"> </w:delText>
        </w:r>
        <w:r w:rsidR="00C0326B" w:rsidRPr="00C0326B" w:rsidDel="00E25B0F">
          <w:rPr>
            <w:rFonts w:ascii="Arial" w:hAnsi="Arial"/>
            <w:sz w:val="24"/>
          </w:rPr>
          <w:delText>The expanded uncertainty of losses</w:delText>
        </w:r>
        <w:r w:rsidR="00AC00B6" w:rsidRPr="00AC00B6" w:rsidDel="00E25B0F">
          <w:delText xml:space="preserve"> </w:delText>
        </w:r>
        <w:r w:rsidR="00AC00B6" w:rsidRPr="00AC00B6" w:rsidDel="00E25B0F">
          <w:rPr>
            <w:rFonts w:ascii="Arial" w:hAnsi="Arial"/>
            <w:sz w:val="24"/>
          </w:rPr>
          <w:delText>with coverage factor k=2</w:delText>
        </w:r>
        <w:r w:rsidR="00C0326B" w:rsidRPr="00C0326B" w:rsidDel="00E25B0F">
          <w:rPr>
            <w:rFonts w:ascii="Arial" w:hAnsi="Arial"/>
            <w:sz w:val="24"/>
          </w:rPr>
          <w:delText xml:space="preserve"> will be calculated and reported by the manufacturer</w:delText>
        </w:r>
        <w:r w:rsidR="00362374" w:rsidDel="00E25B0F">
          <w:rPr>
            <w:rFonts w:ascii="Arial" w:hAnsi="Arial"/>
            <w:sz w:val="24"/>
          </w:rPr>
          <w:delText xml:space="preserve"> according to</w:delText>
        </w:r>
        <w:r w:rsidR="00C0326B" w:rsidRPr="00C0326B" w:rsidDel="00E25B0F">
          <w:rPr>
            <w:rFonts w:ascii="Arial" w:hAnsi="Arial"/>
            <w:sz w:val="24"/>
          </w:rPr>
          <w:delText xml:space="preserve"> IEC 60076-19</w:delText>
        </w:r>
        <w:r w:rsidR="00AC00B6" w:rsidDel="00E25B0F">
          <w:rPr>
            <w:rFonts w:ascii="Arial" w:hAnsi="Arial"/>
            <w:sz w:val="24"/>
          </w:rPr>
          <w:delText xml:space="preserve">, but it shall not exceed </w:delText>
        </w:r>
        <w:r w:rsidR="00AC00B6" w:rsidRPr="00152769" w:rsidDel="00E25B0F">
          <w:rPr>
            <w:rFonts w:ascii="Arial" w:hAnsi="Arial"/>
            <w:sz w:val="24"/>
          </w:rPr>
          <w:delText>5</w:delText>
        </w:r>
        <w:r w:rsidR="00362374" w:rsidRPr="00362374" w:rsidDel="00E25B0F">
          <w:rPr>
            <w:rFonts w:ascii="Arial" w:hAnsi="Arial"/>
            <w:sz w:val="24"/>
          </w:rPr>
          <w:delText>%</w:delText>
        </w:r>
        <w:r w:rsidR="00C0326B" w:rsidRPr="00C0326B" w:rsidDel="00E25B0F">
          <w:rPr>
            <w:rFonts w:ascii="Arial" w:hAnsi="Arial"/>
            <w:sz w:val="24"/>
          </w:rPr>
          <w:delText>.</w:delText>
        </w:r>
      </w:del>
    </w:p>
    <w:p w:rsidR="00B44483" w:rsidDel="00E25B0F" w:rsidRDefault="00B44483" w:rsidP="0047587D">
      <w:pPr>
        <w:ind w:left="1843" w:hanging="425"/>
        <w:jc w:val="both"/>
        <w:rPr>
          <w:del w:id="889" w:author="Καρμίρης Αγγελος" w:date="2020-01-03T10:38:00Z"/>
          <w:rFonts w:ascii="Arial" w:hAnsi="Arial"/>
          <w:sz w:val="24"/>
        </w:rPr>
      </w:pPr>
    </w:p>
    <w:p w:rsidR="0047587D" w:rsidRPr="002A6011" w:rsidDel="00E25B0F" w:rsidRDefault="00B44483" w:rsidP="0047587D">
      <w:pPr>
        <w:ind w:left="1843" w:hanging="425"/>
        <w:jc w:val="both"/>
        <w:rPr>
          <w:del w:id="890" w:author="Καρμίρης Αγγελος" w:date="2020-01-03T10:38:00Z"/>
          <w:rFonts w:ascii="Arial" w:hAnsi="Arial"/>
          <w:sz w:val="24"/>
        </w:rPr>
      </w:pPr>
      <w:del w:id="891" w:author="Καρμίρης Αγγελος" w:date="2020-01-03T10:38:00Z">
        <w:r w:rsidDel="00E25B0F">
          <w:rPr>
            <w:rFonts w:ascii="Arial" w:hAnsi="Arial"/>
            <w:sz w:val="24"/>
          </w:rPr>
          <w:delText>3</w:delText>
        </w:r>
        <w:r w:rsidR="0047587D" w:rsidRPr="000A3BBF" w:rsidDel="00E25B0F">
          <w:rPr>
            <w:rFonts w:ascii="Arial" w:hAnsi="Arial"/>
            <w:sz w:val="24"/>
          </w:rPr>
          <w:delText>.</w:delText>
        </w:r>
        <w:r w:rsidR="0047587D" w:rsidDel="00E25B0F">
          <w:rPr>
            <w:rFonts w:ascii="Arial" w:hAnsi="Arial"/>
            <w:sz w:val="24"/>
          </w:rPr>
          <w:delText xml:space="preserve">  </w:delText>
        </w:r>
        <w:r w:rsidR="0047587D" w:rsidRPr="002A6011" w:rsidDel="00E25B0F">
          <w:rPr>
            <w:rFonts w:ascii="Arial" w:hAnsi="Arial"/>
            <w:sz w:val="24"/>
          </w:rPr>
          <w:delText xml:space="preserve">Measurement of </w:delText>
        </w:r>
        <w:r w:rsidR="0047587D" w:rsidDel="00E25B0F">
          <w:rPr>
            <w:rFonts w:ascii="Arial" w:hAnsi="Arial"/>
            <w:sz w:val="24"/>
          </w:rPr>
          <w:delText>vibrations</w:delText>
        </w:r>
        <w:r w:rsidR="0047587D" w:rsidRPr="002A6011" w:rsidDel="00E25B0F">
          <w:rPr>
            <w:rFonts w:ascii="Arial" w:hAnsi="Arial"/>
            <w:sz w:val="24"/>
          </w:rPr>
          <w:delText>.</w:delText>
        </w:r>
      </w:del>
    </w:p>
    <w:p w:rsidR="0047587D" w:rsidRPr="00762704" w:rsidDel="00E25B0F" w:rsidRDefault="0047587D" w:rsidP="0047587D">
      <w:pPr>
        <w:ind w:left="1843"/>
        <w:jc w:val="both"/>
        <w:rPr>
          <w:del w:id="892" w:author="Καρμίρης Αγγελος" w:date="2020-01-03T10:38:00Z"/>
          <w:rFonts w:ascii="Arial" w:hAnsi="Arial"/>
          <w:sz w:val="24"/>
        </w:rPr>
      </w:pPr>
      <w:del w:id="893" w:author="Καρμίρης Αγγελος" w:date="2020-01-03T10:38:00Z">
        <w:r w:rsidRPr="002A6011" w:rsidDel="00E25B0F">
          <w:rPr>
            <w:rFonts w:ascii="Arial" w:hAnsi="Arial"/>
            <w:sz w:val="24"/>
          </w:rPr>
          <w:delText>The level of vibrations shall not exceed 200</w:delText>
        </w:r>
        <w:r w:rsidR="001A77B8" w:rsidRPr="00152769" w:rsidDel="00E25B0F">
          <w:rPr>
            <w:rFonts w:ascii="Arial" w:hAnsi="Arial"/>
            <w:sz w:val="24"/>
          </w:rPr>
          <w:delText xml:space="preserve"> </w:delText>
        </w:r>
        <w:r w:rsidRPr="002A6011" w:rsidDel="00E25B0F">
          <w:rPr>
            <w:rFonts w:ascii="Arial" w:hAnsi="Arial"/>
            <w:sz w:val="24"/>
            <w:lang w:val="el-GR"/>
          </w:rPr>
          <w:delText>μ</w:delText>
        </w:r>
        <w:r w:rsidRPr="002A6011" w:rsidDel="00E25B0F">
          <w:rPr>
            <w:rFonts w:ascii="Arial" w:hAnsi="Arial"/>
            <w:sz w:val="24"/>
          </w:rPr>
          <w:delText>m.</w:delText>
        </w:r>
      </w:del>
    </w:p>
    <w:p w:rsidR="0047587D" w:rsidDel="00E25B0F" w:rsidRDefault="0047587D" w:rsidP="0047587D">
      <w:pPr>
        <w:ind w:left="1843"/>
        <w:jc w:val="both"/>
        <w:rPr>
          <w:del w:id="894" w:author="Καρμίρης Αγγελος" w:date="2020-01-03T10:38:00Z"/>
          <w:rFonts w:ascii="Arial" w:hAnsi="Arial"/>
          <w:sz w:val="24"/>
        </w:rPr>
      </w:pPr>
      <w:del w:id="895" w:author="Καρμίρης Αγγελος" w:date="2020-01-03T10:38:00Z">
        <w:r w:rsidRPr="00762704" w:rsidDel="00E25B0F">
          <w:rPr>
            <w:rFonts w:ascii="Arial" w:hAnsi="Arial"/>
            <w:sz w:val="24"/>
          </w:rPr>
          <w:delText>The measurement will be carried out</w:delText>
        </w:r>
        <w:r w:rsidDel="00E25B0F">
          <w:rPr>
            <w:rFonts w:ascii="Arial" w:hAnsi="Arial"/>
            <w:sz w:val="24"/>
          </w:rPr>
          <w:delText xml:space="preserve"> at 105% of rated voltage (U</w:delText>
        </w:r>
        <w:r w:rsidDel="00E25B0F">
          <w:rPr>
            <w:rFonts w:ascii="Arial" w:hAnsi="Arial"/>
            <w:sz w:val="24"/>
            <w:vertAlign w:val="subscript"/>
          </w:rPr>
          <w:delText>max</w:delText>
        </w:r>
        <w:r w:rsidDel="00E25B0F">
          <w:rPr>
            <w:rFonts w:ascii="Arial" w:hAnsi="Arial"/>
            <w:sz w:val="24"/>
          </w:rPr>
          <w:delText>), during and close to the end of</w:delText>
        </w:r>
        <w:r w:rsidRPr="00762704" w:rsidDel="00E25B0F">
          <w:rPr>
            <w:rFonts w:ascii="Arial" w:hAnsi="Arial"/>
            <w:sz w:val="24"/>
          </w:rPr>
          <w:delText xml:space="preserve"> the </w:delText>
        </w:r>
        <w:r w:rsidDel="00E25B0F">
          <w:rPr>
            <w:rFonts w:ascii="Arial" w:hAnsi="Arial"/>
            <w:sz w:val="24"/>
          </w:rPr>
          <w:delText>temperature rise test (par.VII.2.1), with the reactor close to service temperature.</w:delText>
        </w:r>
      </w:del>
    </w:p>
    <w:p w:rsidR="0022585F" w:rsidDel="00E25B0F" w:rsidRDefault="0022585F" w:rsidP="009317A3">
      <w:pPr>
        <w:tabs>
          <w:tab w:val="left" w:pos="1418"/>
        </w:tabs>
        <w:ind w:left="1444"/>
        <w:jc w:val="both"/>
        <w:rPr>
          <w:del w:id="896" w:author="Καρμίρης Αγγελος" w:date="2020-01-03T10:38:00Z"/>
          <w:rFonts w:ascii="Arial" w:hAnsi="Arial"/>
          <w:sz w:val="24"/>
        </w:rPr>
      </w:pPr>
    </w:p>
    <w:p w:rsidR="00762704" w:rsidRPr="002A6011" w:rsidDel="00E25B0F" w:rsidRDefault="00B44483" w:rsidP="00762704">
      <w:pPr>
        <w:ind w:left="1843" w:hanging="425"/>
        <w:jc w:val="both"/>
        <w:rPr>
          <w:del w:id="897" w:author="Καρμίρης Αγγελος" w:date="2020-01-03T10:38:00Z"/>
          <w:rFonts w:ascii="Arial" w:hAnsi="Arial"/>
          <w:sz w:val="24"/>
        </w:rPr>
      </w:pPr>
      <w:del w:id="898" w:author="Καρμίρης Αγγελος" w:date="2020-01-03T10:38:00Z">
        <w:r w:rsidDel="00E25B0F">
          <w:rPr>
            <w:rFonts w:ascii="Arial" w:hAnsi="Arial"/>
            <w:sz w:val="24"/>
          </w:rPr>
          <w:delText>4</w:delText>
        </w:r>
        <w:r w:rsidR="00762704" w:rsidRPr="000A3BBF" w:rsidDel="00E25B0F">
          <w:rPr>
            <w:rFonts w:ascii="Arial" w:hAnsi="Arial"/>
            <w:sz w:val="24"/>
          </w:rPr>
          <w:delText>.</w:delText>
        </w:r>
        <w:r w:rsidR="00762704" w:rsidDel="00E25B0F">
          <w:rPr>
            <w:rFonts w:ascii="Arial" w:hAnsi="Arial"/>
            <w:sz w:val="24"/>
          </w:rPr>
          <w:delText xml:space="preserve">  </w:delText>
        </w:r>
        <w:r w:rsidR="00762704" w:rsidRPr="002A6011" w:rsidDel="00E25B0F">
          <w:rPr>
            <w:rFonts w:ascii="Arial" w:hAnsi="Arial"/>
            <w:sz w:val="24"/>
          </w:rPr>
          <w:delText>Measurement of acoustic sound level.</w:delText>
        </w:r>
      </w:del>
    </w:p>
    <w:p w:rsidR="00762704" w:rsidRPr="00762704" w:rsidDel="00E25B0F" w:rsidRDefault="00762704" w:rsidP="00762704">
      <w:pPr>
        <w:ind w:left="1843"/>
        <w:jc w:val="both"/>
        <w:rPr>
          <w:del w:id="899" w:author="Καρμίρης Αγγελος" w:date="2020-01-03T10:38:00Z"/>
          <w:rFonts w:ascii="Arial" w:hAnsi="Arial"/>
          <w:sz w:val="24"/>
        </w:rPr>
      </w:pPr>
      <w:del w:id="900" w:author="Καρμίρης Αγγελος" w:date="2020-01-03T10:38:00Z">
        <w:r w:rsidRPr="00762704" w:rsidDel="00E25B0F">
          <w:rPr>
            <w:rFonts w:ascii="Arial" w:hAnsi="Arial"/>
            <w:sz w:val="24"/>
          </w:rPr>
          <w:delText xml:space="preserve">The test will confirm that the </w:delText>
        </w:r>
        <w:r w:rsidDel="00E25B0F">
          <w:rPr>
            <w:rFonts w:ascii="Arial" w:hAnsi="Arial"/>
            <w:sz w:val="24"/>
          </w:rPr>
          <w:delText>reactor</w:delText>
        </w:r>
        <w:r w:rsidRPr="00762704" w:rsidDel="00E25B0F">
          <w:rPr>
            <w:rFonts w:ascii="Arial" w:hAnsi="Arial"/>
            <w:sz w:val="24"/>
          </w:rPr>
          <w:delText xml:space="preserve"> corrected average sound pressure level does not exceed </w:delText>
        </w:r>
        <w:r w:rsidDel="00E25B0F">
          <w:rPr>
            <w:rFonts w:ascii="Arial" w:hAnsi="Arial"/>
            <w:sz w:val="24"/>
          </w:rPr>
          <w:delText>72</w:delText>
        </w:r>
        <w:r w:rsidRPr="00762704" w:rsidDel="00E25B0F">
          <w:rPr>
            <w:rFonts w:ascii="Arial" w:hAnsi="Arial"/>
            <w:sz w:val="24"/>
          </w:rPr>
          <w:delText xml:space="preserve"> dB(A)</w:delText>
        </w:r>
        <w:r w:rsidR="00434110" w:rsidDel="00E25B0F">
          <w:rPr>
            <w:rFonts w:ascii="Arial" w:hAnsi="Arial"/>
            <w:sz w:val="24"/>
          </w:rPr>
          <w:delText xml:space="preserve"> or 76</w:delText>
        </w:r>
        <w:r w:rsidR="00BC3BCE" w:rsidDel="00E25B0F">
          <w:rPr>
            <w:rFonts w:ascii="Arial" w:hAnsi="Arial"/>
            <w:sz w:val="24"/>
          </w:rPr>
          <w:delText xml:space="preserve"> </w:delText>
        </w:r>
        <w:r w:rsidR="00434110" w:rsidDel="00E25B0F">
          <w:rPr>
            <w:rFonts w:ascii="Arial" w:hAnsi="Arial"/>
            <w:sz w:val="24"/>
          </w:rPr>
          <w:delText>dB(A), as specified in par.V.10</w:delText>
        </w:r>
        <w:r w:rsidRPr="00762704" w:rsidDel="00E25B0F">
          <w:rPr>
            <w:rFonts w:ascii="Arial" w:hAnsi="Arial"/>
            <w:sz w:val="24"/>
          </w:rPr>
          <w:delText xml:space="preserve">. </w:delText>
        </w:r>
      </w:del>
    </w:p>
    <w:p w:rsidR="00762704" w:rsidDel="00E25B0F" w:rsidRDefault="00762704" w:rsidP="00762704">
      <w:pPr>
        <w:ind w:left="1843"/>
        <w:jc w:val="both"/>
        <w:rPr>
          <w:del w:id="901" w:author="Καρμίρης Αγγελος" w:date="2020-01-03T10:38:00Z"/>
          <w:rFonts w:ascii="Arial" w:hAnsi="Arial"/>
          <w:sz w:val="24"/>
        </w:rPr>
      </w:pPr>
      <w:del w:id="902" w:author="Καρμίρης Αγγελος" w:date="2020-01-03T10:38:00Z">
        <w:r w:rsidRPr="00762704" w:rsidDel="00E25B0F">
          <w:rPr>
            <w:rFonts w:ascii="Arial" w:hAnsi="Arial"/>
            <w:sz w:val="24"/>
          </w:rPr>
          <w:delText>The measurement will be carried out</w:delText>
        </w:r>
        <w:r w:rsidR="009B32E7" w:rsidDel="00E25B0F">
          <w:rPr>
            <w:rFonts w:ascii="Arial" w:hAnsi="Arial"/>
            <w:sz w:val="24"/>
          </w:rPr>
          <w:delText xml:space="preserve"> at rated voltage and frequency, right after the end of</w:delText>
        </w:r>
        <w:r w:rsidRPr="00762704" w:rsidDel="00E25B0F">
          <w:rPr>
            <w:rFonts w:ascii="Arial" w:hAnsi="Arial"/>
            <w:sz w:val="24"/>
          </w:rPr>
          <w:delText xml:space="preserve"> the </w:delText>
        </w:r>
        <w:r w:rsidR="009B32E7" w:rsidDel="00E25B0F">
          <w:rPr>
            <w:rFonts w:ascii="Arial" w:hAnsi="Arial"/>
            <w:sz w:val="24"/>
          </w:rPr>
          <w:delText>temperature rise test (par.VII.2.1), with the reactor</w:delText>
        </w:r>
        <w:r w:rsidRPr="00762704" w:rsidDel="00E25B0F">
          <w:rPr>
            <w:rFonts w:ascii="Arial" w:hAnsi="Arial"/>
            <w:sz w:val="24"/>
          </w:rPr>
          <w:delText xml:space="preserve"> close to service temperature. </w:delText>
        </w:r>
        <w:r w:rsidR="009B32E7" w:rsidDel="00E25B0F">
          <w:rPr>
            <w:rFonts w:ascii="Arial" w:hAnsi="Arial"/>
            <w:sz w:val="24"/>
          </w:rPr>
          <w:delText>The measurement</w:delText>
        </w:r>
        <w:r w:rsidRPr="00762704" w:rsidDel="00E25B0F">
          <w:rPr>
            <w:rFonts w:ascii="Arial" w:hAnsi="Arial"/>
            <w:sz w:val="24"/>
          </w:rPr>
          <w:delText xml:space="preserve"> will be performed in accordance with IEC 60076</w:delText>
        </w:r>
        <w:r w:rsidDel="00E25B0F">
          <w:rPr>
            <w:rFonts w:ascii="Arial" w:hAnsi="Arial"/>
            <w:sz w:val="24"/>
          </w:rPr>
          <w:delText>-</w:delText>
        </w:r>
        <w:r w:rsidRPr="00762704" w:rsidDel="00E25B0F">
          <w:rPr>
            <w:rFonts w:ascii="Arial" w:hAnsi="Arial"/>
            <w:sz w:val="24"/>
          </w:rPr>
          <w:delText>10.</w:delText>
        </w:r>
      </w:del>
    </w:p>
    <w:p w:rsidR="00762704" w:rsidRPr="002A6011" w:rsidDel="00E25B0F" w:rsidRDefault="00762704" w:rsidP="009317A3">
      <w:pPr>
        <w:tabs>
          <w:tab w:val="left" w:pos="1418"/>
        </w:tabs>
        <w:ind w:left="1444"/>
        <w:jc w:val="both"/>
        <w:rPr>
          <w:del w:id="903" w:author="Καρμίρης Αγγελος" w:date="2020-01-03T10:38:00Z"/>
          <w:rFonts w:ascii="Arial" w:hAnsi="Arial"/>
          <w:sz w:val="24"/>
        </w:rPr>
      </w:pPr>
    </w:p>
    <w:p w:rsidR="00080C29" w:rsidRPr="002A6011" w:rsidDel="00E25B0F" w:rsidRDefault="00013DCB" w:rsidP="00080C29">
      <w:pPr>
        <w:ind w:left="709"/>
        <w:jc w:val="both"/>
        <w:rPr>
          <w:del w:id="904" w:author="Καρμίρης Αγγελος" w:date="2020-01-03T10:38:00Z"/>
          <w:rFonts w:ascii="Arial" w:hAnsi="Arial"/>
          <w:b/>
          <w:sz w:val="24"/>
        </w:rPr>
      </w:pPr>
      <w:del w:id="905" w:author="Καρμίρης Αγγελος" w:date="2020-01-03T10:38:00Z">
        <w:r w:rsidRPr="002A6011" w:rsidDel="00E25B0F">
          <w:rPr>
            <w:rFonts w:ascii="Arial" w:hAnsi="Arial"/>
            <w:b/>
            <w:sz w:val="24"/>
          </w:rPr>
          <w:delText>3</w:delText>
        </w:r>
        <w:r w:rsidR="00080C29" w:rsidRPr="002A6011" w:rsidDel="00E25B0F">
          <w:rPr>
            <w:rFonts w:ascii="Arial" w:hAnsi="Arial"/>
            <w:b/>
            <w:sz w:val="24"/>
          </w:rPr>
          <w:delText>.</w:delText>
        </w:r>
        <w:r w:rsidR="00080C29" w:rsidRPr="002A6011" w:rsidDel="00E25B0F">
          <w:rPr>
            <w:rFonts w:ascii="Arial" w:hAnsi="Arial"/>
            <w:b/>
            <w:sz w:val="24"/>
          </w:rPr>
          <w:tab/>
        </w:r>
        <w:r w:rsidR="00080C29" w:rsidRPr="002A6011" w:rsidDel="00E25B0F">
          <w:rPr>
            <w:rFonts w:ascii="Arial" w:hAnsi="Arial"/>
            <w:b/>
            <w:sz w:val="24"/>
            <w:u w:val="single"/>
          </w:rPr>
          <w:delText xml:space="preserve">Special Tests </w:delText>
        </w:r>
      </w:del>
    </w:p>
    <w:p w:rsidR="00080C29" w:rsidRPr="002A6011" w:rsidDel="00E25B0F" w:rsidRDefault="00080C29" w:rsidP="009317A3">
      <w:pPr>
        <w:tabs>
          <w:tab w:val="left" w:pos="1418"/>
        </w:tabs>
        <w:ind w:left="1444"/>
        <w:jc w:val="both"/>
        <w:rPr>
          <w:del w:id="906" w:author="Καρμίρης Αγγελος" w:date="2020-01-03T10:38:00Z"/>
          <w:rFonts w:ascii="Arial" w:hAnsi="Arial"/>
          <w:sz w:val="24"/>
        </w:rPr>
      </w:pPr>
    </w:p>
    <w:p w:rsidR="00824737" w:rsidRPr="002A6011" w:rsidDel="00E25B0F" w:rsidRDefault="00824737" w:rsidP="00824737">
      <w:pPr>
        <w:jc w:val="both"/>
        <w:rPr>
          <w:del w:id="907" w:author="Καρμίρης Αγγελος" w:date="2020-01-03T10:38:00Z"/>
          <w:rFonts w:ascii="Arial" w:hAnsi="Arial"/>
          <w:sz w:val="24"/>
        </w:rPr>
      </w:pPr>
      <w:del w:id="908" w:author="Καρμίρης Αγγελος" w:date="2020-01-03T10:38:00Z">
        <w:r w:rsidRPr="002A6011" w:rsidDel="00E25B0F">
          <w:rPr>
            <w:rFonts w:ascii="Arial" w:hAnsi="Arial"/>
            <w:sz w:val="24"/>
          </w:rPr>
          <w:tab/>
        </w:r>
        <w:r w:rsidRPr="002A6011" w:rsidDel="00E25B0F">
          <w:rPr>
            <w:rFonts w:ascii="Arial" w:hAnsi="Arial"/>
            <w:sz w:val="24"/>
          </w:rPr>
          <w:tab/>
          <w:delText>The following tests shall be made on one unit of the order:</w:delText>
        </w:r>
      </w:del>
    </w:p>
    <w:p w:rsidR="00824737" w:rsidRPr="002A6011" w:rsidDel="00E25B0F" w:rsidRDefault="00824737" w:rsidP="00824737">
      <w:pPr>
        <w:jc w:val="both"/>
        <w:rPr>
          <w:del w:id="909" w:author="Καρμίρης Αγγελος" w:date="2020-01-03T10:38:00Z"/>
          <w:rFonts w:ascii="Arial" w:hAnsi="Arial"/>
          <w:sz w:val="24"/>
        </w:rPr>
      </w:pPr>
    </w:p>
    <w:p w:rsidR="006C090E" w:rsidRPr="002A6011" w:rsidDel="00E25B0F" w:rsidRDefault="006C090E" w:rsidP="00152769">
      <w:pPr>
        <w:numPr>
          <w:ilvl w:val="0"/>
          <w:numId w:val="7"/>
        </w:numPr>
        <w:tabs>
          <w:tab w:val="clear" w:pos="1804"/>
          <w:tab w:val="left" w:pos="1418"/>
          <w:tab w:val="num" w:pos="1843"/>
        </w:tabs>
        <w:ind w:left="1418" w:firstLine="26"/>
        <w:jc w:val="both"/>
        <w:rPr>
          <w:del w:id="910" w:author="Καρμίρης Αγγελος" w:date="2020-01-03T10:38:00Z"/>
          <w:rFonts w:ascii="Arial" w:hAnsi="Arial"/>
          <w:sz w:val="24"/>
        </w:rPr>
      </w:pPr>
      <w:del w:id="911" w:author="Καρμίρης Αγγελος" w:date="2020-01-03T10:38:00Z">
        <w:r w:rsidRPr="002A6011" w:rsidDel="00E25B0F">
          <w:rPr>
            <w:rFonts w:ascii="Arial" w:hAnsi="Arial"/>
            <w:sz w:val="24"/>
          </w:rPr>
          <w:delText xml:space="preserve">Measurement </w:delText>
        </w:r>
        <w:r w:rsidR="00080C29" w:rsidRPr="002A6011" w:rsidDel="00E25B0F">
          <w:rPr>
            <w:rFonts w:ascii="Arial" w:hAnsi="Arial"/>
            <w:sz w:val="24"/>
          </w:rPr>
          <w:delText>of zero–</w:delText>
        </w:r>
        <w:r w:rsidRPr="002A6011" w:rsidDel="00E25B0F">
          <w:rPr>
            <w:rFonts w:ascii="Arial" w:hAnsi="Arial"/>
            <w:sz w:val="24"/>
          </w:rPr>
          <w:delText>sequence reactance.</w:delText>
        </w:r>
      </w:del>
    </w:p>
    <w:p w:rsidR="00FB18CE" w:rsidRPr="002A6011" w:rsidDel="00E25B0F" w:rsidRDefault="00FB18CE" w:rsidP="00FB18CE">
      <w:pPr>
        <w:tabs>
          <w:tab w:val="left" w:pos="1418"/>
        </w:tabs>
        <w:ind w:left="1418"/>
        <w:jc w:val="both"/>
        <w:rPr>
          <w:del w:id="912" w:author="Καρμίρης Αγγελος" w:date="2020-01-03T10:38:00Z"/>
          <w:rFonts w:ascii="Arial" w:hAnsi="Arial"/>
          <w:sz w:val="24"/>
        </w:rPr>
      </w:pPr>
    </w:p>
    <w:p w:rsidR="00FB18CE" w:rsidRPr="0001706E" w:rsidDel="00E25B0F" w:rsidRDefault="00FB18CE" w:rsidP="00C83CDB">
      <w:pPr>
        <w:numPr>
          <w:ilvl w:val="0"/>
          <w:numId w:val="7"/>
        </w:numPr>
        <w:tabs>
          <w:tab w:val="left" w:pos="1418"/>
        </w:tabs>
        <w:jc w:val="both"/>
        <w:rPr>
          <w:del w:id="913" w:author="Καρμίρης Αγγελος" w:date="2020-01-03T10:38:00Z"/>
          <w:rFonts w:ascii="Arial" w:hAnsi="Arial"/>
          <w:sz w:val="24"/>
        </w:rPr>
      </w:pPr>
      <w:del w:id="914" w:author="Καρμίρης Αγγελος" w:date="2020-01-03T10:38:00Z">
        <w:r w:rsidRPr="0001706E" w:rsidDel="00E25B0F">
          <w:rPr>
            <w:rFonts w:ascii="Arial" w:hAnsi="Arial"/>
            <w:sz w:val="24"/>
          </w:rPr>
          <w:delText>Chopped wave</w:delText>
        </w:r>
        <w:r w:rsidR="0001706E" w:rsidRPr="0001706E" w:rsidDel="00E25B0F">
          <w:rPr>
            <w:rFonts w:ascii="Arial" w:hAnsi="Arial"/>
            <w:sz w:val="24"/>
          </w:rPr>
          <w:delText xml:space="preserve"> lightning</w:delText>
        </w:r>
        <w:r w:rsidRPr="0001706E" w:rsidDel="00E25B0F">
          <w:rPr>
            <w:rFonts w:ascii="Arial" w:hAnsi="Arial"/>
            <w:sz w:val="24"/>
          </w:rPr>
          <w:delText xml:space="preserve"> impulse test </w:delText>
        </w:r>
        <w:r w:rsidR="0001706E" w:rsidRPr="0001706E" w:rsidDel="00E25B0F">
          <w:rPr>
            <w:rFonts w:ascii="Arial" w:hAnsi="Arial"/>
            <w:sz w:val="24"/>
          </w:rPr>
          <w:delText xml:space="preserve">on </w:delText>
        </w:r>
        <w:r w:rsidRPr="0001706E" w:rsidDel="00E25B0F">
          <w:rPr>
            <w:rFonts w:ascii="Arial" w:hAnsi="Arial"/>
            <w:sz w:val="24"/>
          </w:rPr>
          <w:delText>line terminals</w:delText>
        </w:r>
        <w:r w:rsidR="0001706E" w:rsidDel="00E25B0F">
          <w:rPr>
            <w:rFonts w:ascii="Arial" w:hAnsi="Arial"/>
            <w:sz w:val="24"/>
          </w:rPr>
          <w:delText xml:space="preserve"> (LIC)</w:delText>
        </w:r>
        <w:r w:rsidR="004F7E53" w:rsidDel="00E25B0F">
          <w:rPr>
            <w:rFonts w:ascii="Arial" w:hAnsi="Arial"/>
            <w:sz w:val="24"/>
          </w:rPr>
          <w:delText>.</w:delText>
        </w:r>
      </w:del>
    </w:p>
    <w:p w:rsidR="00FB18CE" w:rsidRPr="002A6011" w:rsidDel="00E25B0F" w:rsidRDefault="00C30E7E" w:rsidP="00C83CDB">
      <w:pPr>
        <w:tabs>
          <w:tab w:val="left" w:pos="1418"/>
        </w:tabs>
        <w:ind w:left="1843"/>
        <w:jc w:val="both"/>
        <w:rPr>
          <w:del w:id="915" w:author="Καρμίρης Αγγελος" w:date="2020-01-03T10:38:00Z"/>
          <w:rFonts w:ascii="Arial" w:hAnsi="Arial"/>
          <w:sz w:val="24"/>
        </w:rPr>
      </w:pPr>
      <w:del w:id="916" w:author="Καρμίρης Αγγελος" w:date="2020-01-03T10:38:00Z">
        <w:r w:rsidRPr="00C30E7E" w:rsidDel="00E25B0F">
          <w:rPr>
            <w:rFonts w:ascii="Arial" w:hAnsi="Arial"/>
            <w:sz w:val="24"/>
          </w:rPr>
          <w:delText>During the full-wave impulse test and for each winding, application of chopped impulses shall be inserted, forming the test sequence as follows:</w:delText>
        </w:r>
      </w:del>
    </w:p>
    <w:p w:rsidR="00FB18CE" w:rsidRPr="002A6011" w:rsidDel="00E25B0F" w:rsidRDefault="00FB18CE" w:rsidP="00FB18CE">
      <w:pPr>
        <w:numPr>
          <w:ilvl w:val="1"/>
          <w:numId w:val="7"/>
        </w:numPr>
        <w:tabs>
          <w:tab w:val="clear" w:pos="2524"/>
          <w:tab w:val="left" w:pos="1418"/>
          <w:tab w:val="num" w:pos="2127"/>
        </w:tabs>
        <w:ind w:left="2127" w:hanging="284"/>
        <w:jc w:val="both"/>
        <w:rPr>
          <w:del w:id="917" w:author="Καρμίρης Αγγελος" w:date="2020-01-03T10:38:00Z"/>
          <w:rFonts w:ascii="Arial" w:hAnsi="Arial"/>
          <w:sz w:val="24"/>
        </w:rPr>
      </w:pPr>
      <w:del w:id="918" w:author="Καρμίρης Αγγελος" w:date="2020-01-03T10:38:00Z">
        <w:r w:rsidRPr="002A6011" w:rsidDel="00E25B0F">
          <w:rPr>
            <w:rFonts w:ascii="Arial" w:hAnsi="Arial"/>
            <w:sz w:val="24"/>
          </w:rPr>
          <w:delText>One (1)</w:delText>
        </w:r>
        <w:r w:rsidR="0001706E" w:rsidDel="00E25B0F">
          <w:rPr>
            <w:rFonts w:ascii="Arial" w:hAnsi="Arial"/>
            <w:sz w:val="24"/>
          </w:rPr>
          <w:delText xml:space="preserve"> reduced level,</w:delText>
        </w:r>
        <w:r w:rsidRPr="002A6011" w:rsidDel="00E25B0F">
          <w:rPr>
            <w:rFonts w:ascii="Arial" w:hAnsi="Arial"/>
            <w:sz w:val="24"/>
          </w:rPr>
          <w:delText xml:space="preserve"> full wave</w:delText>
        </w:r>
        <w:r w:rsidR="0001706E" w:rsidDel="00E25B0F">
          <w:rPr>
            <w:rFonts w:ascii="Arial" w:hAnsi="Arial"/>
            <w:sz w:val="24"/>
          </w:rPr>
          <w:delText xml:space="preserve"> impulse</w:delText>
        </w:r>
        <w:r w:rsidRPr="002A6011" w:rsidDel="00E25B0F">
          <w:rPr>
            <w:rFonts w:ascii="Arial" w:hAnsi="Arial"/>
            <w:sz w:val="24"/>
          </w:rPr>
          <w:delText xml:space="preserve"> </w:delText>
        </w:r>
        <w:r w:rsidR="00C30E7E" w:rsidDel="00E25B0F">
          <w:rPr>
            <w:rFonts w:ascii="Arial" w:hAnsi="Arial"/>
            <w:sz w:val="24"/>
          </w:rPr>
          <w:delText>(</w:delText>
        </w:r>
        <w:r w:rsidRPr="002A6011" w:rsidDel="00E25B0F">
          <w:rPr>
            <w:rFonts w:ascii="Arial" w:hAnsi="Arial"/>
            <w:sz w:val="24"/>
          </w:rPr>
          <w:delText xml:space="preserve">50% </w:delText>
        </w:r>
        <w:r w:rsidR="00C30E7E" w:rsidDel="00E25B0F">
          <w:rPr>
            <w:rFonts w:ascii="Arial" w:hAnsi="Arial"/>
            <w:sz w:val="24"/>
          </w:rPr>
          <w:delText>to</w:delText>
        </w:r>
        <w:r w:rsidR="00640CE1" w:rsidDel="00E25B0F">
          <w:rPr>
            <w:rFonts w:ascii="Arial" w:hAnsi="Arial"/>
            <w:sz w:val="24"/>
          </w:rPr>
          <w:delText xml:space="preserve"> 7</w:delText>
        </w:r>
        <w:r w:rsidR="00640CE1" w:rsidRPr="00640CE1" w:rsidDel="00E25B0F">
          <w:rPr>
            <w:rFonts w:ascii="Arial" w:hAnsi="Arial"/>
            <w:sz w:val="24"/>
          </w:rPr>
          <w:delText>0</w:delText>
        </w:r>
        <w:r w:rsidRPr="002A6011" w:rsidDel="00E25B0F">
          <w:rPr>
            <w:rFonts w:ascii="Arial" w:hAnsi="Arial"/>
            <w:sz w:val="24"/>
          </w:rPr>
          <w:delText>% of 750kV</w:delText>
        </w:r>
        <w:r w:rsidR="00C30E7E" w:rsidDel="00E25B0F">
          <w:rPr>
            <w:rFonts w:ascii="Arial" w:hAnsi="Arial"/>
            <w:sz w:val="24"/>
          </w:rPr>
          <w:delText>)</w:delText>
        </w:r>
        <w:r w:rsidRPr="002A6011" w:rsidDel="00E25B0F">
          <w:rPr>
            <w:rFonts w:ascii="Arial" w:hAnsi="Arial"/>
            <w:sz w:val="24"/>
          </w:rPr>
          <w:delText xml:space="preserve"> with shape 1.2/50</w:delText>
        </w:r>
        <w:r w:rsidRPr="002A6011" w:rsidDel="00E25B0F">
          <w:rPr>
            <w:rFonts w:ascii="Arial" w:hAnsi="Arial"/>
            <w:sz w:val="24"/>
            <w:lang w:val="el-GR"/>
          </w:rPr>
          <w:delText>μ</w:delText>
        </w:r>
        <w:r w:rsidR="00365DFC" w:rsidDel="00E25B0F">
          <w:rPr>
            <w:rFonts w:ascii="Arial" w:hAnsi="Arial"/>
            <w:sz w:val="24"/>
          </w:rPr>
          <w:delText>s</w:delText>
        </w:r>
        <w:r w:rsidRPr="002A6011" w:rsidDel="00E25B0F">
          <w:rPr>
            <w:rFonts w:ascii="Arial" w:hAnsi="Arial"/>
            <w:sz w:val="24"/>
          </w:rPr>
          <w:delText>.</w:delText>
        </w:r>
      </w:del>
    </w:p>
    <w:p w:rsidR="00FB18CE" w:rsidRPr="002A6011" w:rsidDel="00E25B0F" w:rsidRDefault="00FB18CE" w:rsidP="00FB18CE">
      <w:pPr>
        <w:numPr>
          <w:ilvl w:val="1"/>
          <w:numId w:val="7"/>
        </w:numPr>
        <w:tabs>
          <w:tab w:val="clear" w:pos="2524"/>
          <w:tab w:val="left" w:pos="1418"/>
          <w:tab w:val="num" w:pos="2127"/>
        </w:tabs>
        <w:ind w:hanging="681"/>
        <w:jc w:val="both"/>
        <w:rPr>
          <w:del w:id="919" w:author="Καρμίρης Αγγελος" w:date="2020-01-03T10:38:00Z"/>
          <w:rFonts w:ascii="Arial" w:hAnsi="Arial"/>
          <w:sz w:val="24"/>
        </w:rPr>
      </w:pPr>
      <w:del w:id="920" w:author="Καρμίρης Αγγελος" w:date="2020-01-03T10:38:00Z">
        <w:r w:rsidRPr="002A6011" w:rsidDel="00E25B0F">
          <w:rPr>
            <w:rFonts w:ascii="Arial" w:hAnsi="Arial"/>
            <w:sz w:val="24"/>
          </w:rPr>
          <w:delText>One (1) full wave 750KV</w:delText>
        </w:r>
        <w:r w:rsidR="00C30E7E" w:rsidDel="00E25B0F">
          <w:rPr>
            <w:rFonts w:ascii="Arial" w:hAnsi="Arial"/>
            <w:sz w:val="24"/>
          </w:rPr>
          <w:delText xml:space="preserve"> impulse</w:delText>
        </w:r>
        <w:r w:rsidRPr="002A6011" w:rsidDel="00E25B0F">
          <w:rPr>
            <w:rFonts w:ascii="Arial" w:hAnsi="Arial"/>
            <w:sz w:val="24"/>
          </w:rPr>
          <w:delText xml:space="preserve"> with shape 1.2/50</w:delText>
        </w:r>
        <w:r w:rsidRPr="002A6011" w:rsidDel="00E25B0F">
          <w:rPr>
            <w:rFonts w:ascii="Arial" w:hAnsi="Arial"/>
            <w:sz w:val="24"/>
            <w:lang w:val="el-GR"/>
          </w:rPr>
          <w:delText>μ</w:delText>
        </w:r>
        <w:r w:rsidR="00365DFC" w:rsidDel="00E25B0F">
          <w:rPr>
            <w:rFonts w:ascii="Arial" w:hAnsi="Arial"/>
            <w:sz w:val="24"/>
          </w:rPr>
          <w:delText>s</w:delText>
        </w:r>
        <w:r w:rsidRPr="002A6011" w:rsidDel="00E25B0F">
          <w:rPr>
            <w:rFonts w:ascii="Arial" w:hAnsi="Arial"/>
            <w:sz w:val="24"/>
          </w:rPr>
          <w:delText>.</w:delText>
        </w:r>
      </w:del>
    </w:p>
    <w:p w:rsidR="00FB18CE" w:rsidRPr="002A6011" w:rsidDel="00E25B0F" w:rsidRDefault="00FB18CE" w:rsidP="00C83CDB">
      <w:pPr>
        <w:numPr>
          <w:ilvl w:val="1"/>
          <w:numId w:val="7"/>
        </w:numPr>
        <w:tabs>
          <w:tab w:val="clear" w:pos="2524"/>
          <w:tab w:val="left" w:pos="1418"/>
          <w:tab w:val="num" w:pos="2127"/>
        </w:tabs>
        <w:ind w:left="2127" w:hanging="284"/>
        <w:jc w:val="both"/>
        <w:rPr>
          <w:del w:id="921" w:author="Καρμίρης Αγγελος" w:date="2020-01-03T10:38:00Z"/>
          <w:rFonts w:ascii="Arial" w:hAnsi="Arial"/>
          <w:sz w:val="24"/>
        </w:rPr>
      </w:pPr>
      <w:del w:id="922" w:author="Καρμίρης Αγγελος" w:date="2020-01-03T10:38:00Z">
        <w:r w:rsidRPr="002A6011" w:rsidDel="00E25B0F">
          <w:rPr>
            <w:rFonts w:ascii="Arial" w:hAnsi="Arial"/>
            <w:sz w:val="24"/>
          </w:rPr>
          <w:delText>Two (2) chopped wave 825KV</w:delText>
        </w:r>
        <w:r w:rsidR="00C30E7E" w:rsidDel="00E25B0F">
          <w:rPr>
            <w:rFonts w:ascii="Arial" w:hAnsi="Arial"/>
            <w:sz w:val="24"/>
          </w:rPr>
          <w:delText xml:space="preserve"> impulses</w:delText>
        </w:r>
        <w:r w:rsidR="00365DFC" w:rsidDel="00E25B0F">
          <w:rPr>
            <w:rFonts w:ascii="Arial" w:hAnsi="Arial"/>
            <w:sz w:val="24"/>
          </w:rPr>
          <w:delText xml:space="preserve"> with shape 1.2/2-6</w:delText>
        </w:r>
        <w:r w:rsidRPr="002A6011" w:rsidDel="00E25B0F">
          <w:rPr>
            <w:rFonts w:ascii="Arial" w:hAnsi="Arial"/>
            <w:sz w:val="24"/>
            <w:lang w:val="el-GR"/>
          </w:rPr>
          <w:delText>μ</w:delText>
        </w:r>
        <w:r w:rsidR="00365DFC" w:rsidDel="00E25B0F">
          <w:rPr>
            <w:rFonts w:ascii="Arial" w:hAnsi="Arial"/>
            <w:sz w:val="24"/>
          </w:rPr>
          <w:delText>s</w:delText>
        </w:r>
        <w:r w:rsidRPr="002A6011" w:rsidDel="00E25B0F">
          <w:rPr>
            <w:rFonts w:ascii="Arial" w:hAnsi="Arial"/>
            <w:sz w:val="24"/>
          </w:rPr>
          <w:delText>.</w:delText>
        </w:r>
      </w:del>
    </w:p>
    <w:p w:rsidR="00FB18CE" w:rsidRPr="002A6011" w:rsidDel="00E25B0F" w:rsidRDefault="00FB18CE" w:rsidP="00FB18CE">
      <w:pPr>
        <w:numPr>
          <w:ilvl w:val="1"/>
          <w:numId w:val="7"/>
        </w:numPr>
        <w:tabs>
          <w:tab w:val="clear" w:pos="2524"/>
          <w:tab w:val="left" w:pos="1418"/>
          <w:tab w:val="num" w:pos="2127"/>
        </w:tabs>
        <w:ind w:hanging="681"/>
        <w:jc w:val="both"/>
        <w:rPr>
          <w:del w:id="923" w:author="Καρμίρης Αγγελος" w:date="2020-01-03T10:38:00Z"/>
          <w:rFonts w:ascii="Arial" w:hAnsi="Arial"/>
          <w:sz w:val="24"/>
        </w:rPr>
      </w:pPr>
      <w:del w:id="924" w:author="Καρμίρης Αγγελος" w:date="2020-01-03T10:38:00Z">
        <w:r w:rsidRPr="002A6011" w:rsidDel="00E25B0F">
          <w:rPr>
            <w:rFonts w:ascii="Arial" w:hAnsi="Arial"/>
            <w:sz w:val="24"/>
          </w:rPr>
          <w:delText>Two (2) full wave 750KV</w:delText>
        </w:r>
        <w:r w:rsidR="00C30E7E" w:rsidDel="00E25B0F">
          <w:rPr>
            <w:rFonts w:ascii="Arial" w:hAnsi="Arial"/>
            <w:sz w:val="24"/>
          </w:rPr>
          <w:delText xml:space="preserve"> impulse</w:delText>
        </w:r>
        <w:r w:rsidRPr="002A6011" w:rsidDel="00E25B0F">
          <w:rPr>
            <w:rFonts w:ascii="Arial" w:hAnsi="Arial"/>
            <w:sz w:val="24"/>
          </w:rPr>
          <w:delText xml:space="preserve"> with shape 1.2/50</w:delText>
        </w:r>
        <w:r w:rsidRPr="002A6011" w:rsidDel="00E25B0F">
          <w:rPr>
            <w:rFonts w:ascii="Arial" w:hAnsi="Arial"/>
            <w:sz w:val="24"/>
            <w:lang w:val="el-GR"/>
          </w:rPr>
          <w:delText>μ</w:delText>
        </w:r>
        <w:r w:rsidR="00365DFC" w:rsidDel="00E25B0F">
          <w:rPr>
            <w:rFonts w:ascii="Arial" w:hAnsi="Arial"/>
            <w:sz w:val="24"/>
          </w:rPr>
          <w:delText>s</w:delText>
        </w:r>
        <w:r w:rsidRPr="002A6011" w:rsidDel="00E25B0F">
          <w:rPr>
            <w:rFonts w:ascii="Arial" w:hAnsi="Arial"/>
            <w:sz w:val="24"/>
          </w:rPr>
          <w:delText>.</w:delText>
        </w:r>
      </w:del>
    </w:p>
    <w:p w:rsidR="00FB18CE" w:rsidDel="00E25B0F" w:rsidRDefault="00C30E7E" w:rsidP="00C83CDB">
      <w:pPr>
        <w:tabs>
          <w:tab w:val="left" w:pos="1418"/>
        </w:tabs>
        <w:ind w:left="1843"/>
        <w:jc w:val="both"/>
        <w:rPr>
          <w:del w:id="925" w:author="Καρμίρης Αγγελος" w:date="2020-01-03T10:38:00Z"/>
          <w:rFonts w:ascii="Arial" w:hAnsi="Arial"/>
          <w:sz w:val="24"/>
        </w:rPr>
      </w:pPr>
      <w:del w:id="926" w:author="Καρμίρης Αγγελος" w:date="2020-01-03T10:38:00Z">
        <w:r w:rsidDel="00E25B0F">
          <w:rPr>
            <w:rFonts w:ascii="Arial" w:hAnsi="Arial"/>
            <w:sz w:val="24"/>
          </w:rPr>
          <w:delText xml:space="preserve">The </w:delText>
        </w:r>
        <w:r w:rsidRPr="00C30E7E" w:rsidDel="00E25B0F">
          <w:rPr>
            <w:rFonts w:ascii="Arial" w:hAnsi="Arial"/>
            <w:sz w:val="24"/>
          </w:rPr>
          <w:delText>chopping time of the chopped lightning impulse will be between 2 μs and 6 μs and the following overswing will be below 30%.</w:delText>
        </w:r>
        <w:r w:rsidRPr="00C30E7E" w:rsidDel="00E25B0F">
          <w:delText xml:space="preserve"> </w:delText>
        </w:r>
        <w:r w:rsidRPr="00C30E7E" w:rsidDel="00E25B0F">
          <w:rPr>
            <w:rFonts w:ascii="Arial" w:hAnsi="Arial"/>
            <w:sz w:val="24"/>
          </w:rPr>
          <w:delText>The current to earth shall be recorded during the test.</w:delText>
        </w:r>
      </w:del>
    </w:p>
    <w:p w:rsidR="00AF6B77" w:rsidRPr="002A6011" w:rsidDel="00E25B0F" w:rsidRDefault="00AF6B77" w:rsidP="00AF6B77">
      <w:pPr>
        <w:tabs>
          <w:tab w:val="left" w:pos="1418"/>
        </w:tabs>
        <w:jc w:val="both"/>
        <w:rPr>
          <w:del w:id="927" w:author="Καρμίρης Αγγελος" w:date="2020-01-03T10:38:00Z"/>
          <w:rFonts w:ascii="Arial" w:hAnsi="Arial"/>
          <w:sz w:val="24"/>
        </w:rPr>
      </w:pPr>
    </w:p>
    <w:p w:rsidR="00AF6B77" w:rsidRPr="002A6011" w:rsidDel="00E25B0F" w:rsidRDefault="00AF6B77" w:rsidP="00AF6B77">
      <w:pPr>
        <w:numPr>
          <w:ilvl w:val="0"/>
          <w:numId w:val="7"/>
        </w:numPr>
        <w:tabs>
          <w:tab w:val="left" w:pos="1418"/>
        </w:tabs>
        <w:jc w:val="both"/>
        <w:rPr>
          <w:del w:id="928" w:author="Καρμίρης Αγγελος" w:date="2020-01-03T10:38:00Z"/>
          <w:rFonts w:ascii="Arial" w:hAnsi="Arial"/>
          <w:sz w:val="24"/>
        </w:rPr>
      </w:pPr>
      <w:del w:id="929" w:author="Καρμίρης Αγγελος" w:date="2020-01-03T10:38:00Z">
        <w:r w:rsidDel="00E25B0F">
          <w:rPr>
            <w:rFonts w:ascii="Arial" w:hAnsi="Arial"/>
            <w:sz w:val="24"/>
          </w:rPr>
          <w:delText>Switching impulse test with 620 kV for the line terminals (SI).</w:delText>
        </w:r>
      </w:del>
    </w:p>
    <w:p w:rsidR="00D82A1F" w:rsidRPr="006D2F57" w:rsidDel="00E25B0F" w:rsidRDefault="00D82A1F" w:rsidP="00FB18CE">
      <w:pPr>
        <w:tabs>
          <w:tab w:val="left" w:pos="1418"/>
        </w:tabs>
        <w:jc w:val="both"/>
        <w:rPr>
          <w:del w:id="930" w:author="Καρμίρης Αγγελος" w:date="2020-01-03T10:38:00Z"/>
          <w:rFonts w:ascii="Arial" w:hAnsi="Arial"/>
          <w:sz w:val="24"/>
        </w:rPr>
      </w:pPr>
    </w:p>
    <w:p w:rsidR="00FB18CE" w:rsidRPr="002A6011" w:rsidDel="00E25B0F" w:rsidRDefault="00FB426D" w:rsidP="00FB18CE">
      <w:pPr>
        <w:numPr>
          <w:ilvl w:val="0"/>
          <w:numId w:val="7"/>
        </w:numPr>
        <w:tabs>
          <w:tab w:val="left" w:pos="1418"/>
        </w:tabs>
        <w:jc w:val="both"/>
        <w:rPr>
          <w:del w:id="931" w:author="Καρμίρης Αγγελος" w:date="2020-01-03T10:38:00Z"/>
          <w:rFonts w:ascii="Arial" w:hAnsi="Arial"/>
          <w:sz w:val="24"/>
        </w:rPr>
      </w:pPr>
      <w:del w:id="932" w:author="Καρμίρης Αγγελος" w:date="2020-01-03T10:38:00Z">
        <w:r w:rsidRPr="00FB426D" w:rsidDel="00E25B0F">
          <w:rPr>
            <w:rFonts w:ascii="Arial" w:hAnsi="Arial"/>
            <w:sz w:val="24"/>
          </w:rPr>
          <w:delText>Lightning Impulse Tests on Neutral Terminal (LIN)</w:delText>
        </w:r>
        <w:r w:rsidR="00FB18CE" w:rsidRPr="002A6011" w:rsidDel="00E25B0F">
          <w:rPr>
            <w:rFonts w:ascii="Arial" w:hAnsi="Arial"/>
            <w:sz w:val="24"/>
          </w:rPr>
          <w:delText>.</w:delText>
        </w:r>
      </w:del>
    </w:p>
    <w:p w:rsidR="00FB426D" w:rsidRPr="002A6011" w:rsidDel="00E25B0F" w:rsidRDefault="00FB426D" w:rsidP="00C83CDB">
      <w:pPr>
        <w:tabs>
          <w:tab w:val="left" w:pos="1418"/>
        </w:tabs>
        <w:ind w:left="1843"/>
        <w:jc w:val="both"/>
        <w:rPr>
          <w:del w:id="933" w:author="Καρμίρης Αγγελος" w:date="2020-01-03T10:38:00Z"/>
          <w:rFonts w:ascii="Arial" w:hAnsi="Arial"/>
          <w:sz w:val="24"/>
        </w:rPr>
      </w:pPr>
      <w:del w:id="934" w:author="Καρμίρης Αγγελος" w:date="2020-01-03T10:38:00Z">
        <w:r w:rsidDel="00E25B0F">
          <w:rPr>
            <w:rFonts w:ascii="Arial" w:hAnsi="Arial"/>
            <w:sz w:val="24"/>
          </w:rPr>
          <w:delText>T</w:delText>
        </w:r>
        <w:r w:rsidRPr="00FB426D" w:rsidDel="00E25B0F">
          <w:rPr>
            <w:rFonts w:ascii="Arial" w:hAnsi="Arial"/>
            <w:sz w:val="24"/>
          </w:rPr>
          <w:delText>he impulses shall have a front time up to 13</w:delText>
        </w:r>
        <w:r w:rsidR="007E129D" w:rsidDel="00E25B0F">
          <w:rPr>
            <w:rFonts w:ascii="Arial" w:hAnsi="Arial"/>
            <w:sz w:val="24"/>
          </w:rPr>
          <w:delText xml:space="preserve"> </w:delText>
        </w:r>
        <w:r w:rsidRPr="00FB426D" w:rsidDel="00E25B0F">
          <w:rPr>
            <w:rFonts w:ascii="Arial" w:hAnsi="Arial"/>
            <w:sz w:val="24"/>
          </w:rPr>
          <w:delText>μs.</w:delText>
        </w:r>
        <w:r w:rsidDel="00E25B0F">
          <w:rPr>
            <w:rFonts w:ascii="Arial" w:hAnsi="Arial"/>
            <w:sz w:val="24"/>
          </w:rPr>
          <w:delText xml:space="preserve"> The test sequence shall be as follows:</w:delText>
        </w:r>
      </w:del>
    </w:p>
    <w:p w:rsidR="00FB426D" w:rsidRPr="002A6011" w:rsidDel="00E25B0F" w:rsidRDefault="00FB426D" w:rsidP="00FB426D">
      <w:pPr>
        <w:numPr>
          <w:ilvl w:val="1"/>
          <w:numId w:val="7"/>
        </w:numPr>
        <w:tabs>
          <w:tab w:val="clear" w:pos="2524"/>
          <w:tab w:val="left" w:pos="1418"/>
          <w:tab w:val="num" w:pos="2127"/>
        </w:tabs>
        <w:ind w:left="2127" w:hanging="284"/>
        <w:jc w:val="both"/>
        <w:rPr>
          <w:del w:id="935" w:author="Καρμίρης Αγγελος" w:date="2020-01-03T10:38:00Z"/>
          <w:rFonts w:ascii="Arial" w:hAnsi="Arial"/>
          <w:sz w:val="24"/>
        </w:rPr>
      </w:pPr>
      <w:del w:id="936" w:author="Καρμίρης Αγγελος" w:date="2020-01-03T10:38:00Z">
        <w:r w:rsidRPr="002A6011" w:rsidDel="00E25B0F">
          <w:rPr>
            <w:rFonts w:ascii="Arial" w:hAnsi="Arial"/>
            <w:sz w:val="24"/>
          </w:rPr>
          <w:delText>One (1)</w:delText>
        </w:r>
        <w:r w:rsidDel="00E25B0F">
          <w:rPr>
            <w:rFonts w:ascii="Arial" w:hAnsi="Arial"/>
            <w:sz w:val="24"/>
          </w:rPr>
          <w:delText xml:space="preserve"> reduced level,</w:delText>
        </w:r>
        <w:r w:rsidRPr="002A6011" w:rsidDel="00E25B0F">
          <w:rPr>
            <w:rFonts w:ascii="Arial" w:hAnsi="Arial"/>
            <w:sz w:val="24"/>
          </w:rPr>
          <w:delText xml:space="preserve"> full wave</w:delText>
        </w:r>
        <w:r w:rsidDel="00E25B0F">
          <w:rPr>
            <w:rFonts w:ascii="Arial" w:hAnsi="Arial"/>
            <w:sz w:val="24"/>
          </w:rPr>
          <w:delText xml:space="preserve"> impulse</w:delText>
        </w:r>
        <w:r w:rsidRPr="002A6011" w:rsidDel="00E25B0F">
          <w:rPr>
            <w:rFonts w:ascii="Arial" w:hAnsi="Arial"/>
            <w:sz w:val="24"/>
          </w:rPr>
          <w:delText xml:space="preserve"> </w:delText>
        </w:r>
        <w:r w:rsidDel="00E25B0F">
          <w:rPr>
            <w:rFonts w:ascii="Arial" w:hAnsi="Arial"/>
            <w:sz w:val="24"/>
          </w:rPr>
          <w:delText>(</w:delText>
        </w:r>
        <w:r w:rsidRPr="002A6011" w:rsidDel="00E25B0F">
          <w:rPr>
            <w:rFonts w:ascii="Arial" w:hAnsi="Arial"/>
            <w:sz w:val="24"/>
          </w:rPr>
          <w:delText xml:space="preserve">50% </w:delText>
        </w:r>
        <w:r w:rsidDel="00E25B0F">
          <w:rPr>
            <w:rFonts w:ascii="Arial" w:hAnsi="Arial"/>
            <w:sz w:val="24"/>
          </w:rPr>
          <w:delText xml:space="preserve">to 70% of </w:delText>
        </w:r>
        <w:r w:rsidR="00B000CE" w:rsidDel="00E25B0F">
          <w:rPr>
            <w:rFonts w:ascii="Arial" w:hAnsi="Arial"/>
            <w:sz w:val="24"/>
          </w:rPr>
          <w:delText>3</w:delText>
        </w:r>
        <w:r w:rsidDel="00E25B0F">
          <w:rPr>
            <w:rFonts w:ascii="Arial" w:hAnsi="Arial"/>
            <w:sz w:val="24"/>
          </w:rPr>
          <w:delText xml:space="preserve">25 </w:delText>
        </w:r>
        <w:r w:rsidRPr="002A6011" w:rsidDel="00E25B0F">
          <w:rPr>
            <w:rFonts w:ascii="Arial" w:hAnsi="Arial"/>
            <w:sz w:val="24"/>
          </w:rPr>
          <w:delText>kV</w:delText>
        </w:r>
        <w:r w:rsidDel="00E25B0F">
          <w:rPr>
            <w:rFonts w:ascii="Arial" w:hAnsi="Arial"/>
            <w:sz w:val="24"/>
          </w:rPr>
          <w:delText>).</w:delText>
        </w:r>
      </w:del>
    </w:p>
    <w:p w:rsidR="00FB426D" w:rsidRPr="002A6011" w:rsidDel="00E25B0F" w:rsidRDefault="00FB426D" w:rsidP="00FB426D">
      <w:pPr>
        <w:numPr>
          <w:ilvl w:val="1"/>
          <w:numId w:val="7"/>
        </w:numPr>
        <w:tabs>
          <w:tab w:val="clear" w:pos="2524"/>
          <w:tab w:val="left" w:pos="1418"/>
          <w:tab w:val="num" w:pos="2127"/>
        </w:tabs>
        <w:ind w:hanging="681"/>
        <w:jc w:val="both"/>
        <w:rPr>
          <w:del w:id="937" w:author="Καρμίρης Αγγελος" w:date="2020-01-03T10:38:00Z"/>
          <w:rFonts w:ascii="Arial" w:hAnsi="Arial"/>
          <w:sz w:val="24"/>
        </w:rPr>
      </w:pPr>
      <w:del w:id="938" w:author="Καρμίρης Αγγελος" w:date="2020-01-03T10:38:00Z">
        <w:r w:rsidDel="00E25B0F">
          <w:rPr>
            <w:rFonts w:ascii="Arial" w:hAnsi="Arial"/>
            <w:sz w:val="24"/>
          </w:rPr>
          <w:delText>Three (3</w:delText>
        </w:r>
        <w:r w:rsidRPr="002A6011" w:rsidDel="00E25B0F">
          <w:rPr>
            <w:rFonts w:ascii="Arial" w:hAnsi="Arial"/>
            <w:sz w:val="24"/>
          </w:rPr>
          <w:delText xml:space="preserve">) full wave </w:delText>
        </w:r>
        <w:r w:rsidR="00B000CE" w:rsidDel="00E25B0F">
          <w:rPr>
            <w:rFonts w:ascii="Arial" w:hAnsi="Arial"/>
            <w:sz w:val="24"/>
          </w:rPr>
          <w:delText>3</w:delText>
        </w:r>
        <w:r w:rsidDel="00E25B0F">
          <w:rPr>
            <w:rFonts w:ascii="Arial" w:hAnsi="Arial"/>
            <w:sz w:val="24"/>
          </w:rPr>
          <w:delText>25 k</w:delText>
        </w:r>
        <w:r w:rsidRPr="002A6011" w:rsidDel="00E25B0F">
          <w:rPr>
            <w:rFonts w:ascii="Arial" w:hAnsi="Arial"/>
            <w:sz w:val="24"/>
          </w:rPr>
          <w:delText>V</w:delText>
        </w:r>
        <w:r w:rsidDel="00E25B0F">
          <w:rPr>
            <w:rFonts w:ascii="Arial" w:hAnsi="Arial"/>
            <w:sz w:val="24"/>
          </w:rPr>
          <w:delText xml:space="preserve"> impulses</w:delText>
        </w:r>
        <w:r w:rsidRPr="002A6011" w:rsidDel="00E25B0F">
          <w:rPr>
            <w:rFonts w:ascii="Arial" w:hAnsi="Arial"/>
            <w:sz w:val="24"/>
          </w:rPr>
          <w:delText>.</w:delText>
        </w:r>
      </w:del>
    </w:p>
    <w:p w:rsidR="00342B1D" w:rsidRPr="002A6011" w:rsidDel="00E25B0F" w:rsidRDefault="00342B1D" w:rsidP="00342B1D">
      <w:pPr>
        <w:tabs>
          <w:tab w:val="left" w:pos="1418"/>
        </w:tabs>
        <w:ind w:left="1418"/>
        <w:jc w:val="both"/>
        <w:rPr>
          <w:del w:id="939" w:author="Καρμίρης Αγγελος" w:date="2020-01-03T10:38:00Z"/>
          <w:rFonts w:ascii="Arial" w:hAnsi="Arial"/>
          <w:sz w:val="24"/>
        </w:rPr>
      </w:pPr>
    </w:p>
    <w:p w:rsidR="006C090E" w:rsidRPr="002A6011" w:rsidDel="00E25B0F" w:rsidRDefault="006C090E" w:rsidP="00080C29">
      <w:pPr>
        <w:numPr>
          <w:ilvl w:val="0"/>
          <w:numId w:val="7"/>
        </w:numPr>
        <w:tabs>
          <w:tab w:val="clear" w:pos="1804"/>
          <w:tab w:val="left" w:pos="1418"/>
          <w:tab w:val="num" w:pos="1985"/>
        </w:tabs>
        <w:jc w:val="both"/>
        <w:rPr>
          <w:del w:id="940" w:author="Καρμίρης Αγγελος" w:date="2020-01-03T10:38:00Z"/>
          <w:rFonts w:ascii="Arial" w:hAnsi="Arial"/>
          <w:sz w:val="24"/>
        </w:rPr>
      </w:pPr>
      <w:del w:id="941" w:author="Καρμίρης Αγγελος" w:date="2020-01-03T10:38:00Z">
        <w:r w:rsidRPr="002A6011" w:rsidDel="00E25B0F">
          <w:rPr>
            <w:rFonts w:ascii="Arial" w:hAnsi="Arial"/>
            <w:sz w:val="24"/>
          </w:rPr>
          <w:delText>Measurement of vibrations at nominal voltage.</w:delText>
        </w:r>
      </w:del>
    </w:p>
    <w:p w:rsidR="006C090E" w:rsidRPr="002A6011" w:rsidDel="00E25B0F" w:rsidRDefault="006C090E" w:rsidP="006C090E">
      <w:pPr>
        <w:tabs>
          <w:tab w:val="left" w:pos="1418"/>
        </w:tabs>
        <w:ind w:left="1984"/>
        <w:jc w:val="both"/>
        <w:rPr>
          <w:del w:id="942" w:author="Καρμίρης Αγγελος" w:date="2020-01-03T10:38:00Z"/>
          <w:rFonts w:ascii="Arial" w:hAnsi="Arial"/>
          <w:sz w:val="24"/>
        </w:rPr>
      </w:pPr>
      <w:del w:id="943" w:author="Καρμίρης Αγγελος" w:date="2020-01-03T10:38:00Z">
        <w:r w:rsidRPr="002A6011" w:rsidDel="00E25B0F">
          <w:rPr>
            <w:rFonts w:ascii="Arial" w:hAnsi="Arial"/>
            <w:sz w:val="24"/>
          </w:rPr>
          <w:delText>The level of vibrations shall not exceed 200</w:delText>
        </w:r>
        <w:r w:rsidR="001A77B8" w:rsidRPr="00152769" w:rsidDel="00E25B0F">
          <w:rPr>
            <w:rFonts w:ascii="Arial" w:hAnsi="Arial"/>
            <w:sz w:val="24"/>
          </w:rPr>
          <w:delText xml:space="preserve"> </w:delText>
        </w:r>
        <w:r w:rsidRPr="002A6011" w:rsidDel="00E25B0F">
          <w:rPr>
            <w:rFonts w:ascii="Arial" w:hAnsi="Arial"/>
            <w:sz w:val="24"/>
            <w:lang w:val="el-GR"/>
          </w:rPr>
          <w:delText>μ</w:delText>
        </w:r>
        <w:r w:rsidRPr="002A6011" w:rsidDel="00E25B0F">
          <w:rPr>
            <w:rFonts w:ascii="Arial" w:hAnsi="Arial"/>
            <w:sz w:val="24"/>
          </w:rPr>
          <w:delText>m.</w:delText>
        </w:r>
      </w:del>
    </w:p>
    <w:p w:rsidR="006C090E" w:rsidRPr="002A6011" w:rsidDel="00E25B0F" w:rsidRDefault="006C090E" w:rsidP="006C090E">
      <w:pPr>
        <w:tabs>
          <w:tab w:val="left" w:pos="1418"/>
        </w:tabs>
        <w:ind w:left="1984"/>
        <w:jc w:val="both"/>
        <w:rPr>
          <w:del w:id="944" w:author="Καρμίρης Αγγελος" w:date="2020-01-03T10:38:00Z"/>
          <w:rFonts w:ascii="Arial" w:hAnsi="Arial"/>
          <w:sz w:val="24"/>
        </w:rPr>
      </w:pPr>
    </w:p>
    <w:p w:rsidR="006C090E" w:rsidRPr="002A6011" w:rsidDel="00E25B0F" w:rsidRDefault="00E06ACE" w:rsidP="00080C29">
      <w:pPr>
        <w:numPr>
          <w:ilvl w:val="0"/>
          <w:numId w:val="7"/>
        </w:numPr>
        <w:tabs>
          <w:tab w:val="clear" w:pos="1804"/>
          <w:tab w:val="left" w:pos="1418"/>
          <w:tab w:val="num" w:pos="1985"/>
        </w:tabs>
        <w:jc w:val="both"/>
        <w:rPr>
          <w:del w:id="945" w:author="Καρμίρης Αγγελος" w:date="2020-01-03T10:38:00Z"/>
          <w:rFonts w:ascii="Arial" w:hAnsi="Arial"/>
          <w:sz w:val="24"/>
        </w:rPr>
      </w:pPr>
      <w:del w:id="946" w:author="Καρμίρης Αγγελος" w:date="2020-01-03T10:38:00Z">
        <w:r w:rsidRPr="002A6011" w:rsidDel="00E25B0F">
          <w:rPr>
            <w:rFonts w:ascii="Arial" w:hAnsi="Arial"/>
            <w:sz w:val="24"/>
          </w:rPr>
          <w:delText>Measurement</w:delText>
        </w:r>
        <w:r w:rsidR="006C090E" w:rsidRPr="002A6011" w:rsidDel="00E25B0F">
          <w:rPr>
            <w:rFonts w:ascii="Arial" w:hAnsi="Arial"/>
            <w:sz w:val="24"/>
          </w:rPr>
          <w:delText xml:space="preserve"> of the current</w:delText>
        </w:r>
        <w:r w:rsidR="00C70FC7" w:rsidRPr="002A6011" w:rsidDel="00E25B0F">
          <w:rPr>
            <w:rFonts w:ascii="Arial" w:hAnsi="Arial"/>
            <w:sz w:val="24"/>
          </w:rPr>
          <w:delText xml:space="preserve"> harmonics</w:delText>
        </w:r>
        <w:r w:rsidR="006C090E" w:rsidRPr="002A6011" w:rsidDel="00E25B0F">
          <w:rPr>
            <w:rFonts w:ascii="Arial" w:hAnsi="Arial"/>
            <w:sz w:val="24"/>
          </w:rPr>
          <w:delText>.</w:delText>
        </w:r>
      </w:del>
    </w:p>
    <w:p w:rsidR="00080C29" w:rsidRPr="002A6011" w:rsidDel="00E25B0F" w:rsidRDefault="00080C29" w:rsidP="00080C29">
      <w:pPr>
        <w:tabs>
          <w:tab w:val="left" w:pos="1418"/>
        </w:tabs>
        <w:ind w:left="1444"/>
        <w:jc w:val="both"/>
        <w:rPr>
          <w:del w:id="947" w:author="Καρμίρης Αγγελος" w:date="2020-01-03T10:38:00Z"/>
          <w:rFonts w:ascii="Arial" w:hAnsi="Arial"/>
          <w:sz w:val="24"/>
        </w:rPr>
      </w:pPr>
    </w:p>
    <w:p w:rsidR="00080C29" w:rsidRPr="002A6011" w:rsidDel="00E25B0F" w:rsidRDefault="00FD0F77" w:rsidP="00080C29">
      <w:pPr>
        <w:numPr>
          <w:ilvl w:val="0"/>
          <w:numId w:val="7"/>
        </w:numPr>
        <w:tabs>
          <w:tab w:val="clear" w:pos="1804"/>
          <w:tab w:val="left" w:pos="1418"/>
          <w:tab w:val="num" w:pos="1985"/>
        </w:tabs>
        <w:jc w:val="both"/>
        <w:rPr>
          <w:del w:id="948" w:author="Καρμίρης Αγγελος" w:date="2020-01-03T10:38:00Z"/>
          <w:rFonts w:ascii="Arial" w:hAnsi="Arial"/>
          <w:sz w:val="24"/>
        </w:rPr>
      </w:pPr>
      <w:del w:id="949" w:author="Καρμίρης Αγγελος" w:date="2020-01-03T10:38:00Z">
        <w:r w:rsidRPr="002A6011" w:rsidDel="00E25B0F">
          <w:rPr>
            <w:rFonts w:ascii="Arial" w:hAnsi="Arial"/>
            <w:sz w:val="24"/>
          </w:rPr>
          <w:delText>Measurement of mutual reactance.</w:delText>
        </w:r>
      </w:del>
    </w:p>
    <w:p w:rsidR="00CD4F51" w:rsidRPr="002A6011" w:rsidDel="00E25B0F" w:rsidRDefault="00CD4F51" w:rsidP="00CD4F51">
      <w:pPr>
        <w:tabs>
          <w:tab w:val="left" w:pos="1418"/>
        </w:tabs>
        <w:jc w:val="both"/>
        <w:rPr>
          <w:del w:id="950" w:author="Καρμίρης Αγγελος" w:date="2020-01-03T10:38:00Z"/>
          <w:rFonts w:ascii="Arial" w:hAnsi="Arial"/>
          <w:sz w:val="24"/>
        </w:rPr>
      </w:pPr>
    </w:p>
    <w:p w:rsidR="00CD4F51" w:rsidRPr="002A6011" w:rsidDel="00E25B0F" w:rsidRDefault="00CD4F51" w:rsidP="00080C29">
      <w:pPr>
        <w:numPr>
          <w:ilvl w:val="0"/>
          <w:numId w:val="7"/>
        </w:numPr>
        <w:tabs>
          <w:tab w:val="clear" w:pos="1804"/>
          <w:tab w:val="left" w:pos="1418"/>
          <w:tab w:val="num" w:pos="1985"/>
        </w:tabs>
        <w:jc w:val="both"/>
        <w:rPr>
          <w:del w:id="951" w:author="Καρμίρης Αγγελος" w:date="2020-01-03T10:38:00Z"/>
          <w:rFonts w:ascii="Arial" w:hAnsi="Arial"/>
          <w:sz w:val="24"/>
        </w:rPr>
      </w:pPr>
      <w:del w:id="952" w:author="Καρμίρης Αγγελος" w:date="2020-01-03T10:38:00Z">
        <w:r w:rsidRPr="002A6011" w:rsidDel="00E25B0F">
          <w:rPr>
            <w:rFonts w:ascii="Arial" w:hAnsi="Arial"/>
            <w:sz w:val="24"/>
          </w:rPr>
          <w:delText>Measurement of linearity of reactance at 70%, 90% and 105% of rated voltage.</w:delText>
        </w:r>
      </w:del>
    </w:p>
    <w:p w:rsidR="00A25F4A" w:rsidRPr="002A6011" w:rsidDel="00E25B0F" w:rsidRDefault="00A25F4A" w:rsidP="00A25F4A">
      <w:pPr>
        <w:tabs>
          <w:tab w:val="left" w:pos="1418"/>
        </w:tabs>
        <w:jc w:val="both"/>
        <w:rPr>
          <w:del w:id="953" w:author="Καρμίρης Αγγελος" w:date="2020-01-03T10:38:00Z"/>
          <w:rFonts w:ascii="Arial" w:hAnsi="Arial"/>
          <w:sz w:val="24"/>
        </w:rPr>
      </w:pPr>
    </w:p>
    <w:p w:rsidR="00A25F4A" w:rsidRPr="002A6011" w:rsidDel="00E25B0F" w:rsidRDefault="00A25F4A" w:rsidP="00080C29">
      <w:pPr>
        <w:numPr>
          <w:ilvl w:val="0"/>
          <w:numId w:val="7"/>
        </w:numPr>
        <w:tabs>
          <w:tab w:val="clear" w:pos="1804"/>
          <w:tab w:val="left" w:pos="1418"/>
          <w:tab w:val="num" w:pos="1985"/>
        </w:tabs>
        <w:jc w:val="both"/>
        <w:rPr>
          <w:del w:id="954" w:author="Καρμίρης Αγγελος" w:date="2020-01-03T10:38:00Z"/>
          <w:rFonts w:ascii="Arial" w:hAnsi="Arial"/>
          <w:sz w:val="24"/>
        </w:rPr>
      </w:pPr>
      <w:del w:id="955" w:author="Καρμίρης Αγγελος" w:date="2020-01-03T10:38:00Z">
        <w:r w:rsidRPr="002A6011" w:rsidDel="00E25B0F">
          <w:rPr>
            <w:rFonts w:ascii="Arial" w:hAnsi="Arial"/>
            <w:sz w:val="24"/>
          </w:rPr>
          <w:delText>Measurement of magnetic characteristic</w:delText>
        </w:r>
      </w:del>
    </w:p>
    <w:p w:rsidR="00FB426D" w:rsidRPr="002A6011" w:rsidDel="00E25B0F" w:rsidRDefault="00FB426D" w:rsidP="00FB426D">
      <w:pPr>
        <w:tabs>
          <w:tab w:val="left" w:pos="1418"/>
          <w:tab w:val="left" w:pos="1985"/>
        </w:tabs>
        <w:ind w:left="1984"/>
        <w:jc w:val="both"/>
        <w:rPr>
          <w:del w:id="956" w:author="Καρμίρης Αγγελος" w:date="2020-01-03T10:38:00Z"/>
          <w:rFonts w:ascii="Arial" w:hAnsi="Arial"/>
          <w:sz w:val="24"/>
        </w:rPr>
      </w:pPr>
    </w:p>
    <w:p w:rsidR="00FB426D" w:rsidRPr="00C02527" w:rsidDel="00E25B0F" w:rsidRDefault="00FB426D" w:rsidP="00FB426D">
      <w:pPr>
        <w:numPr>
          <w:ilvl w:val="0"/>
          <w:numId w:val="7"/>
        </w:numPr>
        <w:tabs>
          <w:tab w:val="clear" w:pos="1804"/>
          <w:tab w:val="left" w:pos="1418"/>
          <w:tab w:val="num" w:pos="1985"/>
        </w:tabs>
        <w:jc w:val="both"/>
        <w:rPr>
          <w:del w:id="957" w:author="Καρμίρης Αγγελος" w:date="2020-01-03T10:38:00Z"/>
          <w:rFonts w:ascii="Arial" w:hAnsi="Arial"/>
          <w:sz w:val="24"/>
        </w:rPr>
      </w:pPr>
      <w:del w:id="958" w:author="Καρμίρης Αγγελος" w:date="2020-01-03T10:38:00Z">
        <w:r w:rsidRPr="00152769" w:rsidDel="00E25B0F">
          <w:rPr>
            <w:rFonts w:ascii="Arial" w:hAnsi="Arial"/>
            <w:sz w:val="24"/>
            <w:lang w:val="en-GB"/>
          </w:rPr>
          <w:delText>Pressure deflection test of the tank</w:delText>
        </w:r>
      </w:del>
    </w:p>
    <w:p w:rsidR="00FB426D" w:rsidRPr="002A6011" w:rsidDel="00E25B0F" w:rsidRDefault="00FB426D" w:rsidP="00FB426D">
      <w:pPr>
        <w:tabs>
          <w:tab w:val="left" w:pos="1418"/>
        </w:tabs>
        <w:ind w:left="1984"/>
        <w:jc w:val="both"/>
        <w:rPr>
          <w:del w:id="959" w:author="Καρμίρης Αγγελος" w:date="2020-01-03T10:38:00Z"/>
          <w:rFonts w:ascii="Arial" w:hAnsi="Arial"/>
          <w:sz w:val="24"/>
        </w:rPr>
      </w:pPr>
      <w:del w:id="960" w:author="Καρμίρης Αγγελος" w:date="2020-01-03T10:38:00Z">
        <w:r w:rsidRPr="00FB426D" w:rsidDel="00E25B0F">
          <w:rPr>
            <w:rFonts w:ascii="Arial" w:hAnsi="Arial"/>
            <w:sz w:val="24"/>
            <w:lang w:val="en-GB"/>
          </w:rPr>
          <w:delText>The permanent deflection of any point of the tank walls shall not surpass 1</w:delText>
        </w:r>
        <w:r w:rsidR="001A77B8" w:rsidRPr="00152769" w:rsidDel="00E25B0F">
          <w:rPr>
            <w:rFonts w:ascii="Arial" w:hAnsi="Arial"/>
            <w:sz w:val="24"/>
          </w:rPr>
          <w:delText xml:space="preserve"> </w:delText>
        </w:r>
        <w:r w:rsidRPr="00FB426D" w:rsidDel="00E25B0F">
          <w:rPr>
            <w:rFonts w:ascii="Arial" w:hAnsi="Arial"/>
            <w:sz w:val="24"/>
            <w:lang w:val="en-GB"/>
          </w:rPr>
          <w:delText>mm, after applying an internal pressure of at least 35</w:delText>
        </w:r>
        <w:r w:rsidR="001A77B8" w:rsidRPr="00152769" w:rsidDel="00E25B0F">
          <w:rPr>
            <w:rFonts w:ascii="Arial" w:hAnsi="Arial"/>
            <w:sz w:val="24"/>
          </w:rPr>
          <w:delText xml:space="preserve"> </w:delText>
        </w:r>
        <w:r w:rsidRPr="00FB426D" w:rsidDel="00E25B0F">
          <w:rPr>
            <w:rFonts w:ascii="Arial" w:hAnsi="Arial"/>
            <w:sz w:val="24"/>
            <w:lang w:val="en-GB"/>
          </w:rPr>
          <w:delText>kPa above the normal operating pressure.</w:delText>
        </w:r>
      </w:del>
    </w:p>
    <w:p w:rsidR="00FB426D" w:rsidRPr="002A6011" w:rsidDel="00E25B0F" w:rsidRDefault="00FB426D" w:rsidP="00FB426D">
      <w:pPr>
        <w:tabs>
          <w:tab w:val="left" w:pos="1418"/>
          <w:tab w:val="left" w:pos="1985"/>
        </w:tabs>
        <w:ind w:left="1984"/>
        <w:jc w:val="both"/>
        <w:rPr>
          <w:del w:id="961" w:author="Καρμίρης Αγγελος" w:date="2020-01-03T10:38:00Z"/>
          <w:rFonts w:ascii="Arial" w:hAnsi="Arial"/>
          <w:sz w:val="24"/>
        </w:rPr>
      </w:pPr>
    </w:p>
    <w:p w:rsidR="00FB426D" w:rsidRPr="00C02527" w:rsidDel="00E25B0F" w:rsidRDefault="00FB426D" w:rsidP="00FB426D">
      <w:pPr>
        <w:numPr>
          <w:ilvl w:val="0"/>
          <w:numId w:val="7"/>
        </w:numPr>
        <w:tabs>
          <w:tab w:val="clear" w:pos="1804"/>
          <w:tab w:val="left" w:pos="1418"/>
          <w:tab w:val="num" w:pos="1985"/>
        </w:tabs>
        <w:jc w:val="both"/>
        <w:rPr>
          <w:del w:id="962" w:author="Καρμίρης Αγγελος" w:date="2020-01-03T10:38:00Z"/>
          <w:rFonts w:ascii="Arial" w:hAnsi="Arial"/>
          <w:sz w:val="24"/>
        </w:rPr>
      </w:pPr>
      <w:del w:id="963" w:author="Καρμίρης Αγγελος" w:date="2020-01-03T10:38:00Z">
        <w:r w:rsidRPr="00152769" w:rsidDel="00E25B0F">
          <w:rPr>
            <w:rFonts w:ascii="Arial" w:hAnsi="Arial"/>
            <w:sz w:val="24"/>
            <w:lang w:val="en-GB"/>
          </w:rPr>
          <w:delText>Vacuum deflection test of the tank</w:delText>
        </w:r>
      </w:del>
    </w:p>
    <w:p w:rsidR="00FB426D" w:rsidRPr="002A6011" w:rsidDel="00E25B0F" w:rsidRDefault="00FB426D" w:rsidP="00FB426D">
      <w:pPr>
        <w:tabs>
          <w:tab w:val="left" w:pos="1418"/>
        </w:tabs>
        <w:ind w:left="1984"/>
        <w:jc w:val="both"/>
        <w:rPr>
          <w:del w:id="964" w:author="Καρμίρης Αγγελος" w:date="2020-01-03T10:38:00Z"/>
          <w:rFonts w:ascii="Arial" w:hAnsi="Arial"/>
          <w:sz w:val="24"/>
        </w:rPr>
      </w:pPr>
      <w:del w:id="965" w:author="Καρμίρης Αγγελος" w:date="2020-01-03T10:38:00Z">
        <w:r w:rsidRPr="00FB426D" w:rsidDel="00E25B0F">
          <w:rPr>
            <w:rFonts w:ascii="Arial" w:hAnsi="Arial"/>
            <w:sz w:val="24"/>
            <w:lang w:val="en-GB"/>
          </w:rPr>
          <w:delText>The permanent deflection of any point of the tank walls shall not surpass 1</w:delText>
        </w:r>
        <w:r w:rsidR="001A77B8" w:rsidRPr="00152769" w:rsidDel="00E25B0F">
          <w:rPr>
            <w:rFonts w:ascii="Arial" w:hAnsi="Arial"/>
            <w:sz w:val="24"/>
          </w:rPr>
          <w:delText xml:space="preserve"> </w:delText>
        </w:r>
        <w:r w:rsidRPr="00FB426D" w:rsidDel="00E25B0F">
          <w:rPr>
            <w:rFonts w:ascii="Arial" w:hAnsi="Arial"/>
            <w:sz w:val="24"/>
            <w:lang w:val="en-GB"/>
          </w:rPr>
          <w:delText>mm, after applying an internal vacuum.</w:delText>
        </w:r>
      </w:del>
    </w:p>
    <w:p w:rsidR="00FB426D" w:rsidRPr="002A6011" w:rsidDel="00E25B0F" w:rsidRDefault="00FB426D" w:rsidP="00FB426D">
      <w:pPr>
        <w:tabs>
          <w:tab w:val="left" w:pos="1418"/>
          <w:tab w:val="left" w:pos="1985"/>
        </w:tabs>
        <w:ind w:left="1984"/>
        <w:jc w:val="both"/>
        <w:rPr>
          <w:del w:id="966" w:author="Καρμίρης Αγγελος" w:date="2020-01-03T10:38:00Z"/>
          <w:rFonts w:ascii="Arial" w:hAnsi="Arial"/>
          <w:sz w:val="24"/>
        </w:rPr>
      </w:pPr>
    </w:p>
    <w:p w:rsidR="00FB426D" w:rsidRPr="00C02527" w:rsidDel="00E25B0F" w:rsidRDefault="00E67E99" w:rsidP="00FB426D">
      <w:pPr>
        <w:numPr>
          <w:ilvl w:val="0"/>
          <w:numId w:val="7"/>
        </w:numPr>
        <w:tabs>
          <w:tab w:val="clear" w:pos="1804"/>
          <w:tab w:val="left" w:pos="1418"/>
          <w:tab w:val="num" w:pos="1985"/>
        </w:tabs>
        <w:jc w:val="both"/>
        <w:rPr>
          <w:del w:id="967" w:author="Καρμίρης Αγγελος" w:date="2020-01-03T10:38:00Z"/>
          <w:rFonts w:ascii="Arial" w:hAnsi="Arial"/>
          <w:sz w:val="24"/>
        </w:rPr>
      </w:pPr>
      <w:del w:id="968" w:author="Καρμίρης Αγγελος" w:date="2020-01-03T10:38:00Z">
        <w:r w:rsidRPr="00152769" w:rsidDel="00E25B0F">
          <w:rPr>
            <w:rFonts w:ascii="Arial" w:hAnsi="Arial"/>
            <w:sz w:val="24"/>
            <w:lang w:val="en-GB"/>
          </w:rPr>
          <w:delText>Vacuum tightness test</w:delText>
        </w:r>
      </w:del>
    </w:p>
    <w:p w:rsidR="00FB426D" w:rsidRPr="002A6011" w:rsidDel="00E25B0F" w:rsidRDefault="00E67E99" w:rsidP="00FB426D">
      <w:pPr>
        <w:tabs>
          <w:tab w:val="left" w:pos="1418"/>
        </w:tabs>
        <w:ind w:left="1984"/>
        <w:jc w:val="both"/>
        <w:rPr>
          <w:del w:id="969" w:author="Καρμίρης Αγγελος" w:date="2020-01-03T10:38:00Z"/>
          <w:rFonts w:ascii="Arial" w:hAnsi="Arial"/>
          <w:sz w:val="24"/>
        </w:rPr>
      </w:pPr>
      <w:del w:id="970" w:author="Καρμίρης Αγγελος" w:date="2020-01-03T10:38:00Z">
        <w:r w:rsidRPr="00E67E99" w:rsidDel="00E25B0F">
          <w:rPr>
            <w:rFonts w:ascii="Arial" w:hAnsi="Arial"/>
            <w:sz w:val="24"/>
            <w:lang w:val="en-GB"/>
          </w:rPr>
          <w:delText xml:space="preserve">After applying vacuum in the tank, the mean rate of </w:delText>
        </w:r>
        <w:r w:rsidRPr="00E67E99" w:rsidDel="00E25B0F">
          <w:rPr>
            <w:rFonts w:ascii="Arial" w:hAnsi="Arial"/>
            <w:sz w:val="24"/>
          </w:rPr>
          <w:delText xml:space="preserve">internal </w:delText>
        </w:r>
        <w:r w:rsidRPr="00E67E99" w:rsidDel="00E25B0F">
          <w:rPr>
            <w:rFonts w:ascii="Arial" w:hAnsi="Arial"/>
            <w:sz w:val="24"/>
            <w:lang w:val="en-GB"/>
          </w:rPr>
          <w:delText>pressure rise shall not surpass 0.2 kPa/h over a period of 30</w:delText>
        </w:r>
        <w:r w:rsidR="001A77B8" w:rsidRPr="00152769" w:rsidDel="00E25B0F">
          <w:rPr>
            <w:rFonts w:ascii="Arial" w:hAnsi="Arial"/>
            <w:sz w:val="24"/>
          </w:rPr>
          <w:delText xml:space="preserve"> </w:delText>
        </w:r>
        <w:r w:rsidRPr="00E67E99" w:rsidDel="00E25B0F">
          <w:rPr>
            <w:rFonts w:ascii="Arial" w:hAnsi="Arial"/>
            <w:sz w:val="24"/>
            <w:lang w:val="en-GB"/>
          </w:rPr>
          <w:delText>min.</w:delText>
        </w:r>
      </w:del>
    </w:p>
    <w:p w:rsidR="00F40618" w:rsidRPr="002A6011" w:rsidDel="00E25B0F" w:rsidRDefault="00F40618" w:rsidP="00F40618">
      <w:pPr>
        <w:tabs>
          <w:tab w:val="left" w:pos="1418"/>
          <w:tab w:val="left" w:pos="1985"/>
        </w:tabs>
        <w:ind w:left="1984"/>
        <w:jc w:val="both"/>
        <w:rPr>
          <w:del w:id="971" w:author="Καρμίρης Αγγελος" w:date="2020-01-03T10:38:00Z"/>
          <w:rFonts w:ascii="Arial" w:hAnsi="Arial"/>
          <w:sz w:val="24"/>
        </w:rPr>
      </w:pPr>
    </w:p>
    <w:p w:rsidR="00F40618" w:rsidRPr="00C02527" w:rsidDel="00E25B0F" w:rsidRDefault="00F40618" w:rsidP="00F40618">
      <w:pPr>
        <w:numPr>
          <w:ilvl w:val="0"/>
          <w:numId w:val="7"/>
        </w:numPr>
        <w:tabs>
          <w:tab w:val="clear" w:pos="1804"/>
          <w:tab w:val="left" w:pos="1418"/>
          <w:tab w:val="num" w:pos="1985"/>
        </w:tabs>
        <w:jc w:val="both"/>
        <w:rPr>
          <w:del w:id="972" w:author="Καρμίρης Αγγελος" w:date="2020-01-03T10:38:00Z"/>
          <w:rFonts w:ascii="Arial" w:hAnsi="Arial"/>
          <w:sz w:val="24"/>
        </w:rPr>
      </w:pPr>
      <w:del w:id="973" w:author="Καρμίρης Αγγελος" w:date="2020-01-03T10:38:00Z">
        <w:r w:rsidDel="00E25B0F">
          <w:rPr>
            <w:rFonts w:ascii="Arial" w:hAnsi="Arial"/>
            <w:sz w:val="24"/>
            <w:lang w:val="en-GB"/>
          </w:rPr>
          <w:delText>Insulating oil tests</w:delText>
        </w:r>
      </w:del>
    </w:p>
    <w:p w:rsidR="00F40618" w:rsidDel="00E25B0F" w:rsidRDefault="00F40618" w:rsidP="00F40618">
      <w:pPr>
        <w:tabs>
          <w:tab w:val="left" w:pos="1418"/>
        </w:tabs>
        <w:ind w:left="1984"/>
        <w:jc w:val="both"/>
        <w:rPr>
          <w:del w:id="974" w:author="Καρμίρης Αγγελος" w:date="2020-01-03T10:38:00Z"/>
          <w:rFonts w:ascii="Arial" w:hAnsi="Arial"/>
          <w:sz w:val="24"/>
        </w:rPr>
      </w:pPr>
      <w:del w:id="975" w:author="Καρμίρης Αγγελος" w:date="2020-01-03T10:38:00Z">
        <w:r w:rsidRPr="00F40618" w:rsidDel="00E25B0F">
          <w:rPr>
            <w:rFonts w:ascii="Arial" w:hAnsi="Arial"/>
            <w:sz w:val="24"/>
          </w:rPr>
          <w:delText xml:space="preserve">The following tests will be performed on oil sample from the </w:delText>
        </w:r>
        <w:r w:rsidDel="00E25B0F">
          <w:rPr>
            <w:rFonts w:ascii="Arial" w:hAnsi="Arial"/>
            <w:sz w:val="24"/>
          </w:rPr>
          <w:delText>reactor</w:delText>
        </w:r>
        <w:r w:rsidRPr="00F40618" w:rsidDel="00E25B0F">
          <w:rPr>
            <w:rFonts w:ascii="Arial" w:hAnsi="Arial"/>
            <w:sz w:val="24"/>
          </w:rPr>
          <w:delText xml:space="preserve"> tank and the mentioned acceptance levels will apply:</w:delText>
        </w:r>
      </w:del>
    </w:p>
    <w:p w:rsidR="00F40618" w:rsidRPr="00F40618" w:rsidDel="00E25B0F" w:rsidRDefault="00F40618" w:rsidP="00F40618">
      <w:pPr>
        <w:ind w:left="2268" w:hanging="283"/>
        <w:jc w:val="both"/>
        <w:rPr>
          <w:del w:id="976" w:author="Καρμίρης Αγγελος" w:date="2020-01-03T10:38:00Z"/>
          <w:rFonts w:ascii="Arial" w:hAnsi="Arial"/>
          <w:sz w:val="24"/>
        </w:rPr>
      </w:pPr>
      <w:del w:id="977" w:author="Καρμίρης Αγγελος" w:date="2020-01-03T10:38:00Z">
        <w:r w:rsidDel="00E25B0F">
          <w:rPr>
            <w:rFonts w:ascii="Arial" w:hAnsi="Arial"/>
            <w:sz w:val="24"/>
          </w:rPr>
          <w:delText>a</w:delText>
        </w:r>
        <w:r w:rsidRPr="00F40618" w:rsidDel="00E25B0F">
          <w:rPr>
            <w:rFonts w:ascii="Arial" w:hAnsi="Arial"/>
            <w:sz w:val="24"/>
          </w:rPr>
          <w:delText xml:space="preserve">. Inhibitor content of DBPC or DBP type following IEC 60666, with value within 0.30% – 0.40% </w:delText>
        </w:r>
      </w:del>
    </w:p>
    <w:p w:rsidR="00F40618" w:rsidRPr="00F40618" w:rsidDel="00E25B0F" w:rsidRDefault="00F40618" w:rsidP="00F40618">
      <w:pPr>
        <w:ind w:left="2268" w:hanging="283"/>
        <w:jc w:val="both"/>
        <w:rPr>
          <w:del w:id="978" w:author="Καρμίρης Αγγελος" w:date="2020-01-03T10:38:00Z"/>
          <w:rFonts w:ascii="Arial" w:hAnsi="Arial"/>
          <w:sz w:val="24"/>
        </w:rPr>
      </w:pPr>
      <w:del w:id="979" w:author="Καρμίρης Αγγελος" w:date="2020-01-03T10:38:00Z">
        <w:r w:rsidDel="00E25B0F">
          <w:rPr>
            <w:rFonts w:ascii="Arial" w:hAnsi="Arial"/>
            <w:sz w:val="24"/>
          </w:rPr>
          <w:delText>b</w:delText>
        </w:r>
        <w:r w:rsidRPr="00F40618" w:rsidDel="00E25B0F">
          <w:rPr>
            <w:rFonts w:ascii="Arial" w:hAnsi="Arial"/>
            <w:sz w:val="24"/>
          </w:rPr>
          <w:delText>. Corrosive Sulphur existence following DIN 51353, with negative result (not corrosive)</w:delText>
        </w:r>
      </w:del>
    </w:p>
    <w:p w:rsidR="00F40618" w:rsidRPr="00F40618" w:rsidDel="00E25B0F" w:rsidRDefault="00F40618" w:rsidP="00F40618">
      <w:pPr>
        <w:ind w:left="2268" w:hanging="283"/>
        <w:jc w:val="both"/>
        <w:rPr>
          <w:del w:id="980" w:author="Καρμίρης Αγγελος" w:date="2020-01-03T10:38:00Z"/>
          <w:rFonts w:ascii="Arial" w:hAnsi="Arial"/>
          <w:sz w:val="24"/>
        </w:rPr>
      </w:pPr>
      <w:del w:id="981" w:author="Καρμίρης Αγγελος" w:date="2020-01-03T10:38:00Z">
        <w:r w:rsidDel="00E25B0F">
          <w:rPr>
            <w:rFonts w:ascii="Arial" w:hAnsi="Arial"/>
            <w:sz w:val="24"/>
          </w:rPr>
          <w:delText>c</w:delText>
        </w:r>
        <w:r w:rsidRPr="00F40618" w:rsidDel="00E25B0F">
          <w:rPr>
            <w:rFonts w:ascii="Arial" w:hAnsi="Arial"/>
            <w:sz w:val="24"/>
          </w:rPr>
          <w:delText>. Potentially corrosive Sulphur existence following IEC 62535, with negative result (not corrosive)</w:delText>
        </w:r>
      </w:del>
    </w:p>
    <w:p w:rsidR="00F40618" w:rsidRPr="00F40618" w:rsidDel="00E25B0F" w:rsidRDefault="00F40618" w:rsidP="00F40618">
      <w:pPr>
        <w:ind w:left="2268" w:hanging="283"/>
        <w:jc w:val="both"/>
        <w:rPr>
          <w:del w:id="982" w:author="Καρμίρης Αγγελος" w:date="2020-01-03T10:38:00Z"/>
          <w:rFonts w:ascii="Arial" w:hAnsi="Arial"/>
          <w:sz w:val="24"/>
        </w:rPr>
      </w:pPr>
      <w:del w:id="983" w:author="Καρμίρης Αγγελος" w:date="2020-01-03T10:38:00Z">
        <w:r w:rsidDel="00E25B0F">
          <w:rPr>
            <w:rFonts w:ascii="Arial" w:hAnsi="Arial"/>
            <w:sz w:val="24"/>
          </w:rPr>
          <w:delText>d</w:delText>
        </w:r>
        <w:r w:rsidRPr="00F40618" w:rsidDel="00E25B0F">
          <w:rPr>
            <w:rFonts w:ascii="Arial" w:hAnsi="Arial"/>
            <w:sz w:val="24"/>
          </w:rPr>
          <w:delText>. PCBs existence following IEC 61619, with negative result (not detectable, &lt; 2 mg/kg)</w:delText>
        </w:r>
      </w:del>
    </w:p>
    <w:p w:rsidR="00F40618" w:rsidRPr="00F40618" w:rsidDel="00E25B0F" w:rsidRDefault="00F40618" w:rsidP="00F40618">
      <w:pPr>
        <w:ind w:left="2268" w:hanging="283"/>
        <w:jc w:val="both"/>
        <w:rPr>
          <w:del w:id="984" w:author="Καρμίρης Αγγελος" w:date="2020-01-03T10:38:00Z"/>
          <w:rFonts w:ascii="Arial" w:hAnsi="Arial"/>
          <w:sz w:val="24"/>
        </w:rPr>
      </w:pPr>
      <w:del w:id="985" w:author="Καρμίρης Αγγελος" w:date="2020-01-03T10:38:00Z">
        <w:r w:rsidDel="00E25B0F">
          <w:rPr>
            <w:rFonts w:ascii="Arial" w:hAnsi="Arial"/>
            <w:sz w:val="24"/>
          </w:rPr>
          <w:delText>e</w:delText>
        </w:r>
        <w:r w:rsidRPr="00F40618" w:rsidDel="00E25B0F">
          <w:rPr>
            <w:rFonts w:ascii="Arial" w:hAnsi="Arial"/>
            <w:sz w:val="24"/>
          </w:rPr>
          <w:delText>. Acidity following IEC 62021-1 or -2, with value ≤ 0.10 mgKOH/g</w:delText>
        </w:r>
      </w:del>
    </w:p>
    <w:p w:rsidR="00F40618" w:rsidRPr="00F40618" w:rsidDel="00E25B0F" w:rsidRDefault="00F40618" w:rsidP="00F40618">
      <w:pPr>
        <w:ind w:left="2268" w:hanging="283"/>
        <w:jc w:val="both"/>
        <w:rPr>
          <w:del w:id="986" w:author="Καρμίρης Αγγελος" w:date="2020-01-03T10:38:00Z"/>
          <w:rFonts w:ascii="Arial" w:hAnsi="Arial"/>
          <w:sz w:val="24"/>
        </w:rPr>
      </w:pPr>
      <w:del w:id="987" w:author="Καρμίρης Αγγελος" w:date="2020-01-03T10:38:00Z">
        <w:r w:rsidDel="00E25B0F">
          <w:rPr>
            <w:rFonts w:ascii="Arial" w:hAnsi="Arial"/>
            <w:sz w:val="24"/>
          </w:rPr>
          <w:delText>f</w:delText>
        </w:r>
        <w:r w:rsidRPr="00F40618" w:rsidDel="00E25B0F">
          <w:rPr>
            <w:rFonts w:ascii="Arial" w:hAnsi="Arial"/>
            <w:sz w:val="24"/>
          </w:rPr>
          <w:delText>. Viscosity following ISO 3104, with value ≤ 12 mm</w:delText>
        </w:r>
        <w:r w:rsidRPr="00F40618" w:rsidDel="00E25B0F">
          <w:rPr>
            <w:rFonts w:ascii="Arial" w:hAnsi="Arial"/>
            <w:sz w:val="24"/>
            <w:vertAlign w:val="superscript"/>
          </w:rPr>
          <w:delText>2</w:delText>
        </w:r>
        <w:r w:rsidRPr="00F40618" w:rsidDel="00E25B0F">
          <w:rPr>
            <w:rFonts w:ascii="Arial" w:hAnsi="Arial"/>
            <w:sz w:val="24"/>
          </w:rPr>
          <w:delText>/s at 40°C and value ≤ 1800 mm</w:delText>
        </w:r>
        <w:r w:rsidRPr="00F40618" w:rsidDel="00E25B0F">
          <w:rPr>
            <w:rFonts w:ascii="Arial" w:hAnsi="Arial"/>
            <w:sz w:val="24"/>
            <w:vertAlign w:val="superscript"/>
          </w:rPr>
          <w:delText>2</w:delText>
        </w:r>
        <w:r w:rsidRPr="00F40618" w:rsidDel="00E25B0F">
          <w:rPr>
            <w:rFonts w:ascii="Arial" w:hAnsi="Arial"/>
            <w:sz w:val="24"/>
          </w:rPr>
          <w:delText>/s at -30°C (LCSET)</w:delText>
        </w:r>
      </w:del>
    </w:p>
    <w:p w:rsidR="003F4F1A" w:rsidRPr="002A6011" w:rsidDel="00E25B0F" w:rsidRDefault="003F4F1A">
      <w:pPr>
        <w:jc w:val="both"/>
        <w:rPr>
          <w:del w:id="988" w:author="Καρμίρης Αγγελος" w:date="2020-01-03T10:38:00Z"/>
          <w:rFonts w:ascii="Arial" w:hAnsi="Arial"/>
          <w:sz w:val="24"/>
        </w:rPr>
      </w:pPr>
    </w:p>
    <w:p w:rsidR="00B351DB" w:rsidRPr="002A6011" w:rsidDel="00E25B0F" w:rsidRDefault="00B351DB">
      <w:pPr>
        <w:jc w:val="both"/>
        <w:rPr>
          <w:del w:id="989" w:author="Καρμίρης Αγγελος" w:date="2020-01-03T10:38:00Z"/>
          <w:rFonts w:ascii="Arial" w:hAnsi="Arial"/>
          <w:sz w:val="24"/>
        </w:rPr>
      </w:pPr>
    </w:p>
    <w:p w:rsidR="00857C6D" w:rsidRPr="002A6011" w:rsidDel="00E25B0F" w:rsidRDefault="00857C6D">
      <w:pPr>
        <w:jc w:val="both"/>
        <w:rPr>
          <w:del w:id="990" w:author="Καρμίρης Αγγελος" w:date="2020-01-03T10:38:00Z"/>
          <w:rFonts w:ascii="Arial" w:hAnsi="Arial"/>
          <w:b/>
          <w:sz w:val="24"/>
        </w:rPr>
      </w:pPr>
      <w:del w:id="991" w:author="Καρμίρης Αγγελος" w:date="2020-01-03T10:38:00Z">
        <w:r w:rsidRPr="002A6011" w:rsidDel="00E25B0F">
          <w:rPr>
            <w:rFonts w:ascii="Arial" w:hAnsi="Arial"/>
            <w:b/>
            <w:sz w:val="24"/>
          </w:rPr>
          <w:sym w:font="Algerian" w:char="0056"/>
        </w:r>
        <w:r w:rsidRPr="002A6011" w:rsidDel="00E25B0F">
          <w:rPr>
            <w:rFonts w:ascii="Arial" w:hAnsi="Arial"/>
            <w:b/>
            <w:sz w:val="24"/>
          </w:rPr>
          <w:sym w:font="Algerian" w:char="0049"/>
        </w:r>
        <w:r w:rsidRPr="002A6011" w:rsidDel="00E25B0F">
          <w:rPr>
            <w:rFonts w:ascii="Arial" w:hAnsi="Arial"/>
            <w:b/>
            <w:sz w:val="24"/>
          </w:rPr>
          <w:sym w:font="Algerian" w:char="0049"/>
        </w:r>
        <w:r w:rsidRPr="002A6011" w:rsidDel="00E25B0F">
          <w:rPr>
            <w:rFonts w:ascii="Arial" w:hAnsi="Arial"/>
            <w:b/>
            <w:sz w:val="24"/>
          </w:rPr>
          <w:sym w:font="Algerian" w:char="0049"/>
        </w:r>
        <w:r w:rsidRPr="002A6011" w:rsidDel="00E25B0F">
          <w:rPr>
            <w:rFonts w:ascii="Arial" w:hAnsi="Arial"/>
            <w:b/>
            <w:sz w:val="24"/>
          </w:rPr>
          <w:delText>.</w:delText>
        </w:r>
        <w:r w:rsidRPr="002A6011" w:rsidDel="00E25B0F">
          <w:rPr>
            <w:rFonts w:ascii="Arial" w:hAnsi="Arial"/>
            <w:b/>
            <w:sz w:val="24"/>
          </w:rPr>
          <w:tab/>
        </w:r>
        <w:r w:rsidRPr="002A6011" w:rsidDel="00E25B0F">
          <w:rPr>
            <w:rFonts w:ascii="Arial" w:hAnsi="Arial"/>
            <w:b/>
            <w:sz w:val="24"/>
            <w:u w:val="double"/>
          </w:rPr>
          <w:delText>DATA TO BE SUPPLIED BY BIDDER</w:delText>
        </w:r>
        <w:r w:rsidR="005E7D6C" w:rsidDel="00E25B0F">
          <w:rPr>
            <w:rFonts w:ascii="Arial" w:hAnsi="Arial"/>
            <w:b/>
            <w:sz w:val="24"/>
            <w:u w:val="double"/>
          </w:rPr>
          <w:delText xml:space="preserve"> AND VENDOR</w:delText>
        </w:r>
      </w:del>
    </w:p>
    <w:p w:rsidR="00857C6D" w:rsidRPr="002A6011" w:rsidDel="00E25B0F" w:rsidRDefault="00857C6D">
      <w:pPr>
        <w:jc w:val="both"/>
        <w:rPr>
          <w:del w:id="992" w:author="Καρμίρης Αγγελος" w:date="2020-01-03T10:38:00Z"/>
          <w:rFonts w:ascii="Arial" w:hAnsi="Arial"/>
          <w:sz w:val="16"/>
        </w:rPr>
      </w:pPr>
    </w:p>
    <w:p w:rsidR="00B351DB" w:rsidRPr="002A6011" w:rsidDel="00E25B0F" w:rsidRDefault="00B351DB">
      <w:pPr>
        <w:ind w:left="1418" w:hanging="709"/>
        <w:jc w:val="both"/>
        <w:rPr>
          <w:del w:id="993" w:author="Καρμίρης Αγγελος" w:date="2020-01-03T10:38:00Z"/>
          <w:rFonts w:ascii="Arial" w:hAnsi="Arial"/>
          <w:sz w:val="24"/>
        </w:rPr>
      </w:pPr>
    </w:p>
    <w:p w:rsidR="00857C6D" w:rsidRPr="002A6011" w:rsidDel="00E25B0F" w:rsidRDefault="00857C6D">
      <w:pPr>
        <w:ind w:left="1418" w:hanging="709"/>
        <w:jc w:val="both"/>
        <w:rPr>
          <w:del w:id="994" w:author="Καρμίρης Αγγελος" w:date="2020-01-03T10:38:00Z"/>
          <w:rFonts w:ascii="Arial" w:hAnsi="Arial"/>
          <w:sz w:val="24"/>
        </w:rPr>
      </w:pPr>
      <w:del w:id="995" w:author="Καρμίρης Αγγελος" w:date="2020-01-03T10:38:00Z">
        <w:r w:rsidRPr="002A6011" w:rsidDel="00E25B0F">
          <w:rPr>
            <w:rFonts w:ascii="Arial" w:hAnsi="Arial"/>
            <w:sz w:val="24"/>
          </w:rPr>
          <w:delText>1.</w:delText>
        </w:r>
        <w:r w:rsidRPr="002A6011" w:rsidDel="00E25B0F">
          <w:rPr>
            <w:rFonts w:ascii="Arial" w:hAnsi="Arial"/>
            <w:sz w:val="24"/>
          </w:rPr>
          <w:tab/>
          <w:delText>Bidders attention is drawn to the importance of giving all the information requested by the SCHEDULE “A” of the present Specification.</w:delText>
        </w:r>
      </w:del>
    </w:p>
    <w:p w:rsidR="00857C6D" w:rsidRPr="002A6011" w:rsidDel="00E25B0F" w:rsidRDefault="00857C6D">
      <w:pPr>
        <w:ind w:left="1418" w:hanging="709"/>
        <w:jc w:val="both"/>
        <w:rPr>
          <w:del w:id="996" w:author="Καρμίρης Αγγελος" w:date="2020-01-03T10:38:00Z"/>
          <w:rFonts w:ascii="Arial" w:hAnsi="Arial"/>
          <w:sz w:val="24"/>
        </w:rPr>
      </w:pPr>
      <w:del w:id="997" w:author="Καρμίρης Αγγελος" w:date="2020-01-03T10:38:00Z">
        <w:r w:rsidRPr="002A6011" w:rsidDel="00E25B0F">
          <w:rPr>
            <w:rFonts w:ascii="Arial" w:hAnsi="Arial"/>
            <w:sz w:val="24"/>
          </w:rPr>
          <w:tab/>
          <w:delText>Failure on the Bidder’s part to comply in this respect will be taken as reasonable ground for the rejection of the Bid.</w:delText>
        </w:r>
      </w:del>
    </w:p>
    <w:p w:rsidR="00857C6D" w:rsidRPr="002A6011" w:rsidDel="00E25B0F" w:rsidRDefault="00857C6D">
      <w:pPr>
        <w:ind w:left="1418" w:hanging="709"/>
        <w:jc w:val="both"/>
        <w:rPr>
          <w:del w:id="998" w:author="Καρμίρης Αγγελος" w:date="2020-01-03T10:38:00Z"/>
          <w:rFonts w:ascii="Arial" w:hAnsi="Arial"/>
          <w:sz w:val="24"/>
        </w:rPr>
      </w:pPr>
      <w:del w:id="999" w:author="Καρμίρης Αγγελος" w:date="2020-01-03T10:38:00Z">
        <w:r w:rsidRPr="002A6011" w:rsidDel="00E25B0F">
          <w:rPr>
            <w:rFonts w:ascii="Arial" w:hAnsi="Arial"/>
            <w:sz w:val="24"/>
          </w:rPr>
          <w:delText>2.</w:delText>
        </w:r>
        <w:r w:rsidRPr="002A6011" w:rsidDel="00E25B0F">
          <w:rPr>
            <w:rFonts w:ascii="Arial" w:hAnsi="Arial"/>
            <w:sz w:val="24"/>
          </w:rPr>
          <w:tab/>
          <w:delText>Bidders are required to submit, attached to their offers</w:delText>
        </w:r>
        <w:r w:rsidR="00C70FC7" w:rsidRPr="002A6011" w:rsidDel="00E25B0F">
          <w:rPr>
            <w:rFonts w:ascii="Arial" w:hAnsi="Arial"/>
            <w:sz w:val="24"/>
          </w:rPr>
          <w:delText>,</w:delText>
        </w:r>
        <w:r w:rsidRPr="002A6011" w:rsidDel="00E25B0F">
          <w:rPr>
            <w:rFonts w:ascii="Arial" w:hAnsi="Arial"/>
            <w:sz w:val="24"/>
          </w:rPr>
          <w:delText xml:space="preserve"> drawings showing the outline dimensions of the reactors for erection purposes as well as any information, sketches and data necessary for a complete description of the equipment offered by them.</w:delText>
        </w:r>
      </w:del>
    </w:p>
    <w:p w:rsidR="00CD4040" w:rsidRPr="00C83CDB" w:rsidDel="00E25B0F" w:rsidRDefault="00857C6D" w:rsidP="00CD4040">
      <w:pPr>
        <w:ind w:left="1418" w:hanging="709"/>
        <w:jc w:val="both"/>
        <w:rPr>
          <w:del w:id="1000" w:author="Καρμίρης Αγγελος" w:date="2020-01-03T10:38:00Z"/>
          <w:rFonts w:ascii="Arial" w:hAnsi="Arial" w:cs="Arial"/>
          <w:sz w:val="24"/>
          <w:szCs w:val="24"/>
          <w:lang w:val="en-GB"/>
        </w:rPr>
      </w:pPr>
      <w:del w:id="1001" w:author="Καρμίρης Αγγελος" w:date="2020-01-03T10:38:00Z">
        <w:r w:rsidRPr="00CD4040" w:rsidDel="00E25B0F">
          <w:rPr>
            <w:rFonts w:ascii="Arial" w:hAnsi="Arial" w:cs="Arial"/>
            <w:sz w:val="24"/>
            <w:szCs w:val="24"/>
          </w:rPr>
          <w:delText>3.</w:delText>
        </w:r>
        <w:r w:rsidRPr="00CD4040" w:rsidDel="00E25B0F">
          <w:rPr>
            <w:rFonts w:ascii="Arial" w:hAnsi="Arial" w:cs="Arial"/>
            <w:sz w:val="24"/>
            <w:szCs w:val="24"/>
          </w:rPr>
          <w:tab/>
        </w:r>
        <w:r w:rsidR="00CD4040" w:rsidRPr="00C83CDB" w:rsidDel="00E25B0F">
          <w:rPr>
            <w:rFonts w:ascii="Arial" w:hAnsi="Arial" w:cs="Arial"/>
            <w:sz w:val="24"/>
            <w:szCs w:val="24"/>
            <w:lang w:val="en-GB"/>
          </w:rPr>
          <w:delText xml:space="preserve">Providing that a contract has been awarded, the </w:delText>
        </w:r>
        <w:r w:rsidR="00CD4040" w:rsidDel="00E25B0F">
          <w:rPr>
            <w:rFonts w:ascii="Arial" w:hAnsi="Arial" w:cs="Arial"/>
            <w:sz w:val="24"/>
            <w:szCs w:val="24"/>
            <w:lang w:val="en-GB"/>
          </w:rPr>
          <w:delText>V</w:delText>
        </w:r>
        <w:r w:rsidR="00CD4040" w:rsidRPr="00C83CDB" w:rsidDel="00E25B0F">
          <w:rPr>
            <w:rFonts w:ascii="Arial" w:hAnsi="Arial" w:cs="Arial"/>
            <w:sz w:val="24"/>
            <w:szCs w:val="24"/>
            <w:lang w:val="en-GB"/>
          </w:rPr>
          <w:delText>endor shall furnish three (3) copies of the following drawings for approval and before the construction of the reactors :</w:delText>
        </w:r>
      </w:del>
    </w:p>
    <w:p w:rsidR="00CD4040" w:rsidRPr="00C83CDB" w:rsidDel="00E25B0F" w:rsidRDefault="00CD4040" w:rsidP="00CD4040">
      <w:pPr>
        <w:ind w:left="1418"/>
        <w:jc w:val="both"/>
        <w:rPr>
          <w:del w:id="1002" w:author="Καρμίρης Αγγελος" w:date="2020-01-03T10:38:00Z"/>
          <w:rFonts w:ascii="Arial" w:hAnsi="Arial" w:cs="Arial"/>
          <w:sz w:val="24"/>
          <w:szCs w:val="24"/>
          <w:lang w:val="en-GB"/>
        </w:rPr>
      </w:pPr>
      <w:del w:id="1003" w:author="Καρμίρης Αγγελος" w:date="2020-01-03T10:38:00Z">
        <w:r w:rsidRPr="00C83CDB" w:rsidDel="00E25B0F">
          <w:rPr>
            <w:rFonts w:ascii="Arial" w:hAnsi="Arial" w:cs="Arial"/>
            <w:sz w:val="24"/>
            <w:szCs w:val="24"/>
            <w:lang w:val="en-GB"/>
          </w:rPr>
          <w:delText>a.</w:delText>
        </w:r>
        <w:r w:rsidRPr="00C83CDB" w:rsidDel="00E25B0F">
          <w:rPr>
            <w:rFonts w:ascii="Arial" w:hAnsi="Arial" w:cs="Arial"/>
            <w:sz w:val="24"/>
            <w:szCs w:val="24"/>
            <w:lang w:val="en-GB"/>
          </w:rPr>
          <w:tab/>
          <w:delText>Assembled reactor outline drawing.</w:delText>
        </w:r>
      </w:del>
    </w:p>
    <w:p w:rsidR="00CD4040" w:rsidRPr="00C83CDB" w:rsidDel="00E25B0F" w:rsidRDefault="00CD4040" w:rsidP="00CD4040">
      <w:pPr>
        <w:ind w:left="2127" w:hanging="709"/>
        <w:jc w:val="both"/>
        <w:rPr>
          <w:del w:id="1004" w:author="Καρμίρης Αγγελος" w:date="2020-01-03T10:38:00Z"/>
          <w:rFonts w:ascii="Arial" w:hAnsi="Arial" w:cs="Arial"/>
          <w:sz w:val="24"/>
          <w:szCs w:val="24"/>
          <w:lang w:val="en-GB"/>
        </w:rPr>
      </w:pPr>
      <w:del w:id="1005" w:author="Καρμίρης Αγγελος" w:date="2020-01-03T10:38:00Z">
        <w:r w:rsidRPr="00C83CDB" w:rsidDel="00E25B0F">
          <w:rPr>
            <w:rFonts w:ascii="Arial" w:hAnsi="Arial" w:cs="Arial"/>
            <w:sz w:val="24"/>
            <w:szCs w:val="24"/>
            <w:lang w:val="en-GB"/>
          </w:rPr>
          <w:delText>b.</w:delText>
        </w:r>
        <w:r w:rsidRPr="00C83CDB" w:rsidDel="00E25B0F">
          <w:rPr>
            <w:rFonts w:ascii="Arial" w:hAnsi="Arial" w:cs="Arial"/>
            <w:sz w:val="24"/>
            <w:szCs w:val="24"/>
            <w:lang w:val="en-GB"/>
          </w:rPr>
          <w:tab/>
          <w:delText>Reactor outline drawing for transport, showing centre of gravity</w:delText>
        </w:r>
      </w:del>
    </w:p>
    <w:p w:rsidR="00CD4040" w:rsidRPr="00C83CDB" w:rsidDel="00E25B0F" w:rsidRDefault="00CD4040" w:rsidP="00152769">
      <w:pPr>
        <w:ind w:left="2127" w:hanging="709"/>
        <w:jc w:val="both"/>
        <w:rPr>
          <w:del w:id="1006" w:author="Καρμίρης Αγγελος" w:date="2020-01-03T10:38:00Z"/>
          <w:rFonts w:ascii="Arial" w:hAnsi="Arial" w:cs="Arial"/>
          <w:sz w:val="24"/>
          <w:szCs w:val="24"/>
          <w:lang w:val="en-GB"/>
        </w:rPr>
      </w:pPr>
      <w:del w:id="1007" w:author="Καρμίρης Αγγελος" w:date="2020-01-03T10:38:00Z">
        <w:r w:rsidRPr="00C83CDB" w:rsidDel="00E25B0F">
          <w:rPr>
            <w:rFonts w:ascii="Arial" w:hAnsi="Arial" w:cs="Arial"/>
            <w:sz w:val="24"/>
            <w:szCs w:val="24"/>
            <w:lang w:val="en-GB"/>
          </w:rPr>
          <w:delText>c.</w:delText>
        </w:r>
        <w:r w:rsidRPr="00C83CDB" w:rsidDel="00E25B0F">
          <w:rPr>
            <w:rFonts w:ascii="Arial" w:hAnsi="Arial" w:cs="Arial"/>
            <w:sz w:val="24"/>
            <w:szCs w:val="24"/>
            <w:lang w:val="en-GB"/>
          </w:rPr>
          <w:tab/>
          <w:delText>Bushing outline drawing</w:delText>
        </w:r>
        <w:r w:rsidR="00B000CE" w:rsidDel="00E25B0F">
          <w:rPr>
            <w:rFonts w:ascii="Arial" w:hAnsi="Arial" w:cs="Arial"/>
            <w:sz w:val="24"/>
            <w:szCs w:val="24"/>
            <w:lang w:val="en-GB"/>
          </w:rPr>
          <w:delText>s</w:delText>
        </w:r>
        <w:r w:rsidR="00B67C96" w:rsidRPr="00B67C96" w:rsidDel="00E25B0F">
          <w:rPr>
            <w:rFonts w:ascii="Arial" w:hAnsi="Arial" w:cs="Arial"/>
            <w:sz w:val="24"/>
            <w:szCs w:val="24"/>
            <w:lang w:val="en-GB"/>
          </w:rPr>
          <w:delText>, including type and designation according EN 50458</w:delText>
        </w:r>
        <w:r w:rsidRPr="00C83CDB" w:rsidDel="00E25B0F">
          <w:rPr>
            <w:rFonts w:ascii="Arial" w:hAnsi="Arial" w:cs="Arial"/>
            <w:sz w:val="24"/>
            <w:szCs w:val="24"/>
            <w:lang w:val="en-GB"/>
          </w:rPr>
          <w:delText>.</w:delText>
        </w:r>
      </w:del>
    </w:p>
    <w:p w:rsidR="00CD4040" w:rsidRPr="00C83CDB" w:rsidDel="00E25B0F" w:rsidRDefault="00CD4040" w:rsidP="00CD4040">
      <w:pPr>
        <w:ind w:left="1418"/>
        <w:jc w:val="both"/>
        <w:rPr>
          <w:del w:id="1008" w:author="Καρμίρης Αγγελος" w:date="2020-01-03T10:38:00Z"/>
          <w:rFonts w:ascii="Arial" w:hAnsi="Arial" w:cs="Arial"/>
          <w:sz w:val="24"/>
          <w:szCs w:val="24"/>
          <w:lang w:val="en-GB"/>
        </w:rPr>
      </w:pPr>
      <w:del w:id="1009" w:author="Καρμίρης Αγγελος" w:date="2020-01-03T10:38:00Z">
        <w:r w:rsidRPr="00C83CDB" w:rsidDel="00E25B0F">
          <w:rPr>
            <w:rFonts w:ascii="Arial" w:hAnsi="Arial" w:cs="Arial"/>
            <w:sz w:val="24"/>
            <w:szCs w:val="24"/>
            <w:lang w:val="en-GB"/>
          </w:rPr>
          <w:delText>d.</w:delText>
        </w:r>
        <w:r w:rsidRPr="00C83CDB" w:rsidDel="00E25B0F">
          <w:rPr>
            <w:rFonts w:ascii="Arial" w:hAnsi="Arial" w:cs="Arial"/>
            <w:sz w:val="24"/>
            <w:szCs w:val="24"/>
            <w:lang w:val="en-GB"/>
          </w:rPr>
          <w:tab/>
          <w:delText>Name plate drawing.</w:delText>
        </w:r>
      </w:del>
    </w:p>
    <w:p w:rsidR="00CD4040" w:rsidRPr="00C83CDB" w:rsidDel="00E25B0F" w:rsidRDefault="00CD4040" w:rsidP="00CD4040">
      <w:pPr>
        <w:ind w:left="1418"/>
        <w:jc w:val="both"/>
        <w:rPr>
          <w:del w:id="1010" w:author="Καρμίρης Αγγελος" w:date="2020-01-03T10:38:00Z"/>
          <w:rFonts w:ascii="Arial" w:hAnsi="Arial" w:cs="Arial"/>
          <w:sz w:val="24"/>
          <w:szCs w:val="24"/>
          <w:lang w:val="en-GB"/>
        </w:rPr>
      </w:pPr>
      <w:del w:id="1011" w:author="Καρμίρης Αγγελος" w:date="2020-01-03T10:38:00Z">
        <w:r w:rsidRPr="00C83CDB" w:rsidDel="00E25B0F">
          <w:rPr>
            <w:rFonts w:ascii="Arial" w:hAnsi="Arial" w:cs="Arial"/>
            <w:sz w:val="24"/>
            <w:szCs w:val="24"/>
            <w:lang w:val="en-GB"/>
          </w:rPr>
          <w:delText>e.</w:delText>
        </w:r>
        <w:r w:rsidRPr="00C83CDB" w:rsidDel="00E25B0F">
          <w:rPr>
            <w:rFonts w:ascii="Arial" w:hAnsi="Arial" w:cs="Arial"/>
            <w:sz w:val="24"/>
            <w:szCs w:val="24"/>
            <w:lang w:val="en-GB"/>
          </w:rPr>
          <w:tab/>
          <w:delText>Bushing current transformer control wiring diagrams.</w:delText>
        </w:r>
      </w:del>
    </w:p>
    <w:p w:rsidR="00CD4040" w:rsidRPr="00C83CDB" w:rsidDel="00E25B0F" w:rsidRDefault="00CD4040" w:rsidP="00CD4040">
      <w:pPr>
        <w:ind w:left="2127" w:hanging="709"/>
        <w:jc w:val="both"/>
        <w:rPr>
          <w:del w:id="1012" w:author="Καρμίρης Αγγελος" w:date="2020-01-03T10:38:00Z"/>
          <w:rFonts w:ascii="Arial" w:hAnsi="Arial" w:cs="Arial"/>
          <w:sz w:val="24"/>
          <w:szCs w:val="24"/>
          <w:lang w:val="en-GB"/>
        </w:rPr>
      </w:pPr>
      <w:del w:id="1013" w:author="Καρμίρης Αγγελος" w:date="2020-01-03T10:38:00Z">
        <w:r w:rsidRPr="00C83CDB" w:rsidDel="00E25B0F">
          <w:rPr>
            <w:rFonts w:ascii="Arial" w:hAnsi="Arial" w:cs="Arial"/>
            <w:sz w:val="24"/>
            <w:szCs w:val="24"/>
            <w:lang w:val="en-GB"/>
          </w:rPr>
          <w:delText>f.</w:delText>
        </w:r>
        <w:r w:rsidRPr="00C83CDB" w:rsidDel="00E25B0F">
          <w:rPr>
            <w:rFonts w:ascii="Arial" w:hAnsi="Arial" w:cs="Arial"/>
            <w:sz w:val="24"/>
            <w:szCs w:val="24"/>
            <w:lang w:val="en-GB"/>
          </w:rPr>
          <w:tab/>
          <w:delText>Bushing current transformer characteristic curves showing open circuit secondary saturation, ratio and phase angle correction.</w:delText>
        </w:r>
      </w:del>
    </w:p>
    <w:p w:rsidR="00CD4040" w:rsidRPr="00C83CDB" w:rsidDel="00E25B0F" w:rsidRDefault="00CD4040" w:rsidP="00CD4040">
      <w:pPr>
        <w:ind w:left="1418"/>
        <w:jc w:val="both"/>
        <w:rPr>
          <w:del w:id="1014" w:author="Καρμίρης Αγγελος" w:date="2020-01-03T10:38:00Z"/>
          <w:rFonts w:ascii="Arial" w:hAnsi="Arial" w:cs="Arial"/>
          <w:sz w:val="24"/>
          <w:szCs w:val="24"/>
          <w:lang w:val="en-GB"/>
        </w:rPr>
      </w:pPr>
      <w:del w:id="1015" w:author="Καρμίρης Αγγελος" w:date="2020-01-03T10:38:00Z">
        <w:r w:rsidRPr="00C83CDB" w:rsidDel="00E25B0F">
          <w:rPr>
            <w:rFonts w:ascii="Arial" w:hAnsi="Arial" w:cs="Arial"/>
            <w:sz w:val="24"/>
            <w:szCs w:val="24"/>
            <w:lang w:val="en-GB"/>
          </w:rPr>
          <w:delText>g.</w:delText>
        </w:r>
        <w:r w:rsidRPr="00C83CDB" w:rsidDel="00E25B0F">
          <w:rPr>
            <w:rFonts w:ascii="Arial" w:hAnsi="Arial" w:cs="Arial"/>
            <w:sz w:val="24"/>
            <w:szCs w:val="24"/>
            <w:lang w:val="en-GB"/>
          </w:rPr>
          <w:tab/>
          <w:delText>Wiring diagram of the reactor itself.</w:delText>
        </w:r>
      </w:del>
    </w:p>
    <w:p w:rsidR="00E52B19" w:rsidRPr="00E52B19" w:rsidDel="00E25B0F" w:rsidRDefault="00E52B19" w:rsidP="00E52B19">
      <w:pPr>
        <w:ind w:left="2127" w:hanging="709"/>
        <w:jc w:val="both"/>
        <w:rPr>
          <w:del w:id="1016" w:author="Καρμίρης Αγγελος" w:date="2020-01-03T10:38:00Z"/>
          <w:rFonts w:ascii="Arial" w:hAnsi="Arial" w:cs="Arial"/>
          <w:sz w:val="24"/>
          <w:szCs w:val="24"/>
        </w:rPr>
      </w:pPr>
      <w:del w:id="1017" w:author="Καρμίρης Αγγελος" w:date="2020-01-03T10:38:00Z">
        <w:r w:rsidDel="00E25B0F">
          <w:rPr>
            <w:rFonts w:ascii="Arial" w:hAnsi="Arial" w:cs="Arial"/>
            <w:sz w:val="24"/>
            <w:szCs w:val="24"/>
            <w:lang w:val="en-GB"/>
          </w:rPr>
          <w:delText>h</w:delText>
        </w:r>
        <w:r w:rsidDel="00E25B0F">
          <w:rPr>
            <w:rFonts w:ascii="Arial" w:hAnsi="Arial" w:cs="Arial"/>
            <w:sz w:val="24"/>
            <w:szCs w:val="24"/>
          </w:rPr>
          <w:delText>.</w:delText>
        </w:r>
        <w:r w:rsidRPr="00E52B19" w:rsidDel="00E25B0F">
          <w:rPr>
            <w:rFonts w:ascii="Arial" w:hAnsi="Arial" w:cs="Arial"/>
            <w:sz w:val="24"/>
            <w:szCs w:val="24"/>
          </w:rPr>
          <w:tab/>
        </w:r>
        <w:r w:rsidDel="00E25B0F">
          <w:rPr>
            <w:rFonts w:ascii="Arial" w:hAnsi="Arial" w:cs="Arial"/>
            <w:sz w:val="24"/>
            <w:szCs w:val="24"/>
          </w:rPr>
          <w:delText>Operating pressure of the pressure relief device</w:delText>
        </w:r>
      </w:del>
    </w:p>
    <w:p w:rsidR="00F40618" w:rsidRPr="00C83CDB" w:rsidDel="00E25B0F" w:rsidRDefault="00E52B19" w:rsidP="00152769">
      <w:pPr>
        <w:ind w:left="2127" w:hanging="709"/>
        <w:jc w:val="both"/>
        <w:rPr>
          <w:del w:id="1018" w:author="Καρμίρης Αγγελος" w:date="2020-01-03T10:38:00Z"/>
          <w:rFonts w:ascii="Arial" w:hAnsi="Arial" w:cs="Arial"/>
          <w:sz w:val="24"/>
          <w:szCs w:val="24"/>
          <w:lang w:val="en-GB"/>
        </w:rPr>
      </w:pPr>
      <w:del w:id="1019" w:author="Καρμίρης Αγγελος" w:date="2020-01-03T10:38:00Z">
        <w:r w:rsidDel="00E25B0F">
          <w:rPr>
            <w:rFonts w:ascii="Arial" w:hAnsi="Arial" w:cs="Arial"/>
            <w:sz w:val="24"/>
            <w:szCs w:val="24"/>
            <w:lang w:val="en-GB"/>
          </w:rPr>
          <w:delText>i</w:delText>
        </w:r>
        <w:r w:rsidR="00F40618" w:rsidRPr="00C83CDB" w:rsidDel="00E25B0F">
          <w:rPr>
            <w:rFonts w:ascii="Arial" w:hAnsi="Arial" w:cs="Arial"/>
            <w:sz w:val="24"/>
            <w:szCs w:val="24"/>
            <w:lang w:val="en-GB"/>
          </w:rPr>
          <w:delText>.</w:delText>
        </w:r>
        <w:r w:rsidR="00F40618" w:rsidRPr="00C83CDB" w:rsidDel="00E25B0F">
          <w:rPr>
            <w:rFonts w:ascii="Arial" w:hAnsi="Arial" w:cs="Arial"/>
            <w:sz w:val="24"/>
            <w:szCs w:val="24"/>
            <w:lang w:val="en-GB"/>
          </w:rPr>
          <w:tab/>
        </w:r>
        <w:r w:rsidR="00F40618" w:rsidRPr="00F40618" w:rsidDel="00E25B0F">
          <w:rPr>
            <w:rFonts w:ascii="Arial" w:hAnsi="Arial" w:cs="Arial"/>
            <w:sz w:val="24"/>
            <w:szCs w:val="24"/>
          </w:rPr>
          <w:delText>Physical and chemical characteristics of the insulating oil, as specified in IEC 60296</w:delText>
        </w:r>
      </w:del>
    </w:p>
    <w:p w:rsidR="00CD4040" w:rsidRPr="00C83CDB" w:rsidDel="00E25B0F" w:rsidRDefault="00E52B19" w:rsidP="00C83CDB">
      <w:pPr>
        <w:ind w:left="2127" w:hanging="709"/>
        <w:jc w:val="both"/>
        <w:rPr>
          <w:del w:id="1020" w:author="Καρμίρης Αγγελος" w:date="2020-01-03T10:38:00Z"/>
          <w:rFonts w:ascii="Arial" w:hAnsi="Arial" w:cs="Arial"/>
          <w:sz w:val="24"/>
          <w:szCs w:val="24"/>
          <w:lang w:val="en-GB"/>
        </w:rPr>
      </w:pPr>
      <w:del w:id="1021" w:author="Καρμίρης Αγγελος" w:date="2020-01-03T10:38:00Z">
        <w:r w:rsidDel="00E25B0F">
          <w:rPr>
            <w:rFonts w:ascii="Arial" w:hAnsi="Arial" w:cs="Arial"/>
            <w:sz w:val="24"/>
            <w:szCs w:val="24"/>
            <w:lang w:val="en-GB"/>
          </w:rPr>
          <w:delText>j</w:delText>
        </w:r>
        <w:r w:rsidR="00CD4040" w:rsidRPr="00C83CDB" w:rsidDel="00E25B0F">
          <w:rPr>
            <w:rFonts w:ascii="Arial" w:hAnsi="Arial" w:cs="Arial"/>
            <w:sz w:val="24"/>
            <w:szCs w:val="24"/>
            <w:lang w:val="en-GB"/>
          </w:rPr>
          <w:delText>.</w:delText>
        </w:r>
        <w:r w:rsidR="00CD4040" w:rsidRPr="00C83CDB" w:rsidDel="00E25B0F">
          <w:rPr>
            <w:rFonts w:ascii="Arial" w:hAnsi="Arial" w:cs="Arial"/>
            <w:sz w:val="24"/>
            <w:szCs w:val="24"/>
            <w:lang w:val="en-GB"/>
          </w:rPr>
          <w:tab/>
          <w:delText>Detailed quality control plan (QCP), incorporating quality assurance (QA) and inspection and test plan (ITP).</w:delText>
        </w:r>
      </w:del>
    </w:p>
    <w:p w:rsidR="00857C6D" w:rsidRPr="002A6011" w:rsidDel="00E25B0F" w:rsidRDefault="00857C6D" w:rsidP="00C83CDB">
      <w:pPr>
        <w:ind w:left="1418"/>
        <w:jc w:val="both"/>
        <w:rPr>
          <w:del w:id="1022" w:author="Καρμίρης Αγγελος" w:date="2020-01-03T10:38:00Z"/>
          <w:rFonts w:ascii="Arial" w:hAnsi="Arial"/>
          <w:sz w:val="24"/>
        </w:rPr>
      </w:pPr>
      <w:del w:id="1023" w:author="Καρμίρης Αγγελος" w:date="2020-01-03T10:38:00Z">
        <w:r w:rsidRPr="002A6011" w:rsidDel="00E25B0F">
          <w:rPr>
            <w:rFonts w:ascii="Arial" w:hAnsi="Arial"/>
            <w:sz w:val="24"/>
          </w:rPr>
          <w:delText>Along with the subject reactors</w:delText>
        </w:r>
        <w:r w:rsidR="00224F07" w:rsidDel="00E25B0F">
          <w:rPr>
            <w:rFonts w:ascii="Arial" w:hAnsi="Arial"/>
            <w:sz w:val="24"/>
          </w:rPr>
          <w:delText>,</w:delText>
        </w:r>
        <w:r w:rsidRPr="002A6011" w:rsidDel="00E25B0F">
          <w:rPr>
            <w:rFonts w:ascii="Arial" w:hAnsi="Arial"/>
            <w:sz w:val="24"/>
          </w:rPr>
          <w:delText xml:space="preserve"> </w:delText>
        </w:r>
        <w:r w:rsidR="005F66AB" w:rsidDel="00E25B0F">
          <w:rPr>
            <w:rFonts w:ascii="Arial" w:hAnsi="Arial"/>
            <w:sz w:val="24"/>
          </w:rPr>
          <w:delText>Vendor</w:delText>
        </w:r>
        <w:r w:rsidRPr="002A6011" w:rsidDel="00E25B0F">
          <w:rPr>
            <w:rFonts w:ascii="Arial" w:hAnsi="Arial"/>
            <w:sz w:val="24"/>
          </w:rPr>
          <w:delText xml:space="preserve"> shall furnish </w:delText>
        </w:r>
        <w:r w:rsidR="00CD4040" w:rsidDel="00E25B0F">
          <w:rPr>
            <w:rFonts w:ascii="Arial" w:hAnsi="Arial"/>
            <w:sz w:val="24"/>
          </w:rPr>
          <w:delText xml:space="preserve">three (3) copies of </w:delText>
        </w:r>
        <w:r w:rsidRPr="002A6011" w:rsidDel="00E25B0F">
          <w:rPr>
            <w:rFonts w:ascii="Arial" w:hAnsi="Arial"/>
            <w:sz w:val="24"/>
          </w:rPr>
          <w:delText>complete instruction books for erection and maintenance</w:delText>
        </w:r>
        <w:r w:rsidR="00CD4040" w:rsidDel="00E25B0F">
          <w:rPr>
            <w:rFonts w:ascii="Arial" w:hAnsi="Arial"/>
            <w:sz w:val="24"/>
          </w:rPr>
          <w:delText xml:space="preserve"> and three (3) copies of final drawings</w:delText>
        </w:r>
        <w:r w:rsidRPr="002A6011" w:rsidDel="00E25B0F">
          <w:rPr>
            <w:rFonts w:ascii="Arial" w:hAnsi="Arial"/>
            <w:sz w:val="24"/>
          </w:rPr>
          <w:delText>.</w:delText>
        </w:r>
      </w:del>
    </w:p>
    <w:p w:rsidR="00857C6D" w:rsidRPr="002A6011" w:rsidDel="00E25B0F" w:rsidRDefault="00857C6D">
      <w:pPr>
        <w:ind w:left="1418" w:hanging="709"/>
        <w:jc w:val="both"/>
        <w:rPr>
          <w:del w:id="1024" w:author="Καρμίρης Αγγελος" w:date="2020-01-03T10:38:00Z"/>
          <w:rFonts w:ascii="Arial" w:hAnsi="Arial"/>
          <w:sz w:val="24"/>
        </w:rPr>
      </w:pPr>
      <w:del w:id="1025" w:author="Καρμίρης Αγγελος" w:date="2020-01-03T10:38:00Z">
        <w:r w:rsidRPr="002A6011" w:rsidDel="00E25B0F">
          <w:rPr>
            <w:rFonts w:ascii="Arial" w:hAnsi="Arial"/>
            <w:sz w:val="24"/>
          </w:rPr>
          <w:delText>4.</w:delText>
        </w:r>
        <w:r w:rsidRPr="002A6011" w:rsidDel="00E25B0F">
          <w:rPr>
            <w:rFonts w:ascii="Arial" w:hAnsi="Arial"/>
            <w:sz w:val="24"/>
          </w:rPr>
          <w:tab/>
          <w:delText>The economic comparison of the offers shall be made according to the data requested by the SCHEDULE “B” of the present Specification.</w:delText>
        </w:r>
      </w:del>
    </w:p>
    <w:p w:rsidR="00857C6D" w:rsidDel="00E25B0F" w:rsidRDefault="00857C6D">
      <w:pPr>
        <w:jc w:val="both"/>
        <w:rPr>
          <w:del w:id="1026" w:author="Καρμίρης Αγγελος" w:date="2020-01-03T10:38:00Z"/>
          <w:rFonts w:ascii="Arial" w:hAnsi="Arial"/>
          <w:sz w:val="24"/>
        </w:rPr>
      </w:pPr>
    </w:p>
    <w:p w:rsidR="00DD0BC7" w:rsidRPr="002A6011" w:rsidDel="00E25B0F" w:rsidRDefault="00DD0BC7">
      <w:pPr>
        <w:jc w:val="both"/>
        <w:rPr>
          <w:del w:id="1027" w:author="Καρμίρης Αγγελος" w:date="2020-01-03T10:38:00Z"/>
          <w:rFonts w:ascii="Arial" w:hAnsi="Arial"/>
          <w:sz w:val="24"/>
        </w:rPr>
      </w:pPr>
    </w:p>
    <w:p w:rsidR="00857C6D" w:rsidRPr="002A6011" w:rsidDel="00E25B0F" w:rsidRDefault="00857C6D">
      <w:pPr>
        <w:jc w:val="both"/>
        <w:rPr>
          <w:del w:id="1028" w:author="Καρμίρης Αγγελος" w:date="2020-01-03T10:38:00Z"/>
          <w:rFonts w:ascii="Arial" w:hAnsi="Arial"/>
          <w:b/>
          <w:sz w:val="24"/>
        </w:rPr>
      </w:pPr>
      <w:del w:id="1029" w:author="Καρμίρης Αγγελος" w:date="2020-01-03T10:38:00Z">
        <w:r w:rsidRPr="002A6011" w:rsidDel="00E25B0F">
          <w:rPr>
            <w:rFonts w:ascii="Arial" w:hAnsi="Arial"/>
            <w:b/>
            <w:sz w:val="24"/>
          </w:rPr>
          <w:sym w:font="Algerian" w:char="0049"/>
        </w:r>
        <w:r w:rsidRPr="002A6011" w:rsidDel="00E25B0F">
          <w:rPr>
            <w:rFonts w:ascii="Arial" w:hAnsi="Arial"/>
            <w:b/>
            <w:sz w:val="24"/>
          </w:rPr>
          <w:sym w:font="Algerian" w:char="0058"/>
        </w:r>
        <w:r w:rsidRPr="002A6011" w:rsidDel="00E25B0F">
          <w:rPr>
            <w:rFonts w:ascii="Arial" w:hAnsi="Arial"/>
            <w:b/>
            <w:sz w:val="24"/>
          </w:rPr>
          <w:delText>.</w:delText>
        </w:r>
        <w:r w:rsidRPr="002A6011" w:rsidDel="00E25B0F">
          <w:rPr>
            <w:rFonts w:ascii="Arial" w:hAnsi="Arial"/>
            <w:b/>
            <w:sz w:val="24"/>
          </w:rPr>
          <w:tab/>
        </w:r>
        <w:r w:rsidRPr="002A6011" w:rsidDel="00E25B0F">
          <w:rPr>
            <w:rFonts w:ascii="Arial" w:hAnsi="Arial"/>
            <w:b/>
            <w:sz w:val="24"/>
            <w:u w:val="double"/>
          </w:rPr>
          <w:delText>SPARE PARTS</w:delText>
        </w:r>
      </w:del>
    </w:p>
    <w:p w:rsidR="00B351DB" w:rsidRPr="002A6011" w:rsidDel="00E25B0F" w:rsidRDefault="00857C6D">
      <w:pPr>
        <w:jc w:val="both"/>
        <w:rPr>
          <w:del w:id="1030" w:author="Καρμίρης Αγγελος" w:date="2020-01-03T10:38:00Z"/>
          <w:rFonts w:ascii="Arial" w:hAnsi="Arial"/>
          <w:sz w:val="24"/>
        </w:rPr>
      </w:pPr>
      <w:del w:id="1031" w:author="Καρμίρης Αγγελος" w:date="2020-01-03T10:38:00Z">
        <w:r w:rsidRPr="002A6011" w:rsidDel="00E25B0F">
          <w:rPr>
            <w:rFonts w:ascii="Arial" w:hAnsi="Arial"/>
            <w:sz w:val="24"/>
          </w:rPr>
          <w:tab/>
        </w:r>
      </w:del>
    </w:p>
    <w:p w:rsidR="00857C6D" w:rsidRPr="002A6011" w:rsidDel="00E25B0F" w:rsidRDefault="00857C6D" w:rsidP="00B351DB">
      <w:pPr>
        <w:ind w:left="709"/>
        <w:jc w:val="both"/>
        <w:rPr>
          <w:del w:id="1032" w:author="Καρμίρης Αγγελος" w:date="2020-01-03T10:38:00Z"/>
          <w:rFonts w:ascii="Arial" w:hAnsi="Arial"/>
          <w:sz w:val="24"/>
        </w:rPr>
      </w:pPr>
      <w:del w:id="1033" w:author="Καρμίρης Αγγελος" w:date="2020-01-03T10:38:00Z">
        <w:r w:rsidRPr="002A6011" w:rsidDel="00E25B0F">
          <w:rPr>
            <w:rFonts w:ascii="Arial" w:hAnsi="Arial"/>
            <w:sz w:val="24"/>
          </w:rPr>
          <w:delText>Bidders should quote the following spare parts giving item prices:</w:delText>
        </w:r>
      </w:del>
    </w:p>
    <w:p w:rsidR="00B351DB" w:rsidDel="00E25B0F" w:rsidRDefault="00B351DB">
      <w:pPr>
        <w:jc w:val="both"/>
        <w:rPr>
          <w:del w:id="1034" w:author="Καρμίρης Αγγελος" w:date="2020-01-03T10:38:00Z"/>
          <w:rFonts w:ascii="Arial" w:hAnsi="Arial"/>
          <w:sz w:val="24"/>
        </w:rPr>
      </w:pPr>
    </w:p>
    <w:p w:rsidR="00DD0BC7" w:rsidDel="00E25B0F" w:rsidRDefault="00DD0BC7">
      <w:pPr>
        <w:jc w:val="both"/>
        <w:rPr>
          <w:del w:id="1035" w:author="Καρμίρης Αγγελος" w:date="2020-01-03T10:38:00Z"/>
          <w:rFonts w:ascii="Arial" w:hAnsi="Arial"/>
          <w:sz w:val="24"/>
        </w:rPr>
      </w:pPr>
    </w:p>
    <w:p w:rsidR="00DD0BC7" w:rsidRPr="002A6011" w:rsidDel="00E25B0F" w:rsidRDefault="00DD0BC7">
      <w:pPr>
        <w:jc w:val="both"/>
        <w:rPr>
          <w:del w:id="1036" w:author="Καρμίρης Αγγελος" w:date="2020-01-03T10:38:00Z"/>
          <w:rFonts w:ascii="Arial" w:hAnsi="Arial"/>
          <w:sz w:val="24"/>
        </w:rPr>
      </w:pPr>
    </w:p>
    <w:p w:rsidR="00857C6D" w:rsidRPr="002A6011" w:rsidDel="00E25B0F" w:rsidRDefault="00857C6D">
      <w:pPr>
        <w:jc w:val="both"/>
        <w:rPr>
          <w:del w:id="1037" w:author="Καρμίρης Αγγελος" w:date="2020-01-03T10:38:00Z"/>
          <w:rFonts w:ascii="Arial" w:hAnsi="Arial"/>
          <w:sz w:val="12"/>
        </w:rPr>
      </w:pPr>
      <w:del w:id="1038" w:author="Καρμίρης Αγγελος" w:date="2020-01-03T10:38:00Z">
        <w:r w:rsidRPr="002A6011" w:rsidDel="00E25B0F">
          <w:rPr>
            <w:rFonts w:ascii="Arial" w:hAnsi="Arial"/>
            <w:sz w:val="12"/>
          </w:rPr>
          <w:tab/>
        </w:r>
      </w:del>
    </w:p>
    <w:tbl>
      <w:tblPr>
        <w:tblW w:w="0" w:type="auto"/>
        <w:tblInd w:w="81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276"/>
        <w:gridCol w:w="6430"/>
      </w:tblGrid>
      <w:tr w:rsidR="00857C6D" w:rsidRPr="002A6011" w:rsidDel="00E25B0F">
        <w:trPr>
          <w:del w:id="1039" w:author="Καρμίρης Αγγελος" w:date="2020-01-03T10:38:00Z"/>
        </w:trPr>
        <w:tc>
          <w:tcPr>
            <w:tcW w:w="1276" w:type="dxa"/>
            <w:tcBorders>
              <w:top w:val="single" w:sz="18" w:space="0" w:color="auto"/>
              <w:bottom w:val="single" w:sz="6" w:space="0" w:color="auto"/>
            </w:tcBorders>
            <w:shd w:val="clear" w:color="auto" w:fill="FFFF00"/>
          </w:tcPr>
          <w:p w:rsidR="00857C6D" w:rsidRPr="002A6011" w:rsidDel="00E25B0F" w:rsidRDefault="00857C6D">
            <w:pPr>
              <w:jc w:val="center"/>
              <w:rPr>
                <w:del w:id="1040" w:author="Καρμίρης Αγγελος" w:date="2020-01-03T10:38:00Z"/>
                <w:rFonts w:ascii="Arial" w:hAnsi="Arial"/>
                <w:b/>
                <w:sz w:val="24"/>
              </w:rPr>
            </w:pPr>
          </w:p>
          <w:p w:rsidR="00857C6D" w:rsidRPr="002A6011" w:rsidDel="00E25B0F" w:rsidRDefault="00857C6D">
            <w:pPr>
              <w:jc w:val="center"/>
              <w:rPr>
                <w:del w:id="1041" w:author="Καρμίρης Αγγελος" w:date="2020-01-03T10:38:00Z"/>
                <w:rFonts w:ascii="Arial" w:hAnsi="Arial"/>
                <w:b/>
                <w:sz w:val="24"/>
              </w:rPr>
            </w:pPr>
            <w:del w:id="1042" w:author="Καρμίρης Αγγελος" w:date="2020-01-03T10:38:00Z">
              <w:r w:rsidRPr="002A6011" w:rsidDel="00E25B0F">
                <w:rPr>
                  <w:rFonts w:ascii="Arial" w:hAnsi="Arial"/>
                  <w:b/>
                  <w:sz w:val="24"/>
                </w:rPr>
                <w:delText>Item</w:delText>
              </w:r>
            </w:del>
          </w:p>
          <w:p w:rsidR="00857C6D" w:rsidRPr="002A6011" w:rsidDel="00E25B0F" w:rsidRDefault="00857C6D">
            <w:pPr>
              <w:jc w:val="center"/>
              <w:rPr>
                <w:del w:id="1043" w:author="Καρμίρης Αγγελος" w:date="2020-01-03T10:38:00Z"/>
                <w:rFonts w:ascii="Arial" w:hAnsi="Arial"/>
                <w:b/>
                <w:sz w:val="24"/>
              </w:rPr>
            </w:pPr>
            <w:del w:id="1044" w:author="Καρμίρης Αγγελος" w:date="2020-01-03T10:38:00Z">
              <w:r w:rsidRPr="002A6011" w:rsidDel="00E25B0F">
                <w:rPr>
                  <w:rFonts w:ascii="Arial" w:hAnsi="Arial"/>
                  <w:b/>
                  <w:sz w:val="24"/>
                </w:rPr>
                <w:delText>Number</w:delText>
              </w:r>
            </w:del>
          </w:p>
          <w:p w:rsidR="00857C6D" w:rsidRPr="002A6011" w:rsidDel="00E25B0F" w:rsidRDefault="00857C6D">
            <w:pPr>
              <w:jc w:val="center"/>
              <w:rPr>
                <w:del w:id="1045" w:author="Καρμίρης Αγγελος" w:date="2020-01-03T10:38:00Z"/>
                <w:rFonts w:ascii="Arial" w:hAnsi="Arial"/>
                <w:b/>
                <w:sz w:val="24"/>
              </w:rPr>
            </w:pPr>
          </w:p>
        </w:tc>
        <w:tc>
          <w:tcPr>
            <w:tcW w:w="6430" w:type="dxa"/>
            <w:tcBorders>
              <w:top w:val="single" w:sz="18" w:space="0" w:color="auto"/>
              <w:bottom w:val="single" w:sz="6" w:space="0" w:color="auto"/>
            </w:tcBorders>
            <w:shd w:val="clear" w:color="auto" w:fill="FFFF00"/>
          </w:tcPr>
          <w:p w:rsidR="00857C6D" w:rsidRPr="002A6011" w:rsidDel="00E25B0F" w:rsidRDefault="00857C6D">
            <w:pPr>
              <w:jc w:val="center"/>
              <w:rPr>
                <w:del w:id="1046" w:author="Καρμίρης Αγγελος" w:date="2020-01-03T10:38:00Z"/>
                <w:rFonts w:ascii="Arial" w:hAnsi="Arial"/>
                <w:b/>
                <w:sz w:val="16"/>
              </w:rPr>
            </w:pPr>
          </w:p>
          <w:p w:rsidR="00857C6D" w:rsidRPr="002A6011" w:rsidDel="00E25B0F" w:rsidRDefault="00857C6D">
            <w:pPr>
              <w:jc w:val="center"/>
              <w:rPr>
                <w:del w:id="1047" w:author="Καρμίρης Αγγελος" w:date="2020-01-03T10:38:00Z"/>
                <w:rFonts w:ascii="Arial" w:hAnsi="Arial"/>
                <w:b/>
                <w:sz w:val="24"/>
              </w:rPr>
            </w:pPr>
          </w:p>
          <w:p w:rsidR="00857C6D" w:rsidRPr="002A6011" w:rsidDel="00E25B0F" w:rsidRDefault="00857C6D">
            <w:pPr>
              <w:jc w:val="center"/>
              <w:rPr>
                <w:del w:id="1048" w:author="Καρμίρης Αγγελος" w:date="2020-01-03T10:38:00Z"/>
                <w:rFonts w:ascii="Arial" w:hAnsi="Arial"/>
                <w:b/>
                <w:sz w:val="24"/>
              </w:rPr>
            </w:pPr>
            <w:del w:id="1049" w:author="Καρμίρης Αγγελος" w:date="2020-01-03T10:38:00Z">
              <w:r w:rsidRPr="002A6011" w:rsidDel="00E25B0F">
                <w:rPr>
                  <w:rFonts w:ascii="Arial" w:hAnsi="Arial"/>
                  <w:b/>
                  <w:sz w:val="24"/>
                </w:rPr>
                <w:delText>D E S C R I P T I O N</w:delText>
              </w:r>
            </w:del>
          </w:p>
        </w:tc>
      </w:tr>
      <w:tr w:rsidR="00857C6D" w:rsidRPr="002A6011" w:rsidDel="00E25B0F">
        <w:trPr>
          <w:del w:id="1050" w:author="Καρμίρης Αγγελος" w:date="2020-01-03T10:38:00Z"/>
        </w:trPr>
        <w:tc>
          <w:tcPr>
            <w:tcW w:w="1276" w:type="dxa"/>
            <w:tcBorders>
              <w:top w:val="nil"/>
            </w:tcBorders>
          </w:tcPr>
          <w:p w:rsidR="00857C6D" w:rsidRPr="002A6011" w:rsidDel="00E25B0F" w:rsidRDefault="00857C6D">
            <w:pPr>
              <w:jc w:val="center"/>
              <w:rPr>
                <w:del w:id="1051" w:author="Καρμίρης Αγγελος" w:date="2020-01-03T10:38:00Z"/>
                <w:rFonts w:ascii="Arial" w:hAnsi="Arial"/>
                <w:sz w:val="24"/>
              </w:rPr>
            </w:pPr>
            <w:del w:id="1052" w:author="Καρμίρης Αγγελος" w:date="2020-01-03T10:38:00Z">
              <w:r w:rsidRPr="002A6011" w:rsidDel="00E25B0F">
                <w:rPr>
                  <w:rFonts w:ascii="Arial" w:hAnsi="Arial"/>
                  <w:sz w:val="24"/>
                </w:rPr>
                <w:delText>1</w:delText>
              </w:r>
            </w:del>
          </w:p>
        </w:tc>
        <w:tc>
          <w:tcPr>
            <w:tcW w:w="6430" w:type="dxa"/>
            <w:tcBorders>
              <w:top w:val="nil"/>
            </w:tcBorders>
          </w:tcPr>
          <w:p w:rsidR="00857C6D" w:rsidRPr="002A6011" w:rsidDel="00E25B0F" w:rsidRDefault="00857C6D">
            <w:pPr>
              <w:jc w:val="both"/>
              <w:rPr>
                <w:del w:id="1053" w:author="Καρμίρης Αγγελος" w:date="2020-01-03T10:38:00Z"/>
                <w:rFonts w:ascii="Arial" w:hAnsi="Arial"/>
                <w:sz w:val="24"/>
              </w:rPr>
            </w:pPr>
            <w:del w:id="1054" w:author="Καρμίρης Αγγελος" w:date="2020-01-03T10:38:00Z">
              <w:r w:rsidRPr="002A6011" w:rsidDel="00E25B0F">
                <w:rPr>
                  <w:rFonts w:ascii="Arial" w:hAnsi="Arial"/>
                  <w:sz w:val="24"/>
                </w:rPr>
                <w:delText>One line-end bushing complete.</w:delText>
              </w:r>
            </w:del>
          </w:p>
        </w:tc>
      </w:tr>
      <w:tr w:rsidR="00857C6D" w:rsidRPr="002A6011" w:rsidDel="00E25B0F">
        <w:trPr>
          <w:del w:id="1055" w:author="Καρμίρης Αγγελος" w:date="2020-01-03T10:38:00Z"/>
        </w:trPr>
        <w:tc>
          <w:tcPr>
            <w:tcW w:w="1276" w:type="dxa"/>
          </w:tcPr>
          <w:p w:rsidR="00857C6D" w:rsidRPr="002A6011" w:rsidDel="00E25B0F" w:rsidRDefault="00857C6D">
            <w:pPr>
              <w:jc w:val="center"/>
              <w:rPr>
                <w:del w:id="1056" w:author="Καρμίρης Αγγελος" w:date="2020-01-03T10:38:00Z"/>
                <w:rFonts w:ascii="Arial" w:hAnsi="Arial"/>
                <w:sz w:val="24"/>
              </w:rPr>
            </w:pPr>
            <w:del w:id="1057" w:author="Καρμίρης Αγγελος" w:date="2020-01-03T10:38:00Z">
              <w:r w:rsidRPr="002A6011" w:rsidDel="00E25B0F">
                <w:rPr>
                  <w:rFonts w:ascii="Arial" w:hAnsi="Arial"/>
                  <w:sz w:val="24"/>
                </w:rPr>
                <w:delText>2</w:delText>
              </w:r>
            </w:del>
          </w:p>
        </w:tc>
        <w:tc>
          <w:tcPr>
            <w:tcW w:w="6430" w:type="dxa"/>
          </w:tcPr>
          <w:p w:rsidR="00857C6D" w:rsidRPr="002A6011" w:rsidDel="00E25B0F" w:rsidRDefault="00857C6D">
            <w:pPr>
              <w:jc w:val="both"/>
              <w:rPr>
                <w:del w:id="1058" w:author="Καρμίρης Αγγελος" w:date="2020-01-03T10:38:00Z"/>
                <w:rFonts w:ascii="Arial" w:hAnsi="Arial"/>
                <w:sz w:val="24"/>
              </w:rPr>
            </w:pPr>
            <w:del w:id="1059" w:author="Καρμίρης Αγγελος" w:date="2020-01-03T10:38:00Z">
              <w:r w:rsidRPr="002A6011" w:rsidDel="00E25B0F">
                <w:rPr>
                  <w:rFonts w:ascii="Arial" w:hAnsi="Arial"/>
                  <w:sz w:val="24"/>
                </w:rPr>
                <w:delText>One neutral-end bushing complete.</w:delText>
              </w:r>
            </w:del>
          </w:p>
        </w:tc>
      </w:tr>
      <w:tr w:rsidR="00857C6D" w:rsidRPr="002A6011" w:rsidDel="00E25B0F">
        <w:trPr>
          <w:del w:id="1060" w:author="Καρμίρης Αγγελος" w:date="2020-01-03T10:38:00Z"/>
        </w:trPr>
        <w:tc>
          <w:tcPr>
            <w:tcW w:w="1276" w:type="dxa"/>
          </w:tcPr>
          <w:p w:rsidR="00857C6D" w:rsidRPr="002A6011" w:rsidDel="00E25B0F" w:rsidRDefault="00857C6D">
            <w:pPr>
              <w:jc w:val="center"/>
              <w:rPr>
                <w:del w:id="1061" w:author="Καρμίρης Αγγελος" w:date="2020-01-03T10:38:00Z"/>
                <w:rFonts w:ascii="Arial" w:hAnsi="Arial"/>
                <w:sz w:val="12"/>
              </w:rPr>
            </w:pPr>
          </w:p>
          <w:p w:rsidR="00857C6D" w:rsidRPr="002A6011" w:rsidDel="00E25B0F" w:rsidRDefault="00857C6D">
            <w:pPr>
              <w:jc w:val="center"/>
              <w:rPr>
                <w:del w:id="1062" w:author="Καρμίρης Αγγελος" w:date="2020-01-03T10:38:00Z"/>
                <w:rFonts w:ascii="Arial" w:hAnsi="Arial"/>
                <w:sz w:val="24"/>
              </w:rPr>
            </w:pPr>
            <w:del w:id="1063" w:author="Καρμίρης Αγγελος" w:date="2020-01-03T10:38:00Z">
              <w:r w:rsidRPr="002A6011" w:rsidDel="00E25B0F">
                <w:rPr>
                  <w:rFonts w:ascii="Arial" w:hAnsi="Arial"/>
                  <w:sz w:val="24"/>
                </w:rPr>
                <w:delText>3</w:delText>
              </w:r>
            </w:del>
          </w:p>
        </w:tc>
        <w:tc>
          <w:tcPr>
            <w:tcW w:w="6430" w:type="dxa"/>
          </w:tcPr>
          <w:p w:rsidR="00857C6D" w:rsidRPr="002A6011" w:rsidDel="00E25B0F" w:rsidRDefault="00857C6D">
            <w:pPr>
              <w:jc w:val="both"/>
              <w:rPr>
                <w:del w:id="1064" w:author="Καρμίρης Αγγελος" w:date="2020-01-03T10:38:00Z"/>
                <w:rFonts w:ascii="Arial" w:hAnsi="Arial"/>
                <w:sz w:val="24"/>
              </w:rPr>
            </w:pPr>
            <w:del w:id="1065" w:author="Καρμίρης Αγγελος" w:date="2020-01-03T10:38:00Z">
              <w:r w:rsidRPr="002A6011" w:rsidDel="00E25B0F">
                <w:rPr>
                  <w:rFonts w:ascii="Arial" w:hAnsi="Arial"/>
                  <w:sz w:val="24"/>
                </w:rPr>
                <w:delText>Complete set of gaskets for all bushings, covers, radiator flanges, manholes and hand-holes for one reactor.</w:delText>
              </w:r>
            </w:del>
          </w:p>
        </w:tc>
      </w:tr>
      <w:tr w:rsidR="00857C6D" w:rsidRPr="002A6011" w:rsidDel="00E25B0F">
        <w:trPr>
          <w:del w:id="1066" w:author="Καρμίρης Αγγελος" w:date="2020-01-03T10:38:00Z"/>
        </w:trPr>
        <w:tc>
          <w:tcPr>
            <w:tcW w:w="1276" w:type="dxa"/>
          </w:tcPr>
          <w:p w:rsidR="00857C6D" w:rsidRPr="002A6011" w:rsidDel="00E25B0F" w:rsidRDefault="00857C6D">
            <w:pPr>
              <w:jc w:val="center"/>
              <w:rPr>
                <w:del w:id="1067" w:author="Καρμίρης Αγγελος" w:date="2020-01-03T10:38:00Z"/>
                <w:rFonts w:ascii="Arial" w:hAnsi="Arial"/>
                <w:sz w:val="24"/>
              </w:rPr>
            </w:pPr>
          </w:p>
          <w:p w:rsidR="00857C6D" w:rsidRPr="002A6011" w:rsidDel="00E25B0F" w:rsidRDefault="00857C6D">
            <w:pPr>
              <w:jc w:val="center"/>
              <w:rPr>
                <w:del w:id="1068" w:author="Καρμίρης Αγγελος" w:date="2020-01-03T10:38:00Z"/>
                <w:rFonts w:ascii="Arial" w:hAnsi="Arial"/>
                <w:sz w:val="24"/>
              </w:rPr>
            </w:pPr>
            <w:del w:id="1069" w:author="Καρμίρης Αγγελος" w:date="2020-01-03T10:38:00Z">
              <w:r w:rsidRPr="002A6011" w:rsidDel="00E25B0F">
                <w:rPr>
                  <w:rFonts w:ascii="Arial" w:hAnsi="Arial"/>
                  <w:sz w:val="24"/>
                </w:rPr>
                <w:delText>4</w:delText>
              </w:r>
            </w:del>
          </w:p>
        </w:tc>
        <w:tc>
          <w:tcPr>
            <w:tcW w:w="6430" w:type="dxa"/>
          </w:tcPr>
          <w:p w:rsidR="00857C6D" w:rsidRPr="002A6011" w:rsidDel="00E25B0F" w:rsidRDefault="00857C6D">
            <w:pPr>
              <w:jc w:val="both"/>
              <w:rPr>
                <w:del w:id="1070" w:author="Καρμίρης Αγγελος" w:date="2020-01-03T10:38:00Z"/>
                <w:rFonts w:ascii="Arial" w:hAnsi="Arial"/>
                <w:sz w:val="24"/>
              </w:rPr>
            </w:pPr>
            <w:del w:id="1071" w:author="Καρμίρης Αγγελος" w:date="2020-01-03T10:38:00Z">
              <w:r w:rsidRPr="002A6011" w:rsidDel="00E25B0F">
                <w:rPr>
                  <w:rFonts w:ascii="Arial" w:hAnsi="Arial"/>
                  <w:sz w:val="24"/>
                </w:rPr>
                <w:delText>Set of replacement parts for each type of part likely to be damaged upon operation such as relays, instruments, safety devices, etc.</w:delText>
              </w:r>
            </w:del>
          </w:p>
        </w:tc>
      </w:tr>
    </w:tbl>
    <w:p w:rsidR="00857C6D" w:rsidRPr="002A6011" w:rsidDel="00E25B0F" w:rsidRDefault="00857C6D">
      <w:pPr>
        <w:jc w:val="both"/>
        <w:rPr>
          <w:del w:id="1072" w:author="Καρμίρης Αγγελος" w:date="2020-01-03T10:38:00Z"/>
          <w:rFonts w:ascii="Arial" w:hAnsi="Arial"/>
          <w:sz w:val="24"/>
        </w:rPr>
      </w:pPr>
    </w:p>
    <w:p w:rsidR="00B351DB" w:rsidRPr="002A6011" w:rsidDel="00E25B0F" w:rsidRDefault="00B351DB">
      <w:pPr>
        <w:jc w:val="both"/>
        <w:rPr>
          <w:del w:id="1073" w:author="Καρμίρης Αγγελος" w:date="2020-01-03T10:38:00Z"/>
          <w:rFonts w:ascii="Arial" w:hAnsi="Arial"/>
          <w:sz w:val="24"/>
        </w:rPr>
      </w:pPr>
    </w:p>
    <w:p w:rsidR="00857C6D" w:rsidDel="00E25B0F" w:rsidRDefault="00857C6D">
      <w:pPr>
        <w:ind w:left="709" w:hanging="709"/>
        <w:jc w:val="both"/>
        <w:rPr>
          <w:del w:id="1074" w:author="Καρμίρης Αγγελος" w:date="2020-01-03T10:38:00Z"/>
          <w:rFonts w:ascii="Arial" w:hAnsi="Arial"/>
          <w:sz w:val="24"/>
        </w:rPr>
      </w:pPr>
      <w:del w:id="1075" w:author="Καρμίρης Αγγελος" w:date="2020-01-03T10:38:00Z">
        <w:r w:rsidRPr="002A6011" w:rsidDel="00E25B0F">
          <w:rPr>
            <w:rFonts w:ascii="Arial" w:hAnsi="Arial"/>
            <w:sz w:val="24"/>
          </w:rPr>
          <w:tab/>
          <w:delText>The Purchaser reserves himself the right to determine, when signing the Contract, the spare parts which Seller shall furnish on the basis of the prices set forth in his proposal.</w:delText>
        </w:r>
      </w:del>
    </w:p>
    <w:p w:rsidR="00455A20" w:rsidDel="00E25B0F" w:rsidRDefault="00455A20">
      <w:pPr>
        <w:ind w:left="709" w:hanging="709"/>
        <w:jc w:val="both"/>
        <w:rPr>
          <w:del w:id="1076" w:author="Καρμίρης Αγγελος" w:date="2020-01-03T10:38:00Z"/>
          <w:rFonts w:ascii="Arial" w:hAnsi="Arial"/>
          <w:sz w:val="24"/>
        </w:rPr>
      </w:pPr>
    </w:p>
    <w:p w:rsidR="00455A20" w:rsidDel="00E25B0F" w:rsidRDefault="00455A20">
      <w:pPr>
        <w:ind w:left="709" w:hanging="709"/>
        <w:jc w:val="both"/>
        <w:rPr>
          <w:del w:id="1077" w:author="Καρμίρης Αγγελος" w:date="2020-01-03T10:38:00Z"/>
          <w:rFonts w:ascii="Arial" w:hAnsi="Arial"/>
          <w:sz w:val="24"/>
        </w:rPr>
      </w:pPr>
    </w:p>
    <w:p w:rsidR="00BB4579" w:rsidRPr="002A6011" w:rsidDel="00E25B0F" w:rsidRDefault="00BB4579" w:rsidP="00BB4579">
      <w:pPr>
        <w:jc w:val="both"/>
        <w:rPr>
          <w:del w:id="1078" w:author="Καρμίρης Αγγελος" w:date="2020-01-03T10:38:00Z"/>
          <w:rFonts w:ascii="Arial" w:hAnsi="Arial"/>
          <w:b/>
          <w:sz w:val="24"/>
        </w:rPr>
      </w:pPr>
      <w:del w:id="1079" w:author="Καρμίρης Αγγελος" w:date="2020-01-03T10:38:00Z">
        <w:r w:rsidRPr="002A6011" w:rsidDel="00E25B0F">
          <w:rPr>
            <w:rFonts w:ascii="Arial" w:hAnsi="Arial"/>
            <w:b/>
            <w:sz w:val="24"/>
          </w:rPr>
          <w:sym w:font="Algerian" w:char="0058"/>
        </w:r>
        <w:r w:rsidRPr="002A6011" w:rsidDel="00E25B0F">
          <w:rPr>
            <w:rFonts w:ascii="Arial" w:hAnsi="Arial"/>
            <w:b/>
            <w:sz w:val="24"/>
          </w:rPr>
          <w:delText>.</w:delText>
        </w:r>
        <w:r w:rsidRPr="002A6011" w:rsidDel="00E25B0F">
          <w:rPr>
            <w:rFonts w:ascii="Arial" w:hAnsi="Arial"/>
            <w:b/>
            <w:sz w:val="24"/>
          </w:rPr>
          <w:tab/>
        </w:r>
        <w:r w:rsidDel="00E25B0F">
          <w:rPr>
            <w:rFonts w:ascii="Arial" w:hAnsi="Arial"/>
            <w:b/>
            <w:sz w:val="24"/>
            <w:u w:val="double"/>
          </w:rPr>
          <w:delText>RATING PLATES</w:delText>
        </w:r>
      </w:del>
    </w:p>
    <w:p w:rsidR="00BB4579" w:rsidRPr="00BB4579" w:rsidDel="00E25B0F" w:rsidRDefault="00BB4579" w:rsidP="00BB4579">
      <w:pPr>
        <w:overflowPunct/>
        <w:adjustRightInd/>
        <w:ind w:left="720"/>
        <w:jc w:val="both"/>
        <w:textAlignment w:val="auto"/>
        <w:rPr>
          <w:del w:id="1080" w:author="Καρμίρης Αγγελος" w:date="2020-01-03T10:38:00Z"/>
          <w:rFonts w:ascii="Arial" w:hAnsi="Arial" w:cs="Arial"/>
          <w:b/>
          <w:bCs/>
          <w:sz w:val="24"/>
          <w:szCs w:val="24"/>
          <w:u w:val="single"/>
        </w:rPr>
      </w:pPr>
    </w:p>
    <w:p w:rsidR="00BB4579" w:rsidRPr="00BB4579" w:rsidDel="00E25B0F" w:rsidRDefault="00BB4579" w:rsidP="00BB4579">
      <w:pPr>
        <w:overflowPunct/>
        <w:adjustRightInd/>
        <w:ind w:left="720"/>
        <w:jc w:val="both"/>
        <w:textAlignment w:val="auto"/>
        <w:rPr>
          <w:del w:id="1081" w:author="Καρμίρης Αγγελος" w:date="2020-01-03T10:38:00Z"/>
          <w:rFonts w:ascii="Arial" w:hAnsi="Arial" w:cs="Arial"/>
          <w:sz w:val="24"/>
          <w:szCs w:val="24"/>
          <w:lang w:val="en-GB"/>
        </w:rPr>
      </w:pPr>
      <w:del w:id="1082" w:author="Καρμίρης Αγγελος" w:date="2020-01-03T10:38:00Z">
        <w:r w:rsidRPr="00BB4579" w:rsidDel="00E25B0F">
          <w:rPr>
            <w:rFonts w:ascii="Arial" w:hAnsi="Arial" w:cs="Arial"/>
            <w:sz w:val="24"/>
            <w:szCs w:val="24"/>
          </w:rPr>
          <w:delText>The transformer will be provided with a rating plate of a non-corrosive material, fitted in a visible location showing the items indicated below</w:delText>
        </w:r>
        <w:r w:rsidRPr="00BB4579" w:rsidDel="00E25B0F">
          <w:rPr>
            <w:rFonts w:ascii="Arial" w:hAnsi="Arial" w:cs="Arial"/>
            <w:sz w:val="24"/>
            <w:szCs w:val="24"/>
            <w:lang w:val="en-GB"/>
          </w:rPr>
          <w:delText>:</w:delText>
        </w:r>
      </w:del>
    </w:p>
    <w:p w:rsidR="00BB4579" w:rsidRPr="00BB4579" w:rsidDel="00E25B0F" w:rsidRDefault="00BB4579" w:rsidP="00BB4579">
      <w:pPr>
        <w:overflowPunct/>
        <w:adjustRightInd/>
        <w:ind w:left="720"/>
        <w:jc w:val="both"/>
        <w:textAlignment w:val="auto"/>
        <w:rPr>
          <w:del w:id="1083" w:author="Καρμίρης Αγγελος" w:date="2020-01-03T10:38:00Z"/>
          <w:rFonts w:ascii="Arial" w:hAnsi="Arial" w:cs="Arial"/>
          <w:b/>
          <w:bCs/>
          <w:sz w:val="24"/>
          <w:szCs w:val="24"/>
          <w:u w:val="single"/>
        </w:rPr>
      </w:pPr>
    </w:p>
    <w:p w:rsidR="00BB4579" w:rsidRPr="00BB4579" w:rsidDel="00E25B0F" w:rsidRDefault="00BB4579" w:rsidP="00BB4579">
      <w:pPr>
        <w:numPr>
          <w:ilvl w:val="1"/>
          <w:numId w:val="11"/>
        </w:numPr>
        <w:tabs>
          <w:tab w:val="num" w:pos="1134"/>
        </w:tabs>
        <w:overflowPunct/>
        <w:adjustRightInd/>
        <w:ind w:hanging="1436"/>
        <w:jc w:val="both"/>
        <w:textAlignment w:val="auto"/>
        <w:rPr>
          <w:del w:id="1084" w:author="Καρμίρης Αγγελος" w:date="2020-01-03T10:38:00Z"/>
          <w:rFonts w:ascii="Arial" w:hAnsi="Arial" w:cs="Arial"/>
          <w:sz w:val="24"/>
          <w:szCs w:val="24"/>
        </w:rPr>
      </w:pPr>
      <w:del w:id="1085" w:author="Καρμίρης Αγγελος" w:date="2020-01-03T10:38:00Z">
        <w:r w:rsidRPr="00BB4579" w:rsidDel="00E25B0F">
          <w:rPr>
            <w:rFonts w:ascii="Arial" w:hAnsi="Arial" w:cs="Arial"/>
            <w:sz w:val="24"/>
            <w:szCs w:val="24"/>
          </w:rPr>
          <w:delText>Relevant Standard IEC 60076</w:delText>
        </w:r>
      </w:del>
    </w:p>
    <w:p w:rsidR="00BB4579" w:rsidRPr="00BB4579" w:rsidDel="00E25B0F" w:rsidRDefault="00BB4579" w:rsidP="00BB4579">
      <w:pPr>
        <w:numPr>
          <w:ilvl w:val="1"/>
          <w:numId w:val="11"/>
        </w:numPr>
        <w:tabs>
          <w:tab w:val="num" w:pos="1134"/>
          <w:tab w:val="num" w:pos="1440"/>
        </w:tabs>
        <w:overflowPunct/>
        <w:adjustRightInd/>
        <w:ind w:left="1134" w:hanging="425"/>
        <w:jc w:val="both"/>
        <w:textAlignment w:val="auto"/>
        <w:rPr>
          <w:del w:id="1086" w:author="Καρμίρης Αγγελος" w:date="2020-01-03T10:38:00Z"/>
          <w:rFonts w:ascii="Arial" w:hAnsi="Arial" w:cs="Arial"/>
          <w:sz w:val="24"/>
          <w:szCs w:val="24"/>
        </w:rPr>
      </w:pPr>
      <w:del w:id="1087" w:author="Καρμίρης Αγγελος" w:date="2020-01-03T10:38:00Z">
        <w:r w:rsidRPr="00BB4579" w:rsidDel="00E25B0F">
          <w:rPr>
            <w:rFonts w:ascii="Arial" w:hAnsi="Arial" w:cs="Arial"/>
            <w:sz w:val="24"/>
            <w:szCs w:val="24"/>
          </w:rPr>
          <w:delText>The manufacturer’s name</w:delText>
        </w:r>
      </w:del>
    </w:p>
    <w:p w:rsidR="00BB4579" w:rsidRPr="00BB4579" w:rsidDel="00E25B0F" w:rsidRDefault="00BB4579" w:rsidP="00BB4579">
      <w:pPr>
        <w:numPr>
          <w:ilvl w:val="1"/>
          <w:numId w:val="11"/>
        </w:numPr>
        <w:tabs>
          <w:tab w:val="num" w:pos="1134"/>
          <w:tab w:val="num" w:pos="2072"/>
        </w:tabs>
        <w:overflowPunct/>
        <w:adjustRightInd/>
        <w:ind w:left="1134" w:hanging="425"/>
        <w:jc w:val="both"/>
        <w:textAlignment w:val="auto"/>
        <w:rPr>
          <w:del w:id="1088" w:author="Καρμίρης Αγγελος" w:date="2020-01-03T10:38:00Z"/>
          <w:rFonts w:ascii="Arial" w:hAnsi="Arial" w:cs="Arial"/>
          <w:sz w:val="24"/>
          <w:szCs w:val="24"/>
        </w:rPr>
      </w:pPr>
      <w:del w:id="1089" w:author="Καρμίρης Αγγελος" w:date="2020-01-03T10:38:00Z">
        <w:r w:rsidRPr="00BB4579" w:rsidDel="00E25B0F">
          <w:rPr>
            <w:rFonts w:ascii="Arial" w:hAnsi="Arial" w:cs="Arial"/>
            <w:sz w:val="24"/>
            <w:szCs w:val="24"/>
          </w:rPr>
          <w:delText xml:space="preserve">Serial number </w:delText>
        </w:r>
      </w:del>
    </w:p>
    <w:p w:rsidR="00BB4579" w:rsidRPr="00BB4579" w:rsidDel="00E25B0F" w:rsidRDefault="00BB4579" w:rsidP="00BB4579">
      <w:pPr>
        <w:numPr>
          <w:ilvl w:val="1"/>
          <w:numId w:val="11"/>
        </w:numPr>
        <w:tabs>
          <w:tab w:val="num" w:pos="1134"/>
        </w:tabs>
        <w:overflowPunct/>
        <w:adjustRightInd/>
        <w:ind w:left="1134" w:hanging="425"/>
        <w:jc w:val="both"/>
        <w:textAlignment w:val="auto"/>
        <w:rPr>
          <w:del w:id="1090" w:author="Καρμίρης Αγγελος" w:date="2020-01-03T10:38:00Z"/>
          <w:rFonts w:ascii="Arial" w:hAnsi="Arial" w:cs="Arial"/>
          <w:sz w:val="24"/>
          <w:szCs w:val="24"/>
        </w:rPr>
      </w:pPr>
      <w:del w:id="1091" w:author="Καρμίρης Αγγελος" w:date="2020-01-03T10:38:00Z">
        <w:r w:rsidRPr="00BB4579" w:rsidDel="00E25B0F">
          <w:rPr>
            <w:rFonts w:ascii="Arial" w:hAnsi="Arial" w:cs="Arial"/>
            <w:sz w:val="24"/>
            <w:szCs w:val="24"/>
          </w:rPr>
          <w:delText>Year of manufacture</w:delText>
        </w:r>
      </w:del>
    </w:p>
    <w:p w:rsidR="00BB4579" w:rsidRPr="00BB4579" w:rsidDel="00E25B0F" w:rsidRDefault="00BB4579" w:rsidP="00BB4579">
      <w:pPr>
        <w:numPr>
          <w:ilvl w:val="1"/>
          <w:numId w:val="11"/>
        </w:numPr>
        <w:tabs>
          <w:tab w:val="num" w:pos="1134"/>
        </w:tabs>
        <w:overflowPunct/>
        <w:adjustRightInd/>
        <w:ind w:left="1134" w:hanging="425"/>
        <w:jc w:val="both"/>
        <w:textAlignment w:val="auto"/>
        <w:rPr>
          <w:del w:id="1092" w:author="Καρμίρης Αγγελος" w:date="2020-01-03T10:38:00Z"/>
          <w:rFonts w:ascii="Arial" w:hAnsi="Arial" w:cs="Arial"/>
          <w:sz w:val="24"/>
          <w:szCs w:val="24"/>
        </w:rPr>
      </w:pPr>
      <w:del w:id="1093" w:author="Καρμίρης Αγγελος" w:date="2020-01-03T10:38:00Z">
        <w:r w:rsidRPr="00BB4579" w:rsidDel="00E25B0F">
          <w:rPr>
            <w:rFonts w:ascii="Arial" w:hAnsi="Arial" w:cs="Arial"/>
            <w:sz w:val="24"/>
            <w:szCs w:val="24"/>
          </w:rPr>
          <w:delText xml:space="preserve">Number of phases </w:delText>
        </w:r>
      </w:del>
    </w:p>
    <w:p w:rsidR="00BB4579" w:rsidRPr="00BB4579" w:rsidDel="00E25B0F" w:rsidRDefault="00BB4579" w:rsidP="00BB4579">
      <w:pPr>
        <w:numPr>
          <w:ilvl w:val="1"/>
          <w:numId w:val="11"/>
        </w:numPr>
        <w:tabs>
          <w:tab w:val="num" w:pos="1134"/>
        </w:tabs>
        <w:overflowPunct/>
        <w:adjustRightInd/>
        <w:ind w:left="1134" w:hanging="425"/>
        <w:jc w:val="both"/>
        <w:textAlignment w:val="auto"/>
        <w:rPr>
          <w:del w:id="1094" w:author="Καρμίρης Αγγελος" w:date="2020-01-03T10:38:00Z"/>
          <w:rFonts w:ascii="Arial" w:hAnsi="Arial" w:cs="Arial"/>
          <w:sz w:val="24"/>
          <w:szCs w:val="24"/>
        </w:rPr>
      </w:pPr>
      <w:del w:id="1095" w:author="Καρμίρης Αγγελος" w:date="2020-01-03T10:38:00Z">
        <w:r w:rsidRPr="00BB4579" w:rsidDel="00E25B0F">
          <w:rPr>
            <w:rFonts w:ascii="Arial" w:hAnsi="Arial" w:cs="Arial"/>
            <w:sz w:val="24"/>
            <w:szCs w:val="24"/>
          </w:rPr>
          <w:delText>Rated power (M</w:delText>
        </w:r>
        <w:r w:rsidDel="00E25B0F">
          <w:rPr>
            <w:rFonts w:ascii="Arial" w:hAnsi="Arial" w:cs="Arial"/>
            <w:sz w:val="24"/>
            <w:szCs w:val="24"/>
          </w:rPr>
          <w:delText>var</w:delText>
        </w:r>
        <w:r w:rsidRPr="00BB4579" w:rsidDel="00E25B0F">
          <w:rPr>
            <w:rFonts w:ascii="Arial" w:hAnsi="Arial" w:cs="Arial"/>
            <w:sz w:val="24"/>
            <w:szCs w:val="24"/>
          </w:rPr>
          <w:delText>)</w:delText>
        </w:r>
      </w:del>
    </w:p>
    <w:p w:rsidR="00BB4579" w:rsidRPr="00BB4579" w:rsidDel="00E25B0F" w:rsidRDefault="00BB4579" w:rsidP="00BB4579">
      <w:pPr>
        <w:numPr>
          <w:ilvl w:val="1"/>
          <w:numId w:val="11"/>
        </w:numPr>
        <w:tabs>
          <w:tab w:val="num" w:pos="1134"/>
          <w:tab w:val="num" w:pos="2072"/>
        </w:tabs>
        <w:overflowPunct/>
        <w:adjustRightInd/>
        <w:ind w:left="1134" w:hanging="425"/>
        <w:jc w:val="both"/>
        <w:textAlignment w:val="auto"/>
        <w:rPr>
          <w:del w:id="1096" w:author="Καρμίρης Αγγελος" w:date="2020-01-03T10:38:00Z"/>
          <w:rFonts w:ascii="Arial" w:hAnsi="Arial" w:cs="Arial"/>
          <w:sz w:val="24"/>
          <w:szCs w:val="24"/>
        </w:rPr>
      </w:pPr>
      <w:del w:id="1097" w:author="Καρμίρης Αγγελος" w:date="2020-01-03T10:38:00Z">
        <w:r w:rsidRPr="00BB4579" w:rsidDel="00E25B0F">
          <w:rPr>
            <w:rFonts w:ascii="Arial" w:hAnsi="Arial" w:cs="Arial"/>
            <w:sz w:val="24"/>
            <w:szCs w:val="24"/>
          </w:rPr>
          <w:delText>Rated frequency (Hz)</w:delText>
        </w:r>
      </w:del>
    </w:p>
    <w:p w:rsidR="00BB4579" w:rsidRPr="00BB4579" w:rsidDel="00E25B0F" w:rsidRDefault="008A649A" w:rsidP="00BB4579">
      <w:pPr>
        <w:numPr>
          <w:ilvl w:val="1"/>
          <w:numId w:val="11"/>
        </w:numPr>
        <w:tabs>
          <w:tab w:val="num" w:pos="1134"/>
          <w:tab w:val="num" w:pos="2072"/>
        </w:tabs>
        <w:overflowPunct/>
        <w:adjustRightInd/>
        <w:ind w:left="1134" w:hanging="425"/>
        <w:jc w:val="both"/>
        <w:textAlignment w:val="auto"/>
        <w:rPr>
          <w:del w:id="1098" w:author="Καρμίρης Αγγελος" w:date="2020-01-03T10:38:00Z"/>
          <w:rFonts w:ascii="Arial" w:hAnsi="Arial" w:cs="Arial"/>
          <w:sz w:val="24"/>
          <w:szCs w:val="24"/>
        </w:rPr>
      </w:pPr>
      <w:del w:id="1099" w:author="Καρμίρης Αγγελος" w:date="2020-01-03T10:38:00Z">
        <w:r w:rsidDel="00E25B0F">
          <w:rPr>
            <w:rFonts w:ascii="Arial" w:hAnsi="Arial" w:cs="Arial"/>
            <w:sz w:val="24"/>
            <w:szCs w:val="24"/>
          </w:rPr>
          <w:delText>Rated voltage</w:delText>
        </w:r>
        <w:r w:rsidR="00BB4579" w:rsidDel="00E25B0F">
          <w:rPr>
            <w:rFonts w:ascii="Arial" w:hAnsi="Arial" w:cs="Arial"/>
            <w:sz w:val="24"/>
            <w:szCs w:val="24"/>
          </w:rPr>
          <w:delText xml:space="preserve"> ( KV)</w:delText>
        </w:r>
      </w:del>
    </w:p>
    <w:p w:rsidR="00BB4579" w:rsidDel="00E25B0F" w:rsidRDefault="008A649A" w:rsidP="00BB4579">
      <w:pPr>
        <w:numPr>
          <w:ilvl w:val="1"/>
          <w:numId w:val="11"/>
        </w:numPr>
        <w:tabs>
          <w:tab w:val="num" w:pos="1134"/>
          <w:tab w:val="num" w:pos="2072"/>
        </w:tabs>
        <w:overflowPunct/>
        <w:adjustRightInd/>
        <w:ind w:left="1134" w:hanging="425"/>
        <w:jc w:val="both"/>
        <w:textAlignment w:val="auto"/>
        <w:rPr>
          <w:del w:id="1100" w:author="Καρμίρης Αγγελος" w:date="2020-01-03T10:38:00Z"/>
          <w:rFonts w:ascii="Arial" w:hAnsi="Arial" w:cs="Arial"/>
          <w:sz w:val="24"/>
          <w:szCs w:val="24"/>
        </w:rPr>
      </w:pPr>
      <w:del w:id="1101" w:author="Καρμίρης Αγγελος" w:date="2020-01-03T10:38:00Z">
        <w:r w:rsidDel="00E25B0F">
          <w:rPr>
            <w:rFonts w:ascii="Arial" w:hAnsi="Arial" w:cs="Arial"/>
            <w:sz w:val="24"/>
            <w:szCs w:val="24"/>
          </w:rPr>
          <w:delText>Rated current</w:delText>
        </w:r>
        <w:r w:rsidR="00BB4579" w:rsidRPr="00BB4579" w:rsidDel="00E25B0F">
          <w:rPr>
            <w:rFonts w:ascii="Arial" w:hAnsi="Arial" w:cs="Arial"/>
            <w:sz w:val="24"/>
            <w:szCs w:val="24"/>
          </w:rPr>
          <w:delText xml:space="preserve"> (A)</w:delText>
        </w:r>
      </w:del>
    </w:p>
    <w:p w:rsidR="00056261" w:rsidRPr="00BB4579" w:rsidDel="00E25B0F" w:rsidRDefault="00056261" w:rsidP="00BB4579">
      <w:pPr>
        <w:numPr>
          <w:ilvl w:val="1"/>
          <w:numId w:val="11"/>
        </w:numPr>
        <w:tabs>
          <w:tab w:val="num" w:pos="1134"/>
          <w:tab w:val="num" w:pos="2072"/>
        </w:tabs>
        <w:overflowPunct/>
        <w:adjustRightInd/>
        <w:ind w:left="1134" w:hanging="425"/>
        <w:jc w:val="both"/>
        <w:textAlignment w:val="auto"/>
        <w:rPr>
          <w:del w:id="1102" w:author="Καρμίρης Αγγελος" w:date="2020-01-03T10:38:00Z"/>
          <w:rFonts w:ascii="Arial" w:hAnsi="Arial" w:cs="Arial"/>
          <w:sz w:val="24"/>
          <w:szCs w:val="24"/>
        </w:rPr>
      </w:pPr>
      <w:del w:id="1103" w:author="Καρμίρης Αγγελος" w:date="2020-01-03T10:38:00Z">
        <w:r w:rsidDel="00E25B0F">
          <w:rPr>
            <w:rFonts w:ascii="Arial" w:hAnsi="Arial" w:cs="Arial"/>
            <w:sz w:val="24"/>
            <w:szCs w:val="24"/>
          </w:rPr>
          <w:delText>Maximum operating voltage</w:delText>
        </w:r>
        <w:r w:rsidR="00952D97" w:rsidDel="00E25B0F">
          <w:rPr>
            <w:rFonts w:ascii="Arial" w:hAnsi="Arial" w:cs="Arial"/>
            <w:sz w:val="24"/>
            <w:szCs w:val="24"/>
            <w:lang w:val="el-GR"/>
          </w:rPr>
          <w:delText xml:space="preserve"> (</w:delText>
        </w:r>
        <w:r w:rsidR="00952D97" w:rsidDel="00E25B0F">
          <w:rPr>
            <w:rFonts w:ascii="Arial" w:hAnsi="Arial" w:cs="Arial"/>
            <w:sz w:val="24"/>
            <w:szCs w:val="24"/>
          </w:rPr>
          <w:delText>U</w:delText>
        </w:r>
        <w:r w:rsidR="00952D97" w:rsidDel="00E25B0F">
          <w:rPr>
            <w:rFonts w:ascii="Arial" w:hAnsi="Arial" w:cs="Arial"/>
            <w:sz w:val="24"/>
            <w:szCs w:val="24"/>
            <w:vertAlign w:val="subscript"/>
          </w:rPr>
          <w:delText>max</w:delText>
        </w:r>
        <w:r w:rsidR="00952D97" w:rsidDel="00E25B0F">
          <w:rPr>
            <w:rFonts w:ascii="Arial" w:hAnsi="Arial" w:cs="Arial"/>
            <w:sz w:val="24"/>
            <w:szCs w:val="24"/>
          </w:rPr>
          <w:delText>)</w:delText>
        </w:r>
      </w:del>
    </w:p>
    <w:p w:rsidR="00BB4579" w:rsidRPr="00BB4579" w:rsidDel="00E25B0F" w:rsidRDefault="00BB4579" w:rsidP="00BB4579">
      <w:pPr>
        <w:numPr>
          <w:ilvl w:val="1"/>
          <w:numId w:val="11"/>
        </w:numPr>
        <w:tabs>
          <w:tab w:val="num" w:pos="1134"/>
          <w:tab w:val="num" w:pos="2072"/>
        </w:tabs>
        <w:overflowPunct/>
        <w:adjustRightInd/>
        <w:ind w:left="1134" w:hanging="425"/>
        <w:jc w:val="both"/>
        <w:textAlignment w:val="auto"/>
        <w:rPr>
          <w:del w:id="1104" w:author="Καρμίρης Αγγελος" w:date="2020-01-03T10:38:00Z"/>
          <w:rFonts w:ascii="Arial" w:hAnsi="Arial" w:cs="Arial"/>
          <w:sz w:val="24"/>
          <w:szCs w:val="24"/>
        </w:rPr>
      </w:pPr>
      <w:del w:id="1105" w:author="Καρμίρης Αγγελος" w:date="2020-01-03T10:38:00Z">
        <w:r w:rsidRPr="00BB4579" w:rsidDel="00E25B0F">
          <w:rPr>
            <w:rFonts w:ascii="Arial" w:hAnsi="Arial" w:cs="Arial"/>
            <w:sz w:val="24"/>
            <w:szCs w:val="24"/>
          </w:rPr>
          <w:delText>Type of cooling.</w:delText>
        </w:r>
      </w:del>
    </w:p>
    <w:p w:rsidR="00BB4579" w:rsidDel="00E25B0F" w:rsidRDefault="00BB4579" w:rsidP="00BB4579">
      <w:pPr>
        <w:numPr>
          <w:ilvl w:val="1"/>
          <w:numId w:val="11"/>
        </w:numPr>
        <w:tabs>
          <w:tab w:val="num" w:pos="1134"/>
          <w:tab w:val="num" w:pos="2072"/>
        </w:tabs>
        <w:overflowPunct/>
        <w:adjustRightInd/>
        <w:ind w:left="1134" w:hanging="425"/>
        <w:jc w:val="both"/>
        <w:textAlignment w:val="auto"/>
        <w:rPr>
          <w:del w:id="1106" w:author="Καρμίρης Αγγελος" w:date="2020-01-03T10:38:00Z"/>
          <w:rFonts w:ascii="Arial" w:hAnsi="Arial" w:cs="Arial"/>
          <w:sz w:val="24"/>
          <w:szCs w:val="24"/>
        </w:rPr>
      </w:pPr>
      <w:del w:id="1107" w:author="Καρμίρης Αγγελος" w:date="2020-01-03T10:38:00Z">
        <w:r w:rsidDel="00E25B0F">
          <w:rPr>
            <w:rFonts w:ascii="Arial" w:hAnsi="Arial" w:cs="Arial"/>
            <w:sz w:val="24"/>
            <w:szCs w:val="24"/>
          </w:rPr>
          <w:delText>Reactor</w:delText>
        </w:r>
        <w:r w:rsidRPr="00BB4579" w:rsidDel="00E25B0F">
          <w:rPr>
            <w:rFonts w:ascii="Arial" w:hAnsi="Arial" w:cs="Arial"/>
            <w:sz w:val="24"/>
            <w:szCs w:val="24"/>
          </w:rPr>
          <w:delText xml:space="preserve"> total mass </w:delText>
        </w:r>
      </w:del>
    </w:p>
    <w:p w:rsidR="00720BEF" w:rsidDel="00E25B0F" w:rsidRDefault="00720BEF" w:rsidP="00BB4579">
      <w:pPr>
        <w:numPr>
          <w:ilvl w:val="1"/>
          <w:numId w:val="11"/>
        </w:numPr>
        <w:tabs>
          <w:tab w:val="num" w:pos="1134"/>
          <w:tab w:val="num" w:pos="2072"/>
        </w:tabs>
        <w:overflowPunct/>
        <w:adjustRightInd/>
        <w:ind w:left="1134" w:hanging="425"/>
        <w:jc w:val="both"/>
        <w:textAlignment w:val="auto"/>
        <w:rPr>
          <w:del w:id="1108" w:author="Καρμίρης Αγγελος" w:date="2020-01-03T10:38:00Z"/>
          <w:rFonts w:ascii="Arial" w:hAnsi="Arial" w:cs="Arial"/>
          <w:sz w:val="24"/>
          <w:szCs w:val="24"/>
        </w:rPr>
      </w:pPr>
      <w:del w:id="1109" w:author="Καρμίρης Αγγελος" w:date="2020-01-03T10:38:00Z">
        <w:r w:rsidDel="00E25B0F">
          <w:rPr>
            <w:rFonts w:ascii="Arial" w:hAnsi="Arial" w:cs="Arial"/>
            <w:sz w:val="24"/>
            <w:szCs w:val="24"/>
          </w:rPr>
          <w:delText>Reactor transportation mass</w:delText>
        </w:r>
      </w:del>
    </w:p>
    <w:p w:rsidR="00720BEF" w:rsidRPr="00BB4579" w:rsidDel="00E25B0F" w:rsidRDefault="007C5874" w:rsidP="00BB4579">
      <w:pPr>
        <w:numPr>
          <w:ilvl w:val="1"/>
          <w:numId w:val="11"/>
        </w:numPr>
        <w:tabs>
          <w:tab w:val="num" w:pos="1134"/>
          <w:tab w:val="num" w:pos="2072"/>
        </w:tabs>
        <w:overflowPunct/>
        <w:adjustRightInd/>
        <w:ind w:left="1134" w:hanging="425"/>
        <w:jc w:val="both"/>
        <w:textAlignment w:val="auto"/>
        <w:rPr>
          <w:del w:id="1110" w:author="Καρμίρης Αγγελος" w:date="2020-01-03T10:38:00Z"/>
          <w:rFonts w:ascii="Arial" w:hAnsi="Arial" w:cs="Arial"/>
          <w:sz w:val="24"/>
          <w:szCs w:val="24"/>
        </w:rPr>
      </w:pPr>
      <w:del w:id="1111" w:author="Καρμίρης Αγγελος" w:date="2020-01-03T10:38:00Z">
        <w:r w:rsidDel="00E25B0F">
          <w:rPr>
            <w:rFonts w:ascii="Arial" w:hAnsi="Arial" w:cs="Arial"/>
            <w:sz w:val="24"/>
            <w:szCs w:val="24"/>
          </w:rPr>
          <w:delText>R</w:delText>
        </w:r>
        <w:r w:rsidR="00720BEF" w:rsidDel="00E25B0F">
          <w:rPr>
            <w:rFonts w:ascii="Arial" w:hAnsi="Arial" w:cs="Arial"/>
            <w:sz w:val="24"/>
            <w:szCs w:val="24"/>
          </w:rPr>
          <w:delText>eactor untanking mass</w:delText>
        </w:r>
      </w:del>
    </w:p>
    <w:p w:rsidR="007C5874" w:rsidRPr="00152769" w:rsidDel="00E25B0F" w:rsidRDefault="007C5874" w:rsidP="00152769">
      <w:pPr>
        <w:numPr>
          <w:ilvl w:val="1"/>
          <w:numId w:val="11"/>
        </w:numPr>
        <w:tabs>
          <w:tab w:val="num" w:pos="1134"/>
          <w:tab w:val="num" w:pos="2072"/>
        </w:tabs>
        <w:overflowPunct/>
        <w:adjustRightInd/>
        <w:ind w:left="1134" w:hanging="425"/>
        <w:jc w:val="both"/>
        <w:textAlignment w:val="auto"/>
        <w:rPr>
          <w:del w:id="1112" w:author="Καρμίρης Αγγελος" w:date="2020-01-03T10:38:00Z"/>
          <w:rFonts w:ascii="Arial" w:hAnsi="Arial" w:cs="Arial"/>
          <w:sz w:val="24"/>
          <w:szCs w:val="24"/>
        </w:rPr>
      </w:pPr>
      <w:del w:id="1113" w:author="Καρμίρης Αγγελος" w:date="2020-01-03T10:38:00Z">
        <w:r w:rsidDel="00E25B0F">
          <w:rPr>
            <w:rFonts w:ascii="Arial" w:hAnsi="Arial" w:cs="Arial"/>
            <w:sz w:val="24"/>
            <w:szCs w:val="24"/>
          </w:rPr>
          <w:delText>Reactor a</w:delText>
        </w:r>
        <w:r w:rsidRPr="00152769" w:rsidDel="00E25B0F">
          <w:rPr>
            <w:rFonts w:ascii="Arial" w:hAnsi="Arial" w:cs="Arial"/>
            <w:sz w:val="24"/>
            <w:szCs w:val="24"/>
          </w:rPr>
          <w:delText>ctive part mass, if different from untanking mass</w:delText>
        </w:r>
      </w:del>
    </w:p>
    <w:p w:rsidR="007C5874" w:rsidRPr="00152769" w:rsidDel="00E25B0F" w:rsidRDefault="007C5874" w:rsidP="00152769">
      <w:pPr>
        <w:numPr>
          <w:ilvl w:val="1"/>
          <w:numId w:val="11"/>
        </w:numPr>
        <w:tabs>
          <w:tab w:val="num" w:pos="1134"/>
          <w:tab w:val="num" w:pos="2072"/>
        </w:tabs>
        <w:overflowPunct/>
        <w:adjustRightInd/>
        <w:ind w:left="1134" w:hanging="425"/>
        <w:jc w:val="both"/>
        <w:textAlignment w:val="auto"/>
        <w:rPr>
          <w:del w:id="1114" w:author="Καρμίρης Αγγελος" w:date="2020-01-03T10:38:00Z"/>
          <w:rFonts w:ascii="Arial" w:hAnsi="Arial" w:cs="Arial"/>
          <w:sz w:val="24"/>
          <w:szCs w:val="24"/>
        </w:rPr>
      </w:pPr>
      <w:del w:id="1115" w:author="Καρμίρης Αγγελος" w:date="2020-01-03T10:38:00Z">
        <w:r w:rsidRPr="00152769" w:rsidDel="00E25B0F">
          <w:rPr>
            <w:rFonts w:ascii="Arial" w:hAnsi="Arial" w:cs="Arial"/>
            <w:sz w:val="24"/>
            <w:szCs w:val="24"/>
          </w:rPr>
          <w:delText xml:space="preserve">Type of </w:delText>
        </w:r>
        <w:r w:rsidR="000D64AA" w:rsidDel="00E25B0F">
          <w:rPr>
            <w:rFonts w:ascii="Arial" w:hAnsi="Arial" w:cs="Arial"/>
            <w:sz w:val="24"/>
            <w:szCs w:val="24"/>
          </w:rPr>
          <w:delText xml:space="preserve">electrical </w:delText>
        </w:r>
        <w:r w:rsidRPr="00152769" w:rsidDel="00E25B0F">
          <w:rPr>
            <w:rFonts w:ascii="Arial" w:hAnsi="Arial" w:cs="Arial"/>
            <w:sz w:val="24"/>
            <w:szCs w:val="24"/>
          </w:rPr>
          <w:delText>conductor</w:delText>
        </w:r>
        <w:r w:rsidR="00881074" w:rsidDel="00E25B0F">
          <w:rPr>
            <w:rFonts w:ascii="Arial" w:hAnsi="Arial" w:cs="Arial"/>
            <w:sz w:val="24"/>
            <w:szCs w:val="24"/>
          </w:rPr>
          <w:delText xml:space="preserve"> (copper)</w:delText>
        </w:r>
      </w:del>
    </w:p>
    <w:p w:rsidR="007C5874" w:rsidRPr="00152769" w:rsidDel="00E25B0F" w:rsidRDefault="007C5874" w:rsidP="00152769">
      <w:pPr>
        <w:numPr>
          <w:ilvl w:val="1"/>
          <w:numId w:val="11"/>
        </w:numPr>
        <w:tabs>
          <w:tab w:val="num" w:pos="1134"/>
          <w:tab w:val="num" w:pos="2072"/>
        </w:tabs>
        <w:overflowPunct/>
        <w:adjustRightInd/>
        <w:ind w:left="1134" w:hanging="425"/>
        <w:jc w:val="both"/>
        <w:textAlignment w:val="auto"/>
        <w:rPr>
          <w:del w:id="1116" w:author="Καρμίρης Αγγελος" w:date="2020-01-03T10:38:00Z"/>
          <w:rFonts w:ascii="Arial" w:hAnsi="Arial" w:cs="Arial"/>
          <w:sz w:val="24"/>
          <w:szCs w:val="24"/>
        </w:rPr>
      </w:pPr>
      <w:del w:id="1117" w:author="Καρμίρης Αγγελος" w:date="2020-01-03T10:38:00Z">
        <w:r w:rsidDel="00E25B0F">
          <w:rPr>
            <w:rFonts w:ascii="Arial" w:hAnsi="Arial" w:cs="Arial"/>
            <w:sz w:val="24"/>
            <w:szCs w:val="24"/>
          </w:rPr>
          <w:delText>Reactor c</w:delText>
        </w:r>
        <w:r w:rsidRPr="00152769" w:rsidDel="00E25B0F">
          <w:rPr>
            <w:rFonts w:ascii="Arial" w:hAnsi="Arial" w:cs="Arial"/>
            <w:sz w:val="24"/>
            <w:szCs w:val="24"/>
          </w:rPr>
          <w:delText>onductor mass</w:delText>
        </w:r>
      </w:del>
    </w:p>
    <w:p w:rsidR="007C5874" w:rsidRPr="00152769" w:rsidDel="00E25B0F" w:rsidRDefault="007C5874" w:rsidP="00152769">
      <w:pPr>
        <w:numPr>
          <w:ilvl w:val="1"/>
          <w:numId w:val="11"/>
        </w:numPr>
        <w:tabs>
          <w:tab w:val="num" w:pos="1134"/>
          <w:tab w:val="num" w:pos="2072"/>
        </w:tabs>
        <w:overflowPunct/>
        <w:adjustRightInd/>
        <w:ind w:left="1134" w:hanging="425"/>
        <w:jc w:val="both"/>
        <w:textAlignment w:val="auto"/>
        <w:rPr>
          <w:del w:id="1118" w:author="Καρμίρης Αγγελος" w:date="2020-01-03T10:38:00Z"/>
          <w:rFonts w:ascii="Arial" w:hAnsi="Arial" w:cs="Arial"/>
          <w:sz w:val="24"/>
          <w:szCs w:val="24"/>
        </w:rPr>
      </w:pPr>
      <w:del w:id="1119" w:author="Καρμίρης Αγγελος" w:date="2020-01-03T10:38:00Z">
        <w:r w:rsidRPr="00152769" w:rsidDel="00E25B0F">
          <w:rPr>
            <w:rFonts w:ascii="Arial" w:hAnsi="Arial" w:cs="Arial"/>
            <w:sz w:val="24"/>
            <w:szCs w:val="24"/>
          </w:rPr>
          <w:delText xml:space="preserve">Type of </w:delText>
        </w:r>
        <w:r w:rsidR="000D64AA" w:rsidDel="00E25B0F">
          <w:rPr>
            <w:rFonts w:ascii="Arial" w:hAnsi="Arial" w:cs="Arial"/>
            <w:sz w:val="24"/>
            <w:szCs w:val="24"/>
          </w:rPr>
          <w:delText xml:space="preserve">magnetic </w:delText>
        </w:r>
        <w:r w:rsidRPr="00152769" w:rsidDel="00E25B0F">
          <w:rPr>
            <w:rFonts w:ascii="Arial" w:hAnsi="Arial" w:cs="Arial"/>
            <w:sz w:val="24"/>
            <w:szCs w:val="24"/>
          </w:rPr>
          <w:delText>core material</w:delText>
        </w:r>
      </w:del>
    </w:p>
    <w:p w:rsidR="007C5874" w:rsidRPr="00152769" w:rsidDel="00E25B0F" w:rsidRDefault="007C5874" w:rsidP="00152769">
      <w:pPr>
        <w:numPr>
          <w:ilvl w:val="1"/>
          <w:numId w:val="11"/>
        </w:numPr>
        <w:tabs>
          <w:tab w:val="num" w:pos="1134"/>
          <w:tab w:val="num" w:pos="2072"/>
        </w:tabs>
        <w:overflowPunct/>
        <w:adjustRightInd/>
        <w:ind w:left="1134" w:hanging="425"/>
        <w:jc w:val="both"/>
        <w:textAlignment w:val="auto"/>
        <w:rPr>
          <w:del w:id="1120" w:author="Καρμίρης Αγγελος" w:date="2020-01-03T10:38:00Z"/>
          <w:rFonts w:ascii="Arial" w:hAnsi="Arial" w:cs="Arial"/>
          <w:sz w:val="24"/>
          <w:szCs w:val="24"/>
        </w:rPr>
      </w:pPr>
      <w:del w:id="1121" w:author="Καρμίρης Αγγελος" w:date="2020-01-03T10:38:00Z">
        <w:r w:rsidDel="00E25B0F">
          <w:rPr>
            <w:rFonts w:ascii="Arial" w:hAnsi="Arial" w:cs="Arial"/>
            <w:sz w:val="24"/>
            <w:szCs w:val="24"/>
          </w:rPr>
          <w:delText>Reactor c</w:delText>
        </w:r>
        <w:r w:rsidRPr="00152769" w:rsidDel="00E25B0F">
          <w:rPr>
            <w:rFonts w:ascii="Arial" w:hAnsi="Arial" w:cs="Arial"/>
            <w:sz w:val="24"/>
            <w:szCs w:val="24"/>
          </w:rPr>
          <w:delText>ore mass</w:delText>
        </w:r>
      </w:del>
    </w:p>
    <w:p w:rsidR="007C5874" w:rsidRPr="00152769" w:rsidDel="00E25B0F" w:rsidRDefault="007C5874" w:rsidP="00152769">
      <w:pPr>
        <w:numPr>
          <w:ilvl w:val="1"/>
          <w:numId w:val="11"/>
        </w:numPr>
        <w:tabs>
          <w:tab w:val="num" w:pos="1134"/>
          <w:tab w:val="num" w:pos="2072"/>
        </w:tabs>
        <w:overflowPunct/>
        <w:adjustRightInd/>
        <w:ind w:left="1134" w:hanging="425"/>
        <w:jc w:val="both"/>
        <w:textAlignment w:val="auto"/>
        <w:rPr>
          <w:del w:id="1122" w:author="Καρμίρης Αγγελος" w:date="2020-01-03T10:38:00Z"/>
          <w:rFonts w:ascii="Arial" w:hAnsi="Arial" w:cs="Arial"/>
          <w:sz w:val="24"/>
          <w:szCs w:val="24"/>
        </w:rPr>
      </w:pPr>
      <w:del w:id="1123" w:author="Καρμίρης Αγγελος" w:date="2020-01-03T10:38:00Z">
        <w:r w:rsidRPr="00152769" w:rsidDel="00E25B0F">
          <w:rPr>
            <w:rFonts w:ascii="Arial" w:hAnsi="Arial" w:cs="Arial"/>
            <w:sz w:val="24"/>
            <w:szCs w:val="24"/>
          </w:rPr>
          <w:delText>Type of insulating oil (inhibited transformer oil)</w:delText>
        </w:r>
      </w:del>
    </w:p>
    <w:p w:rsidR="00BB4579" w:rsidRPr="00BB4579" w:rsidDel="00E25B0F" w:rsidRDefault="00720BEF" w:rsidP="00BB4579">
      <w:pPr>
        <w:numPr>
          <w:ilvl w:val="1"/>
          <w:numId w:val="11"/>
        </w:numPr>
        <w:tabs>
          <w:tab w:val="num" w:pos="1134"/>
          <w:tab w:val="num" w:pos="2072"/>
        </w:tabs>
        <w:overflowPunct/>
        <w:adjustRightInd/>
        <w:ind w:left="1134" w:hanging="425"/>
        <w:jc w:val="both"/>
        <w:textAlignment w:val="auto"/>
        <w:rPr>
          <w:del w:id="1124" w:author="Καρμίρης Αγγελος" w:date="2020-01-03T10:38:00Z"/>
          <w:rFonts w:ascii="Arial" w:hAnsi="Arial" w:cs="Arial"/>
          <w:sz w:val="24"/>
          <w:szCs w:val="24"/>
        </w:rPr>
      </w:pPr>
      <w:del w:id="1125" w:author="Καρμίρης Αγγελος" w:date="2020-01-03T10:38:00Z">
        <w:r w:rsidDel="00E25B0F">
          <w:rPr>
            <w:rFonts w:ascii="Arial" w:hAnsi="Arial" w:cs="Arial"/>
            <w:sz w:val="24"/>
            <w:szCs w:val="24"/>
          </w:rPr>
          <w:delText>Reactor o</w:delText>
        </w:r>
        <w:r w:rsidR="00BB4579" w:rsidRPr="00BB4579" w:rsidDel="00E25B0F">
          <w:rPr>
            <w:rFonts w:ascii="Arial" w:hAnsi="Arial" w:cs="Arial"/>
            <w:sz w:val="24"/>
            <w:szCs w:val="24"/>
          </w:rPr>
          <w:delText>il mass</w:delText>
        </w:r>
      </w:del>
    </w:p>
    <w:p w:rsidR="00BB4579" w:rsidRPr="00BB4579" w:rsidDel="00E25B0F" w:rsidRDefault="00BB4579" w:rsidP="00BB4579">
      <w:pPr>
        <w:numPr>
          <w:ilvl w:val="1"/>
          <w:numId w:val="11"/>
        </w:numPr>
        <w:tabs>
          <w:tab w:val="num" w:pos="1134"/>
          <w:tab w:val="num" w:pos="2072"/>
        </w:tabs>
        <w:overflowPunct/>
        <w:adjustRightInd/>
        <w:ind w:left="1134" w:hanging="425"/>
        <w:jc w:val="both"/>
        <w:textAlignment w:val="auto"/>
        <w:rPr>
          <w:del w:id="1126" w:author="Καρμίρης Αγγελος" w:date="2020-01-03T10:38:00Z"/>
          <w:rFonts w:ascii="Arial" w:hAnsi="Arial" w:cs="Arial"/>
          <w:sz w:val="24"/>
          <w:szCs w:val="24"/>
        </w:rPr>
      </w:pPr>
      <w:del w:id="1127" w:author="Καρμίρης Αγγελος" w:date="2020-01-03T10:38:00Z">
        <w:r w:rsidRPr="00BB4579" w:rsidDel="00E25B0F">
          <w:rPr>
            <w:rFonts w:ascii="Arial" w:hAnsi="Arial" w:cs="Arial"/>
            <w:sz w:val="24"/>
            <w:szCs w:val="24"/>
          </w:rPr>
          <w:delText>Insulation levels</w:delText>
        </w:r>
      </w:del>
    </w:p>
    <w:p w:rsidR="00B31068" w:rsidDel="00E25B0F" w:rsidRDefault="00B31068" w:rsidP="00BB4579">
      <w:pPr>
        <w:numPr>
          <w:ilvl w:val="1"/>
          <w:numId w:val="11"/>
        </w:numPr>
        <w:tabs>
          <w:tab w:val="num" w:pos="1134"/>
          <w:tab w:val="num" w:pos="2072"/>
        </w:tabs>
        <w:overflowPunct/>
        <w:adjustRightInd/>
        <w:ind w:left="1134" w:hanging="425"/>
        <w:jc w:val="both"/>
        <w:textAlignment w:val="auto"/>
        <w:rPr>
          <w:del w:id="1128" w:author="Καρμίρης Αγγελος" w:date="2020-01-03T10:38:00Z"/>
          <w:rFonts w:ascii="Arial" w:hAnsi="Arial" w:cs="Arial"/>
          <w:sz w:val="24"/>
          <w:szCs w:val="24"/>
        </w:rPr>
      </w:pPr>
      <w:del w:id="1129" w:author="Καρμίρης Αγγελος" w:date="2020-01-03T10:38:00Z">
        <w:r w:rsidRPr="00B31068" w:rsidDel="00E25B0F">
          <w:rPr>
            <w:rFonts w:ascii="Arial" w:hAnsi="Arial" w:cs="Arial"/>
            <w:sz w:val="24"/>
            <w:szCs w:val="24"/>
          </w:rPr>
          <w:delText>Characteristics of any surge arresters</w:delText>
        </w:r>
        <w:r w:rsidR="00233148" w:rsidDel="00E25B0F">
          <w:rPr>
            <w:rFonts w:ascii="Arial" w:hAnsi="Arial" w:cs="Arial"/>
            <w:sz w:val="24"/>
            <w:szCs w:val="24"/>
          </w:rPr>
          <w:delText>, if existing,</w:delText>
        </w:r>
        <w:r w:rsidRPr="00B31068" w:rsidDel="00E25B0F">
          <w:rPr>
            <w:rFonts w:ascii="Arial" w:hAnsi="Arial" w:cs="Arial"/>
            <w:sz w:val="24"/>
            <w:szCs w:val="24"/>
          </w:rPr>
          <w:delText xml:space="preserve"> built in the </w:delText>
        </w:r>
        <w:r w:rsidDel="00E25B0F">
          <w:rPr>
            <w:rFonts w:ascii="Arial" w:hAnsi="Arial" w:cs="Arial"/>
            <w:sz w:val="24"/>
            <w:szCs w:val="24"/>
          </w:rPr>
          <w:delText>reactor</w:delText>
        </w:r>
      </w:del>
    </w:p>
    <w:p w:rsidR="00720BEF" w:rsidDel="00E25B0F" w:rsidRDefault="00720BEF" w:rsidP="00BB4579">
      <w:pPr>
        <w:numPr>
          <w:ilvl w:val="1"/>
          <w:numId w:val="11"/>
        </w:numPr>
        <w:tabs>
          <w:tab w:val="num" w:pos="1134"/>
          <w:tab w:val="num" w:pos="2072"/>
        </w:tabs>
        <w:overflowPunct/>
        <w:adjustRightInd/>
        <w:ind w:left="1134" w:hanging="425"/>
        <w:jc w:val="both"/>
        <w:textAlignment w:val="auto"/>
        <w:rPr>
          <w:del w:id="1130" w:author="Καρμίρης Αγγελος" w:date="2020-01-03T10:38:00Z"/>
          <w:rFonts w:ascii="Arial" w:hAnsi="Arial" w:cs="Arial"/>
          <w:sz w:val="24"/>
          <w:szCs w:val="24"/>
        </w:rPr>
      </w:pPr>
      <w:del w:id="1131" w:author="Καρμίρης Αγγελος" w:date="2020-01-03T10:38:00Z">
        <w:r w:rsidDel="00E25B0F">
          <w:rPr>
            <w:rFonts w:ascii="Arial" w:hAnsi="Arial" w:cs="Arial"/>
            <w:sz w:val="24"/>
            <w:szCs w:val="24"/>
          </w:rPr>
          <w:delText>Guaranteed t</w:delText>
        </w:r>
        <w:r w:rsidR="00BB4579" w:rsidRPr="00BB4579" w:rsidDel="00E25B0F">
          <w:rPr>
            <w:rFonts w:ascii="Arial" w:hAnsi="Arial" w:cs="Arial"/>
            <w:sz w:val="24"/>
            <w:szCs w:val="24"/>
          </w:rPr>
          <w:delText xml:space="preserve">emperature rise of top oil </w:delText>
        </w:r>
      </w:del>
    </w:p>
    <w:p w:rsidR="00BB4579" w:rsidRPr="00BB4579" w:rsidDel="00E25B0F" w:rsidRDefault="00720BEF" w:rsidP="00BB4579">
      <w:pPr>
        <w:numPr>
          <w:ilvl w:val="1"/>
          <w:numId w:val="11"/>
        </w:numPr>
        <w:tabs>
          <w:tab w:val="num" w:pos="1134"/>
          <w:tab w:val="num" w:pos="2072"/>
        </w:tabs>
        <w:overflowPunct/>
        <w:adjustRightInd/>
        <w:ind w:left="1134" w:hanging="425"/>
        <w:jc w:val="both"/>
        <w:textAlignment w:val="auto"/>
        <w:rPr>
          <w:del w:id="1132" w:author="Καρμίρης Αγγελος" w:date="2020-01-03T10:38:00Z"/>
          <w:rFonts w:ascii="Arial" w:hAnsi="Arial" w:cs="Arial"/>
          <w:sz w:val="24"/>
          <w:szCs w:val="24"/>
        </w:rPr>
      </w:pPr>
      <w:del w:id="1133" w:author="Καρμίρης Αγγελος" w:date="2020-01-03T10:38:00Z">
        <w:r w:rsidDel="00E25B0F">
          <w:rPr>
            <w:rFonts w:ascii="Arial" w:hAnsi="Arial" w:cs="Arial"/>
            <w:sz w:val="24"/>
            <w:szCs w:val="24"/>
          </w:rPr>
          <w:delText>Guaranteed t</w:delText>
        </w:r>
        <w:r w:rsidRPr="00BB4579" w:rsidDel="00E25B0F">
          <w:rPr>
            <w:rFonts w:ascii="Arial" w:hAnsi="Arial" w:cs="Arial"/>
            <w:sz w:val="24"/>
            <w:szCs w:val="24"/>
          </w:rPr>
          <w:delText xml:space="preserve">emperature rise of </w:delText>
        </w:r>
        <w:r w:rsidR="00BB4579" w:rsidRPr="00BB4579" w:rsidDel="00E25B0F">
          <w:rPr>
            <w:rFonts w:ascii="Arial" w:hAnsi="Arial" w:cs="Arial"/>
            <w:sz w:val="24"/>
            <w:szCs w:val="24"/>
          </w:rPr>
          <w:delText>windings</w:delText>
        </w:r>
      </w:del>
    </w:p>
    <w:p w:rsidR="00720BEF" w:rsidDel="00E25B0F" w:rsidRDefault="00720BEF" w:rsidP="00152769">
      <w:pPr>
        <w:numPr>
          <w:ilvl w:val="1"/>
          <w:numId w:val="11"/>
        </w:numPr>
        <w:tabs>
          <w:tab w:val="num" w:pos="1134"/>
          <w:tab w:val="num" w:pos="2072"/>
        </w:tabs>
        <w:overflowPunct/>
        <w:adjustRightInd/>
        <w:ind w:left="1134" w:hanging="425"/>
        <w:jc w:val="both"/>
        <w:textAlignment w:val="auto"/>
        <w:rPr>
          <w:del w:id="1134" w:author="Καρμίρης Αγγελος" w:date="2020-01-03T10:38:00Z"/>
          <w:rFonts w:ascii="Arial" w:hAnsi="Arial" w:cs="Arial"/>
          <w:sz w:val="24"/>
          <w:szCs w:val="24"/>
        </w:rPr>
      </w:pPr>
      <w:del w:id="1135" w:author="Καρμίρης Αγγελος" w:date="2020-01-03T10:38:00Z">
        <w:r w:rsidRPr="00720BEF" w:rsidDel="00E25B0F">
          <w:rPr>
            <w:rFonts w:ascii="Arial" w:hAnsi="Arial" w:cs="Arial"/>
            <w:sz w:val="24"/>
            <w:szCs w:val="24"/>
          </w:rPr>
          <w:delText>Winding temperature indicator setting (</w:delText>
        </w:r>
        <w:r w:rsidR="00490B3B" w:rsidDel="00E25B0F">
          <w:rPr>
            <w:rFonts w:ascii="Arial" w:hAnsi="Arial" w:cs="Arial"/>
            <w:sz w:val="24"/>
            <w:szCs w:val="24"/>
          </w:rPr>
          <w:delText>measured</w:delText>
        </w:r>
        <w:r w:rsidRPr="00720BEF" w:rsidDel="00E25B0F">
          <w:rPr>
            <w:rFonts w:ascii="Arial" w:hAnsi="Arial" w:cs="Arial"/>
            <w:sz w:val="24"/>
            <w:szCs w:val="24"/>
          </w:rPr>
          <w:delText xml:space="preserve"> temperature gradient between top-oil and hot-spot winding temperature at rated current)</w:delText>
        </w:r>
      </w:del>
    </w:p>
    <w:p w:rsidR="00BB4579" w:rsidRPr="00BB4579" w:rsidDel="00E25B0F" w:rsidRDefault="00BB4579" w:rsidP="00BB4579">
      <w:pPr>
        <w:numPr>
          <w:ilvl w:val="1"/>
          <w:numId w:val="11"/>
        </w:numPr>
        <w:tabs>
          <w:tab w:val="num" w:pos="1134"/>
          <w:tab w:val="num" w:pos="2072"/>
        </w:tabs>
        <w:overflowPunct/>
        <w:adjustRightInd/>
        <w:ind w:left="1134" w:hanging="425"/>
        <w:jc w:val="both"/>
        <w:textAlignment w:val="auto"/>
        <w:rPr>
          <w:del w:id="1136" w:author="Καρμίρης Αγγελος" w:date="2020-01-03T10:38:00Z"/>
          <w:rFonts w:ascii="Arial" w:hAnsi="Arial" w:cs="Arial"/>
          <w:sz w:val="24"/>
          <w:szCs w:val="24"/>
        </w:rPr>
      </w:pPr>
      <w:del w:id="1137" w:author="Καρμίρης Αγγελος" w:date="2020-01-03T10:38:00Z">
        <w:r w:rsidRPr="00BB4579" w:rsidDel="00E25B0F">
          <w:rPr>
            <w:rFonts w:ascii="Arial" w:hAnsi="Arial" w:cs="Arial"/>
            <w:sz w:val="24"/>
            <w:szCs w:val="24"/>
          </w:rPr>
          <w:delText>Diagram of the windings configuration</w:delText>
        </w:r>
      </w:del>
    </w:p>
    <w:p w:rsidR="00BB4579" w:rsidRPr="00BB4579" w:rsidDel="00E25B0F" w:rsidRDefault="00BB4579" w:rsidP="00BB4579">
      <w:pPr>
        <w:numPr>
          <w:ilvl w:val="1"/>
          <w:numId w:val="11"/>
        </w:numPr>
        <w:tabs>
          <w:tab w:val="num" w:pos="1134"/>
          <w:tab w:val="num" w:pos="2072"/>
        </w:tabs>
        <w:overflowPunct/>
        <w:adjustRightInd/>
        <w:ind w:left="1134" w:hanging="425"/>
        <w:jc w:val="both"/>
        <w:textAlignment w:val="auto"/>
        <w:rPr>
          <w:del w:id="1138" w:author="Καρμίρης Αγγελος" w:date="2020-01-03T10:38:00Z"/>
          <w:rFonts w:ascii="Arial" w:hAnsi="Arial" w:cs="Arial"/>
          <w:sz w:val="24"/>
          <w:szCs w:val="24"/>
        </w:rPr>
      </w:pPr>
      <w:del w:id="1139" w:author="Καρμίρης Αγγελος" w:date="2020-01-03T10:38:00Z">
        <w:r w:rsidRPr="00BB4579" w:rsidDel="00E25B0F">
          <w:rPr>
            <w:rFonts w:ascii="Arial" w:hAnsi="Arial" w:cs="Arial"/>
            <w:sz w:val="24"/>
            <w:szCs w:val="24"/>
          </w:rPr>
          <w:delText>Vacuum withstand capability of the tank and conservator.</w:delText>
        </w:r>
      </w:del>
    </w:p>
    <w:p w:rsidR="00BB4579" w:rsidRPr="00BB4579" w:rsidDel="00E25B0F" w:rsidRDefault="00BB4579" w:rsidP="00BB4579">
      <w:pPr>
        <w:overflowPunct/>
        <w:adjustRightInd/>
        <w:ind w:left="709"/>
        <w:jc w:val="both"/>
        <w:textAlignment w:val="auto"/>
        <w:rPr>
          <w:del w:id="1140" w:author="Καρμίρης Αγγελος" w:date="2020-01-03T10:38:00Z"/>
          <w:rFonts w:ascii="Arial" w:hAnsi="Arial" w:cs="Arial"/>
          <w:sz w:val="24"/>
          <w:szCs w:val="24"/>
        </w:rPr>
      </w:pPr>
    </w:p>
    <w:p w:rsidR="00BB4579" w:rsidRPr="00BB4579" w:rsidDel="00E25B0F" w:rsidRDefault="009E290D" w:rsidP="00BB4579">
      <w:pPr>
        <w:overflowPunct/>
        <w:adjustRightInd/>
        <w:ind w:left="709"/>
        <w:jc w:val="both"/>
        <w:textAlignment w:val="auto"/>
        <w:rPr>
          <w:del w:id="1141" w:author="Καρμίρης Αγγελος" w:date="2020-01-03T10:38:00Z"/>
          <w:rFonts w:ascii="Arial" w:hAnsi="Arial" w:cs="Arial"/>
          <w:sz w:val="24"/>
          <w:szCs w:val="24"/>
        </w:rPr>
      </w:pPr>
      <w:del w:id="1142" w:author="Καρμίρης Αγγελος" w:date="2020-01-03T10:38:00Z">
        <w:r w:rsidDel="00E25B0F">
          <w:rPr>
            <w:rFonts w:ascii="Arial" w:hAnsi="Arial" w:cs="Arial"/>
            <w:sz w:val="24"/>
            <w:szCs w:val="24"/>
          </w:rPr>
          <w:delText>The reactor</w:delText>
        </w:r>
        <w:r w:rsidR="00BB4579" w:rsidRPr="00BB4579" w:rsidDel="00E25B0F">
          <w:rPr>
            <w:rFonts w:ascii="Arial" w:hAnsi="Arial" w:cs="Arial"/>
            <w:sz w:val="24"/>
            <w:szCs w:val="24"/>
          </w:rPr>
          <w:delText xml:space="preserve"> will be also provided with a plate indicating the designation, position, scope of use</w:delText>
        </w:r>
        <w:r w:rsidR="0032480F" w:rsidDel="00E25B0F">
          <w:rPr>
            <w:rFonts w:ascii="Arial" w:hAnsi="Arial" w:cs="Arial"/>
            <w:sz w:val="24"/>
            <w:szCs w:val="24"/>
          </w:rPr>
          <w:delText>, type</w:delText>
        </w:r>
        <w:r w:rsidR="00BB4579" w:rsidRPr="00BB4579" w:rsidDel="00E25B0F">
          <w:rPr>
            <w:rFonts w:ascii="Arial" w:hAnsi="Arial" w:cs="Arial"/>
            <w:sz w:val="24"/>
            <w:szCs w:val="24"/>
          </w:rPr>
          <w:delText xml:space="preserve"> and dimensions of all valves of the </w:delText>
        </w:r>
        <w:r w:rsidR="000506BD" w:rsidDel="00E25B0F">
          <w:rPr>
            <w:rFonts w:ascii="Arial" w:hAnsi="Arial" w:cs="Arial"/>
            <w:sz w:val="24"/>
            <w:szCs w:val="24"/>
          </w:rPr>
          <w:delText xml:space="preserve">reactor </w:delText>
        </w:r>
        <w:r w:rsidR="00BB4579" w:rsidRPr="00BB4579" w:rsidDel="00E25B0F">
          <w:rPr>
            <w:rFonts w:ascii="Arial" w:hAnsi="Arial" w:cs="Arial"/>
            <w:sz w:val="24"/>
            <w:szCs w:val="24"/>
          </w:rPr>
          <w:delText>tank and oil conservator.</w:delText>
        </w:r>
        <w:r w:rsidR="00096378" w:rsidRPr="00096378" w:rsidDel="00E25B0F">
          <w:rPr>
            <w:sz w:val="24"/>
            <w:szCs w:val="24"/>
          </w:rPr>
          <w:delText xml:space="preserve"> </w:delText>
        </w:r>
        <w:r w:rsidR="00096378" w:rsidRPr="00096378" w:rsidDel="00E25B0F">
          <w:rPr>
            <w:rFonts w:ascii="Arial" w:hAnsi="Arial" w:cs="Arial"/>
            <w:sz w:val="24"/>
            <w:szCs w:val="24"/>
          </w:rPr>
          <w:delText xml:space="preserve">The plate will indicate also the state (opened, closed) for each valve during </w:delText>
        </w:r>
        <w:r w:rsidR="00B547CB" w:rsidDel="00E25B0F">
          <w:rPr>
            <w:rFonts w:ascii="Arial" w:hAnsi="Arial" w:cs="Arial"/>
            <w:sz w:val="24"/>
            <w:szCs w:val="24"/>
          </w:rPr>
          <w:delText xml:space="preserve">normal </w:delText>
        </w:r>
        <w:r w:rsidR="00096378" w:rsidRPr="00096378" w:rsidDel="00E25B0F">
          <w:rPr>
            <w:rFonts w:ascii="Arial" w:hAnsi="Arial" w:cs="Arial"/>
            <w:sz w:val="24"/>
            <w:szCs w:val="24"/>
          </w:rPr>
          <w:delText>operation</w:delText>
        </w:r>
        <w:r w:rsidR="0042290C" w:rsidDel="00E25B0F">
          <w:rPr>
            <w:rFonts w:ascii="Arial" w:hAnsi="Arial" w:cs="Arial"/>
            <w:sz w:val="24"/>
            <w:szCs w:val="24"/>
          </w:rPr>
          <w:delText xml:space="preserve"> or</w:delText>
        </w:r>
        <w:r w:rsidR="00096378" w:rsidRPr="00096378" w:rsidDel="00E25B0F">
          <w:rPr>
            <w:rFonts w:ascii="Arial" w:hAnsi="Arial" w:cs="Arial"/>
            <w:sz w:val="24"/>
            <w:szCs w:val="24"/>
          </w:rPr>
          <w:delText xml:space="preserve"> vacuum drying condition</w:delText>
        </w:r>
        <w:r w:rsidR="00096378" w:rsidDel="00E25B0F">
          <w:rPr>
            <w:rFonts w:ascii="Arial" w:hAnsi="Arial" w:cs="Arial"/>
            <w:sz w:val="24"/>
            <w:szCs w:val="24"/>
          </w:rPr>
          <w:delText>s</w:delText>
        </w:r>
        <w:r w:rsidR="00096378" w:rsidRPr="00096378" w:rsidDel="00E25B0F">
          <w:rPr>
            <w:rFonts w:ascii="Arial" w:hAnsi="Arial" w:cs="Arial"/>
            <w:sz w:val="24"/>
            <w:szCs w:val="24"/>
          </w:rPr>
          <w:delText xml:space="preserve">. </w:delText>
        </w:r>
      </w:del>
    </w:p>
    <w:p w:rsidR="00BB4579" w:rsidRPr="00BB4579" w:rsidDel="00E25B0F" w:rsidRDefault="00BB4579" w:rsidP="00BB4579">
      <w:pPr>
        <w:overflowPunct/>
        <w:adjustRightInd/>
        <w:ind w:left="709"/>
        <w:jc w:val="both"/>
        <w:textAlignment w:val="auto"/>
        <w:rPr>
          <w:del w:id="1143" w:author="Καρμίρης Αγγελος" w:date="2020-01-03T10:38:00Z"/>
          <w:rFonts w:ascii="Arial" w:hAnsi="Arial" w:cs="Arial"/>
          <w:sz w:val="24"/>
          <w:szCs w:val="24"/>
        </w:rPr>
      </w:pPr>
      <w:del w:id="1144" w:author="Καρμίρης Αγγελος" w:date="2020-01-03T10:38:00Z">
        <w:r w:rsidRPr="00BB4579" w:rsidDel="00E25B0F">
          <w:rPr>
            <w:rFonts w:ascii="Arial" w:hAnsi="Arial" w:cs="Arial"/>
            <w:sz w:val="24"/>
            <w:szCs w:val="24"/>
          </w:rPr>
          <w:delText>In addition to the above mention</w:delText>
        </w:r>
        <w:r w:rsidDel="00E25B0F">
          <w:rPr>
            <w:rFonts w:ascii="Arial" w:hAnsi="Arial" w:cs="Arial"/>
            <w:sz w:val="24"/>
            <w:szCs w:val="24"/>
          </w:rPr>
          <w:delText>e</w:delText>
        </w:r>
        <w:r w:rsidRPr="00BB4579" w:rsidDel="00E25B0F">
          <w:rPr>
            <w:rFonts w:ascii="Arial" w:hAnsi="Arial" w:cs="Arial"/>
            <w:sz w:val="24"/>
            <w:szCs w:val="24"/>
          </w:rPr>
          <w:delText>d plates with the ab</w:delText>
        </w:r>
        <w:r w:rsidR="009E290D" w:rsidDel="00E25B0F">
          <w:rPr>
            <w:rFonts w:ascii="Arial" w:hAnsi="Arial" w:cs="Arial"/>
            <w:sz w:val="24"/>
            <w:szCs w:val="24"/>
          </w:rPr>
          <w:delText>ove information, the reactor</w:delText>
        </w:r>
        <w:r w:rsidRPr="00BB4579" w:rsidDel="00E25B0F">
          <w:rPr>
            <w:rFonts w:ascii="Arial" w:hAnsi="Arial" w:cs="Arial"/>
            <w:sz w:val="24"/>
            <w:szCs w:val="24"/>
          </w:rPr>
          <w:delText xml:space="preserve"> shall also carry nameplates with technical characteristics of auxiliary equipment, such as bushings, CTs, cooling system and OLTC according to the individual Standards.</w:delText>
        </w:r>
      </w:del>
    </w:p>
    <w:p w:rsidR="00C83CDB" w:rsidRPr="002A6011" w:rsidDel="00E25B0F" w:rsidRDefault="00C83CDB">
      <w:pPr>
        <w:ind w:left="709" w:hanging="709"/>
        <w:jc w:val="both"/>
        <w:rPr>
          <w:del w:id="1145" w:author="Καρμίρης Αγγελος" w:date="2020-01-03T10:38:00Z"/>
          <w:rFonts w:ascii="Arial" w:hAnsi="Arial"/>
          <w:sz w:val="24"/>
        </w:rPr>
      </w:pPr>
    </w:p>
    <w:p w:rsidR="00532F45" w:rsidRPr="002A6011" w:rsidDel="00E25B0F" w:rsidRDefault="00CD4F51">
      <w:pPr>
        <w:ind w:left="709" w:hanging="709"/>
        <w:jc w:val="both"/>
        <w:rPr>
          <w:del w:id="1146" w:author="Καρμίρης Αγγελος" w:date="2020-01-03T10:38:00Z"/>
          <w:rFonts w:ascii="Arial" w:hAnsi="Arial"/>
          <w:sz w:val="24"/>
        </w:rPr>
      </w:pPr>
      <w:del w:id="1147" w:author="Καρμίρης Αγγελος" w:date="2020-01-03T10:38:00Z">
        <w:r w:rsidRPr="002A6011" w:rsidDel="00E25B0F">
          <w:rPr>
            <w:rFonts w:ascii="Arial" w:hAnsi="Arial"/>
            <w:sz w:val="24"/>
          </w:rPr>
          <w:tab/>
        </w:r>
      </w:del>
    </w:p>
    <w:p w:rsidR="00CD4F51" w:rsidRPr="002A6011" w:rsidDel="00E25B0F" w:rsidRDefault="00CD4F51" w:rsidP="00CD4F51">
      <w:pPr>
        <w:jc w:val="both"/>
        <w:rPr>
          <w:del w:id="1148" w:author="Καρμίρης Αγγελος" w:date="2020-01-03T10:38:00Z"/>
          <w:rFonts w:ascii="Arial" w:hAnsi="Arial"/>
          <w:b/>
          <w:sz w:val="24"/>
        </w:rPr>
      </w:pPr>
      <w:del w:id="1149" w:author="Καρμίρης Αγγελος" w:date="2020-01-03T10:38:00Z">
        <w:r w:rsidRPr="002A6011" w:rsidDel="00E25B0F">
          <w:rPr>
            <w:rFonts w:ascii="Arial" w:hAnsi="Arial"/>
            <w:b/>
            <w:sz w:val="24"/>
          </w:rPr>
          <w:sym w:font="Algerian" w:char="0058"/>
        </w:r>
        <w:r w:rsidR="00066360" w:rsidRPr="002A6011" w:rsidDel="00E25B0F">
          <w:rPr>
            <w:rFonts w:ascii="Arial" w:hAnsi="Arial"/>
            <w:b/>
            <w:sz w:val="24"/>
          </w:rPr>
          <w:sym w:font="Algerian" w:char="0049"/>
        </w:r>
        <w:r w:rsidRPr="002A6011" w:rsidDel="00E25B0F">
          <w:rPr>
            <w:rFonts w:ascii="Arial" w:hAnsi="Arial"/>
            <w:b/>
            <w:sz w:val="24"/>
          </w:rPr>
          <w:delText>.</w:delText>
        </w:r>
        <w:r w:rsidRPr="002A6011" w:rsidDel="00E25B0F">
          <w:rPr>
            <w:rFonts w:ascii="Arial" w:hAnsi="Arial"/>
            <w:b/>
            <w:sz w:val="24"/>
          </w:rPr>
          <w:tab/>
        </w:r>
        <w:r w:rsidRPr="002A6011" w:rsidDel="00E25B0F">
          <w:rPr>
            <w:rFonts w:ascii="Arial" w:hAnsi="Arial"/>
            <w:b/>
            <w:sz w:val="24"/>
            <w:u w:val="double"/>
          </w:rPr>
          <w:delText>PACKING</w:delText>
        </w:r>
      </w:del>
    </w:p>
    <w:p w:rsidR="00BB4579" w:rsidDel="00E25B0F" w:rsidRDefault="00BB4579">
      <w:pPr>
        <w:ind w:left="709" w:hanging="709"/>
        <w:jc w:val="both"/>
        <w:rPr>
          <w:del w:id="1150" w:author="Καρμίρης Αγγελος" w:date="2020-01-03T10:38:00Z"/>
          <w:rFonts w:ascii="Arial" w:hAnsi="Arial"/>
          <w:sz w:val="24"/>
        </w:rPr>
      </w:pPr>
    </w:p>
    <w:p w:rsidR="00A25F4A" w:rsidRPr="002A6011" w:rsidDel="00E25B0F" w:rsidRDefault="00CD4F51">
      <w:pPr>
        <w:ind w:left="709" w:hanging="709"/>
        <w:jc w:val="both"/>
        <w:rPr>
          <w:del w:id="1151" w:author="Καρμίρης Αγγελος" w:date="2020-01-03T10:38:00Z"/>
          <w:rFonts w:ascii="Arial" w:hAnsi="Arial"/>
          <w:sz w:val="24"/>
        </w:rPr>
      </w:pPr>
      <w:del w:id="1152" w:author="Καρμίρης Αγγελος" w:date="2020-01-03T10:38:00Z">
        <w:r w:rsidRPr="002A6011" w:rsidDel="00E25B0F">
          <w:rPr>
            <w:rFonts w:ascii="Arial" w:hAnsi="Arial"/>
            <w:sz w:val="24"/>
          </w:rPr>
          <w:tab/>
          <w:delText xml:space="preserve">The accessories of the reactors will be packet inside robust, entirely closed, wooden boxes, of at least 20mm thickness and </w:delText>
        </w:r>
        <w:r w:rsidR="00D43517" w:rsidRPr="002A6011" w:rsidDel="00E25B0F">
          <w:rPr>
            <w:rFonts w:ascii="Arial" w:hAnsi="Arial"/>
            <w:sz w:val="24"/>
          </w:rPr>
          <w:delText>maximum</w:delText>
        </w:r>
        <w:r w:rsidRPr="002A6011" w:rsidDel="00E25B0F">
          <w:rPr>
            <w:rFonts w:ascii="Arial" w:hAnsi="Arial"/>
            <w:sz w:val="24"/>
          </w:rPr>
          <w:delText xml:space="preserve"> gross weight of 5 tons.</w:delText>
        </w:r>
      </w:del>
    </w:p>
    <w:p w:rsidR="00CD4F51" w:rsidRPr="002A6011" w:rsidDel="00E25B0F" w:rsidRDefault="00CD4F51">
      <w:pPr>
        <w:ind w:left="709" w:hanging="709"/>
        <w:jc w:val="both"/>
        <w:rPr>
          <w:del w:id="1153" w:author="Καρμίρης Αγγελος" w:date="2020-01-03T10:38:00Z"/>
          <w:rFonts w:ascii="Arial" w:hAnsi="Arial"/>
          <w:sz w:val="24"/>
        </w:rPr>
      </w:pPr>
      <w:del w:id="1154" w:author="Καρμίρης Αγγελος" w:date="2020-01-03T10:38:00Z">
        <w:r w:rsidRPr="002A6011" w:rsidDel="00E25B0F">
          <w:rPr>
            <w:rFonts w:ascii="Arial" w:hAnsi="Arial"/>
            <w:sz w:val="24"/>
          </w:rPr>
          <w:tab/>
          <w:delText>The boxes will be of pallet type and they will be protected internally by an insulating material (e.g.nylon).</w:delText>
        </w:r>
      </w:del>
    </w:p>
    <w:p w:rsidR="00CD4F51" w:rsidDel="00E25B0F" w:rsidRDefault="00CD4F51" w:rsidP="00CD4F51">
      <w:pPr>
        <w:ind w:left="709"/>
        <w:jc w:val="both"/>
        <w:rPr>
          <w:del w:id="1155" w:author="Καρμίρης Αγγελος" w:date="2020-01-03T10:38:00Z"/>
          <w:rFonts w:ascii="Arial" w:hAnsi="Arial"/>
          <w:sz w:val="24"/>
        </w:rPr>
      </w:pPr>
      <w:del w:id="1156" w:author="Καρμίρης Αγγελος" w:date="2020-01-03T10:38:00Z">
        <w:r w:rsidRPr="002A6011" w:rsidDel="00E25B0F">
          <w:rPr>
            <w:rFonts w:ascii="Arial" w:hAnsi="Arial"/>
            <w:sz w:val="24"/>
          </w:rPr>
          <w:delText xml:space="preserve">The oil will be sent inside barrels and also the instruments, control and protection equipment will </w:delText>
        </w:r>
        <w:r w:rsidR="002D5623" w:rsidRPr="002A6011" w:rsidDel="00E25B0F">
          <w:rPr>
            <w:rFonts w:ascii="Arial" w:hAnsi="Arial"/>
            <w:sz w:val="24"/>
          </w:rPr>
          <w:delText>be sent inside separate boxes as</w:delText>
        </w:r>
        <w:r w:rsidRPr="002A6011" w:rsidDel="00E25B0F">
          <w:rPr>
            <w:rFonts w:ascii="Arial" w:hAnsi="Arial"/>
            <w:sz w:val="24"/>
          </w:rPr>
          <w:delText xml:space="preserve"> ab</w:delText>
        </w:r>
        <w:r w:rsidR="002D5623" w:rsidRPr="002A6011" w:rsidDel="00E25B0F">
          <w:rPr>
            <w:rFonts w:ascii="Arial" w:hAnsi="Arial"/>
            <w:sz w:val="24"/>
          </w:rPr>
          <w:delText>o</w:delText>
        </w:r>
        <w:r w:rsidRPr="002A6011" w:rsidDel="00E25B0F">
          <w:rPr>
            <w:rFonts w:ascii="Arial" w:hAnsi="Arial"/>
            <w:sz w:val="24"/>
          </w:rPr>
          <w:delText xml:space="preserve">ve. </w:delText>
        </w:r>
      </w:del>
    </w:p>
    <w:p w:rsidR="00BB4579" w:rsidRPr="00BB4579" w:rsidDel="00E25B0F" w:rsidRDefault="00BB4579" w:rsidP="00BB4579">
      <w:pPr>
        <w:ind w:left="709"/>
        <w:jc w:val="both"/>
        <w:rPr>
          <w:del w:id="1157" w:author="Καρμίρης Αγγελος" w:date="2020-01-03T10:38:00Z"/>
          <w:rFonts w:ascii="Arial" w:hAnsi="Arial"/>
          <w:sz w:val="24"/>
        </w:rPr>
      </w:pPr>
      <w:del w:id="1158" w:author="Καρμίρης Αγγελος" w:date="2020-01-03T10:38:00Z">
        <w:r w:rsidRPr="00BB4579" w:rsidDel="00E25B0F">
          <w:rPr>
            <w:rFonts w:ascii="Arial" w:hAnsi="Arial"/>
            <w:sz w:val="24"/>
          </w:rPr>
          <w:delText xml:space="preserve">For each shipment lot of </w:delText>
        </w:r>
        <w:r w:rsidDel="00E25B0F">
          <w:rPr>
            <w:rFonts w:ascii="Arial" w:hAnsi="Arial"/>
            <w:sz w:val="24"/>
          </w:rPr>
          <w:delText>reactor</w:delText>
        </w:r>
        <w:r w:rsidRPr="00BB4579" w:rsidDel="00E25B0F">
          <w:rPr>
            <w:rFonts w:ascii="Arial" w:hAnsi="Arial"/>
            <w:sz w:val="24"/>
          </w:rPr>
          <w:delText xml:space="preserve">s, at least one shock recorder will be provided and installed by the manufacturer on a </w:delText>
        </w:r>
        <w:r w:rsidDel="00E25B0F">
          <w:rPr>
            <w:rFonts w:ascii="Arial" w:hAnsi="Arial"/>
            <w:sz w:val="24"/>
          </w:rPr>
          <w:delText>reactor</w:delText>
        </w:r>
        <w:r w:rsidRPr="00BB4579" w:rsidDel="00E25B0F">
          <w:rPr>
            <w:rFonts w:ascii="Arial" w:hAnsi="Arial"/>
            <w:sz w:val="24"/>
          </w:rPr>
          <w:delText xml:space="preserve"> tank. For each contract, shock recorders will be installed on the 30% at least of the number of provided </w:delText>
        </w:r>
        <w:r w:rsidDel="00E25B0F">
          <w:rPr>
            <w:rFonts w:ascii="Arial" w:hAnsi="Arial"/>
            <w:sz w:val="24"/>
          </w:rPr>
          <w:delText>reactor</w:delText>
        </w:r>
        <w:r w:rsidRPr="00BB4579" w:rsidDel="00E25B0F">
          <w:rPr>
            <w:rFonts w:ascii="Arial" w:hAnsi="Arial"/>
            <w:sz w:val="24"/>
          </w:rPr>
          <w:delText>s.</w:delText>
        </w:r>
      </w:del>
    </w:p>
    <w:p w:rsidR="00BB4579" w:rsidRPr="002A6011" w:rsidDel="00E25B0F" w:rsidRDefault="00BB4579" w:rsidP="00BB4579">
      <w:pPr>
        <w:ind w:left="709"/>
        <w:jc w:val="both"/>
        <w:rPr>
          <w:del w:id="1159" w:author="Καρμίρης Αγγελος" w:date="2020-01-03T10:38:00Z"/>
          <w:rFonts w:ascii="Arial" w:hAnsi="Arial"/>
          <w:sz w:val="24"/>
        </w:rPr>
      </w:pPr>
      <w:del w:id="1160" w:author="Καρμίρης Αγγελος" w:date="2020-01-03T10:38:00Z">
        <w:r w:rsidRPr="00BB4579" w:rsidDel="00E25B0F">
          <w:rPr>
            <w:rFonts w:ascii="Arial" w:hAnsi="Arial"/>
            <w:sz w:val="24"/>
          </w:rPr>
          <w:delText>The shock recorders will be of digital type and they will include GPS and time tagging of the recordings. They will be of type SMT HYBRID – MONILOG ENDAL or SHOCKWATCH – SHOCK LOG 298 or MESSKO – CARGOLOG or of an equivalent type, subject to IPTO’s approval.</w:delText>
        </w:r>
      </w:del>
    </w:p>
    <w:p w:rsidR="00A25F4A" w:rsidRPr="002A6011" w:rsidDel="00E25B0F" w:rsidRDefault="00CD4040" w:rsidP="00C83CDB">
      <w:pPr>
        <w:ind w:left="709"/>
        <w:jc w:val="both"/>
        <w:rPr>
          <w:del w:id="1161" w:author="Καρμίρης Αγγελος" w:date="2020-01-03T10:38:00Z"/>
          <w:rFonts w:ascii="Arial" w:hAnsi="Arial"/>
          <w:sz w:val="24"/>
        </w:rPr>
      </w:pPr>
      <w:del w:id="1162" w:author="Καρμίρης Αγγελος" w:date="2020-01-03T10:38:00Z">
        <w:r w:rsidRPr="00CD4040" w:rsidDel="00E25B0F">
          <w:rPr>
            <w:rFonts w:ascii="Arial" w:hAnsi="Arial"/>
            <w:sz w:val="24"/>
          </w:rPr>
          <w:delText xml:space="preserve">The alarm limit of shock recorders will be set </w:delText>
        </w:r>
        <w:r w:rsidR="00BF0E69" w:rsidDel="00E25B0F">
          <w:rPr>
            <w:rFonts w:ascii="Arial" w:hAnsi="Arial"/>
            <w:sz w:val="24"/>
          </w:rPr>
          <w:delText>below</w:delText>
        </w:r>
        <w:r w:rsidRPr="00CD4040" w:rsidDel="00E25B0F">
          <w:rPr>
            <w:rFonts w:ascii="Arial" w:hAnsi="Arial"/>
            <w:sz w:val="24"/>
          </w:rPr>
          <w:delText xml:space="preserve"> 1g acceleration, which is the design withs</w:delText>
        </w:r>
        <w:r w:rsidDel="00E25B0F">
          <w:rPr>
            <w:rFonts w:ascii="Arial" w:hAnsi="Arial"/>
            <w:sz w:val="24"/>
          </w:rPr>
          <w:delText>tand limit, according to par.V.2.</w:delText>
        </w:r>
        <w:r w:rsidR="00B547CB" w:rsidRPr="00152769" w:rsidDel="00E25B0F">
          <w:rPr>
            <w:rFonts w:ascii="Arial" w:hAnsi="Arial"/>
            <w:sz w:val="24"/>
          </w:rPr>
          <w:delText>7</w:delText>
        </w:r>
        <w:r w:rsidRPr="00CD4040" w:rsidDel="00E25B0F">
          <w:rPr>
            <w:rFonts w:ascii="Arial" w:hAnsi="Arial"/>
            <w:sz w:val="24"/>
          </w:rPr>
          <w:delText>.</w:delText>
        </w:r>
      </w:del>
    </w:p>
    <w:p w:rsidR="00B351DB" w:rsidRPr="002A6011" w:rsidDel="00E25B0F" w:rsidRDefault="00B351DB">
      <w:pPr>
        <w:jc w:val="center"/>
        <w:rPr>
          <w:del w:id="1163" w:author="Καρμίρης Αγγελος" w:date="2020-01-03T10:38:00Z"/>
          <w:rFonts w:ascii="Arial" w:hAnsi="Arial"/>
          <w:b/>
          <w:sz w:val="24"/>
          <w:u w:val="single"/>
        </w:rPr>
      </w:pPr>
      <w:del w:id="1164" w:author="Καρμίρης Αγγελος" w:date="2020-01-03T10:38:00Z">
        <w:r w:rsidRPr="002A6011" w:rsidDel="00E25B0F">
          <w:rPr>
            <w:rFonts w:ascii="Arial" w:hAnsi="Arial"/>
            <w:b/>
            <w:sz w:val="24"/>
            <w:u w:val="single"/>
          </w:rPr>
          <w:br w:type="page"/>
        </w:r>
      </w:del>
    </w:p>
    <w:p w:rsidR="00857C6D" w:rsidRPr="002A6011" w:rsidDel="00E25B0F" w:rsidRDefault="00E847B1">
      <w:pPr>
        <w:jc w:val="center"/>
        <w:rPr>
          <w:del w:id="1165" w:author="Καρμίρης Αγγελος" w:date="2020-01-03T10:38:00Z"/>
          <w:rFonts w:ascii="Arial" w:hAnsi="Arial"/>
          <w:b/>
          <w:sz w:val="24"/>
          <w:u w:val="single"/>
        </w:rPr>
      </w:pPr>
      <w:del w:id="1166" w:author="Καρμίρης Αγγελος" w:date="2020-01-03T10:38:00Z">
        <w:r w:rsidDel="00E25B0F">
          <w:rPr>
            <w:rFonts w:ascii="Arial" w:hAnsi="Arial"/>
            <w:b/>
            <w:sz w:val="24"/>
            <w:u w:val="single"/>
          </w:rPr>
          <w:delText>8</w:delText>
        </w:r>
        <w:r w:rsidR="00FE7C08" w:rsidDel="00E25B0F">
          <w:rPr>
            <w:rFonts w:ascii="Arial" w:hAnsi="Arial"/>
            <w:b/>
            <w:sz w:val="24"/>
            <w:u w:val="single"/>
          </w:rPr>
          <w:delText xml:space="preserve"> </w:delText>
        </w:r>
        <w:r w:rsidRPr="002A6011" w:rsidDel="00E25B0F">
          <w:rPr>
            <w:rFonts w:ascii="Arial" w:hAnsi="Arial"/>
            <w:b/>
            <w:sz w:val="24"/>
            <w:u w:val="single"/>
          </w:rPr>
          <w:delText>MVAR</w:delText>
        </w:r>
        <w:r w:rsidR="00FE7C08" w:rsidDel="00E25B0F">
          <w:rPr>
            <w:rFonts w:ascii="Arial" w:hAnsi="Arial"/>
            <w:b/>
            <w:sz w:val="24"/>
            <w:u w:val="single"/>
          </w:rPr>
          <w:delText xml:space="preserve"> – </w:delText>
        </w:r>
        <w:r w:rsidR="007548BC" w:rsidDel="00E25B0F">
          <w:rPr>
            <w:rFonts w:ascii="Arial" w:hAnsi="Arial"/>
            <w:b/>
            <w:sz w:val="24"/>
            <w:u w:val="single"/>
          </w:rPr>
          <w:delText>50</w:delText>
        </w:r>
        <w:r w:rsidR="00FE7C08" w:rsidDel="00E25B0F">
          <w:rPr>
            <w:rFonts w:ascii="Arial" w:hAnsi="Arial"/>
            <w:b/>
            <w:sz w:val="24"/>
            <w:u w:val="single"/>
          </w:rPr>
          <w:delText xml:space="preserve"> </w:delText>
        </w:r>
        <w:r w:rsidR="00A25F4A" w:rsidRPr="002A6011" w:rsidDel="00E25B0F">
          <w:rPr>
            <w:rFonts w:ascii="Arial" w:hAnsi="Arial"/>
            <w:b/>
            <w:sz w:val="24"/>
            <w:u w:val="single"/>
          </w:rPr>
          <w:delText>MVAR</w:delText>
        </w:r>
        <w:r w:rsidR="00FE7C08" w:rsidDel="00E25B0F">
          <w:rPr>
            <w:rFonts w:ascii="Arial" w:hAnsi="Arial"/>
            <w:b/>
            <w:sz w:val="24"/>
            <w:u w:val="single"/>
          </w:rPr>
          <w:delText xml:space="preserve">, </w:delText>
        </w:r>
        <w:r w:rsidR="00455A20" w:rsidRPr="002A6011" w:rsidDel="00E25B0F">
          <w:rPr>
            <w:rFonts w:ascii="Arial" w:hAnsi="Arial"/>
            <w:b/>
            <w:sz w:val="24"/>
            <w:u w:val="single"/>
          </w:rPr>
          <w:delText xml:space="preserve">157.5kV </w:delText>
        </w:r>
        <w:r w:rsidR="00857C6D" w:rsidRPr="002A6011" w:rsidDel="00E25B0F">
          <w:rPr>
            <w:rFonts w:ascii="Arial" w:hAnsi="Arial"/>
            <w:b/>
            <w:sz w:val="24"/>
            <w:u w:val="single"/>
          </w:rPr>
          <w:delText>SHUNT REACTORS</w:delText>
        </w:r>
      </w:del>
    </w:p>
    <w:p w:rsidR="00857C6D" w:rsidRPr="002A6011" w:rsidDel="00E25B0F" w:rsidRDefault="00857C6D">
      <w:pPr>
        <w:ind w:left="709" w:hanging="709"/>
        <w:jc w:val="center"/>
        <w:rPr>
          <w:del w:id="1167" w:author="Καρμίρης Αγγελος" w:date="2020-01-03T10:38:00Z"/>
          <w:rFonts w:ascii="Arial" w:hAnsi="Arial"/>
          <w:b/>
          <w:sz w:val="24"/>
          <w:u w:val="single"/>
        </w:rPr>
      </w:pPr>
    </w:p>
    <w:p w:rsidR="00857C6D" w:rsidRPr="002A6011" w:rsidDel="00E25B0F" w:rsidRDefault="00857C6D">
      <w:pPr>
        <w:ind w:left="709" w:hanging="709"/>
        <w:jc w:val="center"/>
        <w:rPr>
          <w:del w:id="1168" w:author="Καρμίρης Αγγελος" w:date="2020-01-03T10:38:00Z"/>
          <w:rFonts w:ascii="Arial" w:hAnsi="Arial"/>
          <w:b/>
          <w:sz w:val="24"/>
          <w:u w:val="single"/>
        </w:rPr>
      </w:pPr>
    </w:p>
    <w:p w:rsidR="00857C6D" w:rsidRPr="002A6011" w:rsidRDefault="00EC3277">
      <w:pPr>
        <w:ind w:left="709" w:hanging="709"/>
        <w:jc w:val="center"/>
        <w:rPr>
          <w:rFonts w:ascii="Arial" w:hAnsi="Arial"/>
          <w:b/>
          <w:sz w:val="24"/>
          <w:u w:val="single"/>
        </w:rPr>
      </w:pPr>
      <w:r>
        <w:rPr>
          <w:rFonts w:ascii="Arial" w:hAnsi="Arial"/>
          <w:b/>
          <w:sz w:val="24"/>
          <w:u w:val="single"/>
        </w:rPr>
        <w:t>ATTACHMENT</w:t>
      </w:r>
      <w:r w:rsidR="00857C6D" w:rsidRPr="002A6011">
        <w:rPr>
          <w:rFonts w:ascii="Arial" w:hAnsi="Arial"/>
          <w:b/>
          <w:sz w:val="24"/>
          <w:u w:val="single"/>
        </w:rPr>
        <w:t xml:space="preserve"> “A”</w:t>
      </w:r>
    </w:p>
    <w:p w:rsidR="00857C6D" w:rsidRPr="002A6011" w:rsidRDefault="00857C6D">
      <w:pPr>
        <w:ind w:left="709" w:hanging="709"/>
        <w:jc w:val="center"/>
        <w:rPr>
          <w:rFonts w:ascii="Arial" w:hAnsi="Arial"/>
          <w:b/>
          <w:sz w:val="24"/>
          <w:u w:val="single"/>
        </w:rPr>
      </w:pPr>
    </w:p>
    <w:p w:rsidR="00857C6D" w:rsidRPr="002A6011" w:rsidRDefault="00857C6D">
      <w:pPr>
        <w:ind w:left="709" w:hanging="709"/>
        <w:jc w:val="center"/>
        <w:rPr>
          <w:rFonts w:ascii="Arial" w:hAnsi="Arial"/>
          <w:sz w:val="24"/>
          <w:u w:val="single"/>
        </w:rPr>
      </w:pPr>
      <w:r w:rsidRPr="002A6011">
        <w:rPr>
          <w:rFonts w:ascii="Arial" w:hAnsi="Arial"/>
          <w:sz w:val="24"/>
          <w:u w:val="single"/>
        </w:rPr>
        <w:t>Information by Seller</w:t>
      </w:r>
    </w:p>
    <w:p w:rsidR="00857C6D" w:rsidRPr="002A6011" w:rsidRDefault="00857C6D">
      <w:pPr>
        <w:jc w:val="both"/>
        <w:rPr>
          <w:rFonts w:ascii="Arial" w:hAnsi="Arial"/>
          <w:sz w:val="24"/>
        </w:rPr>
      </w:pPr>
      <w:r w:rsidRPr="002A6011">
        <w:rPr>
          <w:rFonts w:ascii="Arial" w:hAnsi="Arial"/>
          <w:sz w:val="24"/>
        </w:rPr>
        <w:tab/>
      </w:r>
    </w:p>
    <w:p w:rsidR="00241892" w:rsidRPr="002A6011" w:rsidRDefault="00241892">
      <w:pPr>
        <w:jc w:val="both"/>
        <w:rPr>
          <w:rFonts w:ascii="Arial" w:hAnsi="Arial"/>
          <w:sz w:val="24"/>
        </w:rPr>
      </w:pPr>
    </w:p>
    <w:p w:rsidR="00857C6D" w:rsidRPr="002A6011" w:rsidRDefault="008304E8" w:rsidP="008304E8">
      <w:pPr>
        <w:jc w:val="both"/>
        <w:rPr>
          <w:rFonts w:ascii="Arial" w:hAnsi="Arial"/>
          <w:sz w:val="24"/>
        </w:rPr>
      </w:pPr>
      <w:r w:rsidRPr="002A6011">
        <w:rPr>
          <w:rFonts w:ascii="Arial" w:hAnsi="Arial"/>
          <w:sz w:val="24"/>
        </w:rPr>
        <w:t>1</w:t>
      </w:r>
      <w:r w:rsidR="00857C6D" w:rsidRPr="002A6011">
        <w:rPr>
          <w:rFonts w:ascii="Arial" w:hAnsi="Arial"/>
          <w:sz w:val="24"/>
        </w:rPr>
        <w:t>.</w:t>
      </w:r>
      <w:r w:rsidR="00857C6D" w:rsidRPr="002A6011">
        <w:rPr>
          <w:rFonts w:ascii="Arial" w:hAnsi="Arial"/>
          <w:sz w:val="24"/>
        </w:rPr>
        <w:tab/>
        <w:t>Type</w:t>
      </w:r>
      <w:r w:rsidR="00857C6D" w:rsidRPr="002A6011">
        <w:rPr>
          <w:rFonts w:ascii="Arial" w:hAnsi="Arial"/>
          <w:sz w:val="24"/>
        </w:rPr>
        <w:tab/>
      </w:r>
      <w:r w:rsidR="00857C6D" w:rsidRPr="002A6011">
        <w:rPr>
          <w:rFonts w:ascii="Arial" w:hAnsi="Arial"/>
          <w:sz w:val="24"/>
        </w:rPr>
        <w:tab/>
      </w:r>
      <w:r w:rsidR="00857C6D" w:rsidRPr="002A6011">
        <w:rPr>
          <w:rFonts w:ascii="Arial" w:hAnsi="Arial"/>
          <w:sz w:val="24"/>
        </w:rPr>
        <w:tab/>
      </w:r>
      <w:r w:rsidRPr="002A6011">
        <w:rPr>
          <w:rFonts w:ascii="Arial" w:hAnsi="Arial"/>
          <w:sz w:val="24"/>
        </w:rPr>
        <w:tab/>
      </w:r>
      <w:proofErr w:type="gramStart"/>
      <w:r w:rsidRPr="002A6011">
        <w:rPr>
          <w:rFonts w:ascii="Arial" w:hAnsi="Arial"/>
          <w:sz w:val="24"/>
        </w:rPr>
        <w:tab/>
      </w:r>
      <w:r w:rsidRPr="002A6011">
        <w:rPr>
          <w:rFonts w:ascii="Arial" w:hAnsi="Arial"/>
          <w:sz w:val="24"/>
        </w:rPr>
        <w:tab/>
      </w:r>
      <w:r w:rsidR="00857C6D" w:rsidRPr="002A6011">
        <w:rPr>
          <w:rFonts w:ascii="Arial" w:hAnsi="Arial"/>
          <w:sz w:val="24"/>
        </w:rPr>
        <w:t>:</w:t>
      </w:r>
      <w:r w:rsidR="00857C6D" w:rsidRPr="002A6011">
        <w:rPr>
          <w:rFonts w:ascii="Arial" w:hAnsi="Arial"/>
          <w:sz w:val="24"/>
        </w:rPr>
        <w:tab/>
        <w:t>…………………………..</w:t>
      </w:r>
      <w:proofErr w:type="gramEnd"/>
    </w:p>
    <w:p w:rsidR="008304E8" w:rsidRPr="002A6011" w:rsidRDefault="008304E8" w:rsidP="008304E8">
      <w:pPr>
        <w:jc w:val="both"/>
        <w:rPr>
          <w:rFonts w:ascii="Arial" w:hAnsi="Arial"/>
          <w:sz w:val="24"/>
        </w:rPr>
      </w:pPr>
    </w:p>
    <w:p w:rsidR="008304E8" w:rsidRPr="002A6011" w:rsidRDefault="008304E8" w:rsidP="008304E8">
      <w:pPr>
        <w:jc w:val="both"/>
        <w:rPr>
          <w:rFonts w:ascii="Arial" w:hAnsi="Arial"/>
          <w:sz w:val="24"/>
        </w:rPr>
      </w:pPr>
      <w:r w:rsidRPr="002A6011">
        <w:rPr>
          <w:rFonts w:ascii="Arial" w:hAnsi="Arial"/>
          <w:sz w:val="24"/>
        </w:rPr>
        <w:t>2.</w:t>
      </w:r>
      <w:r w:rsidRPr="002A6011">
        <w:rPr>
          <w:rFonts w:ascii="Arial" w:hAnsi="Arial"/>
          <w:sz w:val="24"/>
        </w:rPr>
        <w:tab/>
        <w:t xml:space="preserve">Rated power at </w:t>
      </w:r>
      <w:r w:rsidR="00E200BE" w:rsidRPr="002A6011">
        <w:rPr>
          <w:rFonts w:ascii="Arial" w:hAnsi="Arial"/>
          <w:sz w:val="24"/>
        </w:rPr>
        <w:t>rated</w:t>
      </w:r>
      <w:r w:rsidRPr="002A6011">
        <w:rPr>
          <w:rFonts w:ascii="Arial" w:hAnsi="Arial"/>
          <w:sz w:val="24"/>
        </w:rPr>
        <w:t xml:space="preserve"> voltage </w:t>
      </w:r>
      <w:proofErr w:type="gramStart"/>
      <w:r w:rsidRPr="002A6011">
        <w:rPr>
          <w:rFonts w:ascii="Arial" w:hAnsi="Arial"/>
          <w:sz w:val="24"/>
        </w:rPr>
        <w:t>157</w:t>
      </w:r>
      <w:r w:rsidR="007E7E05" w:rsidRPr="002A6011">
        <w:rPr>
          <w:rFonts w:ascii="Arial" w:hAnsi="Arial"/>
          <w:sz w:val="24"/>
        </w:rPr>
        <w:t>.</w:t>
      </w:r>
      <w:r w:rsidRPr="002A6011">
        <w:rPr>
          <w:rFonts w:ascii="Arial" w:hAnsi="Arial"/>
          <w:sz w:val="24"/>
        </w:rPr>
        <w:t>5kV</w:t>
      </w:r>
      <w:r w:rsidR="00E200BE" w:rsidRPr="002A6011">
        <w:rPr>
          <w:rFonts w:ascii="Arial" w:hAnsi="Arial"/>
          <w:sz w:val="24"/>
        </w:rPr>
        <w:tab/>
      </w:r>
      <w:r w:rsidRPr="002A6011">
        <w:rPr>
          <w:rFonts w:ascii="Arial" w:hAnsi="Arial"/>
          <w:sz w:val="24"/>
        </w:rPr>
        <w:t>:</w:t>
      </w:r>
      <w:r w:rsidRPr="002A6011">
        <w:rPr>
          <w:rFonts w:ascii="Arial" w:hAnsi="Arial"/>
          <w:sz w:val="24"/>
        </w:rPr>
        <w:tab/>
        <w:t>……………….…</w:t>
      </w:r>
      <w:r w:rsidR="00714343">
        <w:rPr>
          <w:rFonts w:ascii="Arial" w:hAnsi="Arial"/>
          <w:sz w:val="24"/>
        </w:rPr>
        <w:t>…</w:t>
      </w:r>
      <w:proofErr w:type="gramEnd"/>
      <w:r w:rsidRPr="002A6011">
        <w:rPr>
          <w:rFonts w:ascii="Arial" w:hAnsi="Arial"/>
          <w:sz w:val="24"/>
        </w:rPr>
        <w:t xml:space="preserve"> </w:t>
      </w:r>
      <w:proofErr w:type="spellStart"/>
      <w:r w:rsidRPr="002A6011">
        <w:rPr>
          <w:rFonts w:ascii="Arial" w:hAnsi="Arial"/>
          <w:sz w:val="24"/>
        </w:rPr>
        <w:t>M</w:t>
      </w:r>
      <w:r w:rsidR="00927A87">
        <w:rPr>
          <w:rFonts w:ascii="Arial" w:hAnsi="Arial"/>
          <w:sz w:val="24"/>
        </w:rPr>
        <w:t>var</w:t>
      </w:r>
      <w:proofErr w:type="spellEnd"/>
    </w:p>
    <w:p w:rsidR="00857C6D" w:rsidRPr="002A6011" w:rsidRDefault="00857C6D">
      <w:pPr>
        <w:jc w:val="both"/>
        <w:rPr>
          <w:rFonts w:ascii="Arial" w:hAnsi="Arial"/>
          <w:sz w:val="24"/>
        </w:rPr>
      </w:pPr>
    </w:p>
    <w:p w:rsidR="00857C6D" w:rsidRPr="002A6011" w:rsidRDefault="00857C6D">
      <w:pPr>
        <w:jc w:val="both"/>
        <w:rPr>
          <w:rFonts w:ascii="Arial" w:hAnsi="Arial"/>
          <w:sz w:val="24"/>
        </w:rPr>
      </w:pPr>
      <w:r w:rsidRPr="002A6011">
        <w:rPr>
          <w:rFonts w:ascii="Arial" w:hAnsi="Arial"/>
          <w:sz w:val="24"/>
        </w:rPr>
        <w:t>3.</w:t>
      </w:r>
      <w:r w:rsidRPr="002A6011">
        <w:rPr>
          <w:rFonts w:ascii="Arial" w:hAnsi="Arial"/>
          <w:sz w:val="24"/>
        </w:rPr>
        <w:tab/>
      </w:r>
      <w:r w:rsidR="00DE257A">
        <w:rPr>
          <w:rFonts w:ascii="Arial" w:hAnsi="Arial"/>
          <w:sz w:val="24"/>
        </w:rPr>
        <w:t>Maximum continuous</w:t>
      </w:r>
      <w:r w:rsidR="008304E8" w:rsidRPr="002A6011">
        <w:rPr>
          <w:rFonts w:ascii="Arial" w:hAnsi="Arial"/>
          <w:sz w:val="24"/>
        </w:rPr>
        <w:t xml:space="preserve"> operating </w:t>
      </w:r>
      <w:proofErr w:type="gramStart"/>
      <w:r w:rsidR="008304E8" w:rsidRPr="002A6011">
        <w:rPr>
          <w:rFonts w:ascii="Arial" w:hAnsi="Arial"/>
          <w:sz w:val="24"/>
        </w:rPr>
        <w:t>voltage</w:t>
      </w:r>
      <w:r w:rsidR="008304E8" w:rsidRPr="002A6011">
        <w:rPr>
          <w:rFonts w:ascii="Arial" w:hAnsi="Arial"/>
          <w:sz w:val="24"/>
        </w:rPr>
        <w:tab/>
        <w:t>:</w:t>
      </w:r>
      <w:r w:rsidR="008304E8" w:rsidRPr="002A6011">
        <w:rPr>
          <w:rFonts w:ascii="Arial" w:hAnsi="Arial"/>
          <w:sz w:val="24"/>
        </w:rPr>
        <w:tab/>
        <w:t>………………………</w:t>
      </w:r>
      <w:proofErr w:type="gramEnd"/>
      <w:r w:rsidR="008304E8" w:rsidRPr="002A6011">
        <w:rPr>
          <w:rFonts w:ascii="Arial" w:hAnsi="Arial"/>
          <w:sz w:val="24"/>
        </w:rPr>
        <w:t xml:space="preserve"> kV</w:t>
      </w:r>
    </w:p>
    <w:p w:rsidR="008304E8" w:rsidRPr="002A6011" w:rsidRDefault="008304E8">
      <w:pPr>
        <w:jc w:val="both"/>
        <w:rPr>
          <w:rFonts w:ascii="Arial" w:hAnsi="Arial"/>
          <w:sz w:val="24"/>
        </w:rPr>
      </w:pPr>
    </w:p>
    <w:p w:rsidR="008304E8" w:rsidRPr="002A6011" w:rsidRDefault="008304E8">
      <w:pPr>
        <w:jc w:val="both"/>
        <w:rPr>
          <w:rFonts w:ascii="Arial" w:hAnsi="Arial"/>
          <w:sz w:val="24"/>
        </w:rPr>
      </w:pPr>
      <w:r w:rsidRPr="002A6011">
        <w:rPr>
          <w:rFonts w:ascii="Arial" w:hAnsi="Arial"/>
          <w:sz w:val="24"/>
        </w:rPr>
        <w:t>4.</w:t>
      </w:r>
      <w:r w:rsidRPr="002A6011">
        <w:rPr>
          <w:rFonts w:ascii="Arial" w:hAnsi="Arial"/>
          <w:sz w:val="24"/>
        </w:rPr>
        <w:tab/>
        <w:t>Rate</w:t>
      </w:r>
      <w:r w:rsidR="007E7E05" w:rsidRPr="002A6011">
        <w:rPr>
          <w:rFonts w:ascii="Arial" w:hAnsi="Arial"/>
          <w:sz w:val="24"/>
        </w:rPr>
        <w:t xml:space="preserve">d current of the reactor at </w:t>
      </w:r>
      <w:proofErr w:type="gramStart"/>
      <w:r w:rsidR="007E7E05" w:rsidRPr="002A6011">
        <w:rPr>
          <w:rFonts w:ascii="Arial" w:hAnsi="Arial"/>
          <w:sz w:val="24"/>
        </w:rPr>
        <w:t>157.</w:t>
      </w:r>
      <w:r w:rsidRPr="002A6011">
        <w:rPr>
          <w:rFonts w:ascii="Arial" w:hAnsi="Arial"/>
          <w:sz w:val="24"/>
        </w:rPr>
        <w:t xml:space="preserve">5kV </w:t>
      </w:r>
      <w:r w:rsidRPr="002A6011">
        <w:rPr>
          <w:rFonts w:ascii="Arial" w:hAnsi="Arial"/>
          <w:sz w:val="24"/>
        </w:rPr>
        <w:tab/>
        <w:t>:</w:t>
      </w:r>
      <w:r w:rsidRPr="002A6011">
        <w:rPr>
          <w:rFonts w:ascii="Arial" w:hAnsi="Arial"/>
          <w:sz w:val="24"/>
        </w:rPr>
        <w:tab/>
        <w:t>…………………………..</w:t>
      </w:r>
      <w:proofErr w:type="gramEnd"/>
    </w:p>
    <w:p w:rsidR="00857C6D" w:rsidRPr="002A6011" w:rsidRDefault="00857C6D">
      <w:pPr>
        <w:jc w:val="both"/>
        <w:rPr>
          <w:rFonts w:ascii="Arial" w:hAnsi="Arial"/>
          <w:sz w:val="24"/>
        </w:rPr>
      </w:pPr>
    </w:p>
    <w:p w:rsidR="00857C6D" w:rsidRPr="002A6011" w:rsidRDefault="00306815">
      <w:pPr>
        <w:jc w:val="both"/>
        <w:rPr>
          <w:rFonts w:ascii="Arial" w:hAnsi="Arial"/>
          <w:sz w:val="24"/>
        </w:rPr>
      </w:pPr>
      <w:r w:rsidRPr="002A6011">
        <w:rPr>
          <w:rFonts w:ascii="Arial" w:hAnsi="Arial"/>
          <w:sz w:val="24"/>
        </w:rPr>
        <w:t>5</w:t>
      </w:r>
      <w:r w:rsidR="00857C6D" w:rsidRPr="002A6011">
        <w:rPr>
          <w:rFonts w:ascii="Arial" w:hAnsi="Arial"/>
          <w:sz w:val="24"/>
        </w:rPr>
        <w:t>.</w:t>
      </w:r>
      <w:r w:rsidR="00857C6D" w:rsidRPr="002A6011">
        <w:rPr>
          <w:rFonts w:ascii="Arial" w:hAnsi="Arial"/>
          <w:sz w:val="24"/>
        </w:rPr>
        <w:tab/>
      </w:r>
      <w:r w:rsidR="008304E8" w:rsidRPr="002A6011">
        <w:rPr>
          <w:rFonts w:ascii="Arial" w:hAnsi="Arial"/>
          <w:sz w:val="24"/>
        </w:rPr>
        <w:t>Applicable standards</w:t>
      </w:r>
      <w:r w:rsidR="008304E8" w:rsidRPr="002A6011">
        <w:rPr>
          <w:rFonts w:ascii="Arial" w:hAnsi="Arial"/>
          <w:sz w:val="24"/>
        </w:rPr>
        <w:tab/>
      </w:r>
      <w:proofErr w:type="gramStart"/>
      <w:r w:rsidR="008304E8" w:rsidRPr="002A6011">
        <w:rPr>
          <w:rFonts w:ascii="Arial" w:hAnsi="Arial"/>
          <w:sz w:val="24"/>
        </w:rPr>
        <w:tab/>
      </w:r>
      <w:r w:rsidR="008304E8" w:rsidRPr="002A6011">
        <w:rPr>
          <w:rFonts w:ascii="Arial" w:hAnsi="Arial"/>
          <w:sz w:val="24"/>
        </w:rPr>
        <w:tab/>
        <w:t>:</w:t>
      </w:r>
      <w:r w:rsidR="008304E8" w:rsidRPr="002A6011">
        <w:rPr>
          <w:rFonts w:ascii="Arial" w:hAnsi="Arial"/>
          <w:sz w:val="24"/>
        </w:rPr>
        <w:tab/>
        <w:t>…………………………..</w:t>
      </w:r>
      <w:proofErr w:type="gramEnd"/>
    </w:p>
    <w:p w:rsidR="00857C6D" w:rsidRPr="002A6011" w:rsidRDefault="00857C6D">
      <w:pPr>
        <w:jc w:val="both"/>
        <w:rPr>
          <w:rFonts w:ascii="Arial" w:hAnsi="Arial"/>
          <w:sz w:val="24"/>
        </w:rPr>
      </w:pPr>
    </w:p>
    <w:p w:rsidR="00857C6D" w:rsidRPr="002A6011" w:rsidRDefault="00306815">
      <w:pPr>
        <w:jc w:val="both"/>
        <w:rPr>
          <w:rFonts w:ascii="Arial" w:hAnsi="Arial"/>
          <w:sz w:val="24"/>
        </w:rPr>
      </w:pPr>
      <w:r w:rsidRPr="002A6011">
        <w:rPr>
          <w:rFonts w:ascii="Arial" w:hAnsi="Arial"/>
          <w:sz w:val="24"/>
        </w:rPr>
        <w:t>6</w:t>
      </w:r>
      <w:r w:rsidR="00857C6D" w:rsidRPr="002A6011">
        <w:rPr>
          <w:rFonts w:ascii="Arial" w:hAnsi="Arial"/>
          <w:sz w:val="24"/>
        </w:rPr>
        <w:t>.</w:t>
      </w:r>
      <w:r w:rsidR="00857C6D" w:rsidRPr="002A6011">
        <w:rPr>
          <w:rFonts w:ascii="Arial" w:hAnsi="Arial"/>
          <w:sz w:val="24"/>
        </w:rPr>
        <w:tab/>
      </w:r>
      <w:r w:rsidR="008304E8" w:rsidRPr="002A6011">
        <w:rPr>
          <w:rFonts w:ascii="Arial" w:hAnsi="Arial"/>
          <w:sz w:val="24"/>
        </w:rPr>
        <w:t>Rated frequency</w:t>
      </w:r>
      <w:r w:rsidR="008304E8" w:rsidRPr="002A6011">
        <w:rPr>
          <w:rFonts w:ascii="Arial" w:hAnsi="Arial"/>
          <w:sz w:val="24"/>
        </w:rPr>
        <w:tab/>
      </w:r>
      <w:r w:rsidR="008304E8" w:rsidRPr="002A6011">
        <w:rPr>
          <w:rFonts w:ascii="Arial" w:hAnsi="Arial"/>
          <w:sz w:val="24"/>
        </w:rPr>
        <w:tab/>
      </w:r>
      <w:proofErr w:type="gramStart"/>
      <w:r w:rsidR="008304E8" w:rsidRPr="002A6011">
        <w:rPr>
          <w:rFonts w:ascii="Arial" w:hAnsi="Arial"/>
          <w:sz w:val="24"/>
        </w:rPr>
        <w:tab/>
      </w:r>
      <w:r w:rsidR="008304E8" w:rsidRPr="002A6011">
        <w:rPr>
          <w:rFonts w:ascii="Arial" w:hAnsi="Arial"/>
          <w:sz w:val="24"/>
        </w:rPr>
        <w:tab/>
        <w:t>:</w:t>
      </w:r>
      <w:r w:rsidR="008304E8" w:rsidRPr="002A6011">
        <w:rPr>
          <w:rFonts w:ascii="Arial" w:hAnsi="Arial"/>
          <w:sz w:val="24"/>
        </w:rPr>
        <w:tab/>
        <w:t>………………………</w:t>
      </w:r>
      <w:proofErr w:type="gramEnd"/>
      <w:r w:rsidR="008304E8" w:rsidRPr="002A6011">
        <w:rPr>
          <w:rFonts w:ascii="Arial" w:hAnsi="Arial"/>
          <w:sz w:val="24"/>
        </w:rPr>
        <w:t xml:space="preserve"> Hz</w:t>
      </w:r>
    </w:p>
    <w:p w:rsidR="00857C6D" w:rsidRPr="002A6011" w:rsidRDefault="00857C6D">
      <w:pPr>
        <w:jc w:val="both"/>
        <w:rPr>
          <w:rFonts w:ascii="Arial" w:hAnsi="Arial"/>
          <w:sz w:val="24"/>
        </w:rPr>
      </w:pPr>
    </w:p>
    <w:p w:rsidR="008304E8" w:rsidRPr="002A6011" w:rsidRDefault="00306815" w:rsidP="008304E8">
      <w:pPr>
        <w:jc w:val="both"/>
        <w:rPr>
          <w:rFonts w:ascii="Arial" w:hAnsi="Arial"/>
          <w:sz w:val="24"/>
        </w:rPr>
      </w:pPr>
      <w:r w:rsidRPr="002A6011">
        <w:rPr>
          <w:rFonts w:ascii="Arial" w:hAnsi="Arial"/>
          <w:sz w:val="24"/>
        </w:rPr>
        <w:t>7</w:t>
      </w:r>
      <w:r w:rsidR="00C70FC7" w:rsidRPr="002A6011">
        <w:rPr>
          <w:rFonts w:ascii="Arial" w:hAnsi="Arial"/>
          <w:sz w:val="24"/>
        </w:rPr>
        <w:t>.</w:t>
      </w:r>
      <w:r w:rsidR="00C70FC7" w:rsidRPr="002A6011">
        <w:rPr>
          <w:rFonts w:ascii="Arial" w:hAnsi="Arial"/>
          <w:sz w:val="24"/>
        </w:rPr>
        <w:tab/>
        <w:t>Type of c</w:t>
      </w:r>
      <w:r w:rsidR="008304E8" w:rsidRPr="002A6011">
        <w:rPr>
          <w:rFonts w:ascii="Arial" w:hAnsi="Arial"/>
          <w:sz w:val="24"/>
        </w:rPr>
        <w:t>ore</w:t>
      </w:r>
      <w:r w:rsidR="008304E8" w:rsidRPr="002A6011">
        <w:rPr>
          <w:rFonts w:ascii="Arial" w:hAnsi="Arial"/>
          <w:sz w:val="24"/>
        </w:rPr>
        <w:tab/>
      </w:r>
      <w:r w:rsidR="00C70FC7" w:rsidRPr="002A6011">
        <w:rPr>
          <w:rFonts w:ascii="Arial" w:hAnsi="Arial"/>
          <w:sz w:val="24"/>
        </w:rPr>
        <w:tab/>
      </w:r>
      <w:r w:rsidR="008304E8" w:rsidRPr="002A6011">
        <w:rPr>
          <w:rFonts w:ascii="Arial" w:hAnsi="Arial"/>
          <w:sz w:val="24"/>
        </w:rPr>
        <w:tab/>
      </w:r>
      <w:proofErr w:type="gramStart"/>
      <w:r w:rsidR="008304E8" w:rsidRPr="002A6011">
        <w:rPr>
          <w:rFonts w:ascii="Arial" w:hAnsi="Arial"/>
          <w:sz w:val="24"/>
        </w:rPr>
        <w:tab/>
      </w:r>
      <w:r w:rsidR="008304E8" w:rsidRPr="002A6011">
        <w:rPr>
          <w:rFonts w:ascii="Arial" w:hAnsi="Arial"/>
          <w:sz w:val="24"/>
        </w:rPr>
        <w:tab/>
        <w:t>:</w:t>
      </w:r>
      <w:r w:rsidR="008304E8" w:rsidRPr="002A6011">
        <w:rPr>
          <w:rFonts w:ascii="Arial" w:hAnsi="Arial"/>
          <w:sz w:val="24"/>
        </w:rPr>
        <w:tab/>
        <w:t>…………………………..</w:t>
      </w:r>
      <w:proofErr w:type="gramEnd"/>
    </w:p>
    <w:p w:rsidR="008304E8" w:rsidRPr="002A6011" w:rsidRDefault="008304E8" w:rsidP="00013DCB">
      <w:pPr>
        <w:jc w:val="both"/>
        <w:rPr>
          <w:rFonts w:ascii="Arial" w:hAnsi="Arial"/>
          <w:sz w:val="22"/>
        </w:rPr>
      </w:pPr>
    </w:p>
    <w:p w:rsidR="00013DCB" w:rsidRPr="008330B6" w:rsidRDefault="00306815" w:rsidP="00013DCB">
      <w:pPr>
        <w:jc w:val="both"/>
        <w:rPr>
          <w:rFonts w:ascii="Arial" w:hAnsi="Arial"/>
          <w:sz w:val="24"/>
          <w:szCs w:val="24"/>
        </w:rPr>
      </w:pPr>
      <w:r w:rsidRPr="008330B6">
        <w:rPr>
          <w:rFonts w:ascii="Arial" w:hAnsi="Arial"/>
          <w:sz w:val="24"/>
          <w:szCs w:val="24"/>
        </w:rPr>
        <w:t>8</w:t>
      </w:r>
      <w:r w:rsidR="008304E8" w:rsidRPr="008330B6">
        <w:rPr>
          <w:rFonts w:ascii="Arial" w:hAnsi="Arial"/>
          <w:sz w:val="24"/>
          <w:szCs w:val="24"/>
        </w:rPr>
        <w:t>.</w:t>
      </w:r>
      <w:r w:rsidR="008304E8" w:rsidRPr="008330B6">
        <w:rPr>
          <w:rFonts w:ascii="Arial" w:hAnsi="Arial"/>
          <w:sz w:val="24"/>
          <w:szCs w:val="24"/>
        </w:rPr>
        <w:tab/>
        <w:t xml:space="preserve">Connection of </w:t>
      </w:r>
      <w:r w:rsidR="00B26D5E" w:rsidRPr="008330B6">
        <w:rPr>
          <w:rFonts w:ascii="Arial" w:hAnsi="Arial"/>
          <w:sz w:val="24"/>
          <w:szCs w:val="24"/>
        </w:rPr>
        <w:t>w</w:t>
      </w:r>
      <w:r w:rsidR="008304E8" w:rsidRPr="008330B6">
        <w:rPr>
          <w:rFonts w:ascii="Arial" w:hAnsi="Arial"/>
          <w:sz w:val="24"/>
          <w:szCs w:val="24"/>
        </w:rPr>
        <w:t>indings</w:t>
      </w:r>
      <w:r w:rsidR="008304E8" w:rsidRPr="008330B6">
        <w:rPr>
          <w:rFonts w:ascii="Arial" w:hAnsi="Arial"/>
          <w:sz w:val="24"/>
          <w:szCs w:val="24"/>
        </w:rPr>
        <w:tab/>
      </w:r>
      <w:proofErr w:type="gramStart"/>
      <w:r w:rsidR="008304E8" w:rsidRPr="008330B6">
        <w:rPr>
          <w:rFonts w:ascii="Arial" w:hAnsi="Arial"/>
          <w:sz w:val="24"/>
          <w:szCs w:val="24"/>
        </w:rPr>
        <w:tab/>
      </w:r>
      <w:r w:rsidR="008304E8" w:rsidRPr="008330B6">
        <w:rPr>
          <w:rFonts w:ascii="Arial" w:hAnsi="Arial"/>
          <w:sz w:val="24"/>
          <w:szCs w:val="24"/>
        </w:rPr>
        <w:tab/>
        <w:t>:</w:t>
      </w:r>
      <w:r w:rsidR="008304E8" w:rsidRPr="008330B6">
        <w:rPr>
          <w:rFonts w:ascii="Arial" w:hAnsi="Arial"/>
          <w:sz w:val="24"/>
          <w:szCs w:val="24"/>
        </w:rPr>
        <w:tab/>
        <w:t>…………………………..</w:t>
      </w:r>
      <w:proofErr w:type="gramEnd"/>
    </w:p>
    <w:p w:rsidR="008304E8" w:rsidRPr="002A6011" w:rsidRDefault="008304E8" w:rsidP="00013DCB">
      <w:pPr>
        <w:jc w:val="both"/>
        <w:rPr>
          <w:rFonts w:ascii="Arial" w:hAnsi="Arial"/>
          <w:sz w:val="24"/>
        </w:rPr>
      </w:pPr>
    </w:p>
    <w:p w:rsidR="008304E8" w:rsidRPr="002A6011" w:rsidRDefault="00306815" w:rsidP="00013DCB">
      <w:pPr>
        <w:jc w:val="both"/>
        <w:rPr>
          <w:rFonts w:ascii="Arial" w:hAnsi="Arial"/>
          <w:sz w:val="24"/>
        </w:rPr>
      </w:pPr>
      <w:r w:rsidRPr="002A6011">
        <w:rPr>
          <w:rFonts w:ascii="Arial" w:hAnsi="Arial"/>
          <w:sz w:val="24"/>
        </w:rPr>
        <w:t>9</w:t>
      </w:r>
      <w:r w:rsidR="008304E8" w:rsidRPr="002A6011">
        <w:rPr>
          <w:rFonts w:ascii="Arial" w:hAnsi="Arial"/>
          <w:sz w:val="24"/>
        </w:rPr>
        <w:t>.</w:t>
      </w:r>
      <w:r w:rsidR="008304E8" w:rsidRPr="002A6011">
        <w:rPr>
          <w:rFonts w:ascii="Arial" w:hAnsi="Arial"/>
          <w:sz w:val="24"/>
        </w:rPr>
        <w:tab/>
      </w:r>
      <w:r w:rsidR="00FA1A2B" w:rsidRPr="002A6011">
        <w:rPr>
          <w:rFonts w:ascii="Arial" w:hAnsi="Arial"/>
          <w:sz w:val="24"/>
        </w:rPr>
        <w:t>Lighting impulse withstand voltage</w:t>
      </w:r>
      <w:r w:rsidRPr="002A6011">
        <w:rPr>
          <w:rFonts w:ascii="Arial" w:hAnsi="Arial"/>
          <w:sz w:val="24"/>
        </w:rPr>
        <w:tab/>
      </w:r>
      <w:r w:rsidRPr="002A6011">
        <w:rPr>
          <w:rFonts w:ascii="Arial" w:hAnsi="Arial"/>
          <w:sz w:val="24"/>
        </w:rPr>
        <w:tab/>
      </w:r>
      <w:r w:rsidRPr="002A6011">
        <w:rPr>
          <w:rFonts w:ascii="Arial" w:hAnsi="Arial"/>
          <w:sz w:val="24"/>
        </w:rPr>
        <w:tab/>
      </w:r>
      <w:r w:rsidRPr="002A6011">
        <w:rPr>
          <w:rFonts w:ascii="Arial" w:hAnsi="Arial"/>
          <w:sz w:val="24"/>
        </w:rPr>
        <w:tab/>
      </w:r>
    </w:p>
    <w:p w:rsidR="00013DCB" w:rsidRPr="002A6011" w:rsidRDefault="00306815">
      <w:pPr>
        <w:jc w:val="both"/>
        <w:rPr>
          <w:rFonts w:ascii="Arial" w:hAnsi="Arial"/>
          <w:sz w:val="24"/>
        </w:rPr>
      </w:pPr>
      <w:r w:rsidRPr="002A6011">
        <w:rPr>
          <w:rFonts w:ascii="Arial" w:hAnsi="Arial"/>
          <w:sz w:val="24"/>
        </w:rPr>
        <w:tab/>
      </w:r>
    </w:p>
    <w:p w:rsidR="00306815" w:rsidRPr="002A6011" w:rsidRDefault="00306815">
      <w:pPr>
        <w:jc w:val="both"/>
        <w:rPr>
          <w:rFonts w:ascii="Arial" w:hAnsi="Arial"/>
          <w:sz w:val="24"/>
        </w:rPr>
      </w:pPr>
      <w:r w:rsidRPr="002A6011">
        <w:rPr>
          <w:rFonts w:ascii="Arial" w:hAnsi="Arial"/>
          <w:sz w:val="24"/>
        </w:rPr>
        <w:tab/>
      </w:r>
      <w:proofErr w:type="gramStart"/>
      <w:r w:rsidRPr="002A6011">
        <w:rPr>
          <w:rFonts w:ascii="Arial" w:hAnsi="Arial"/>
          <w:sz w:val="24"/>
        </w:rPr>
        <w:t>a</w:t>
      </w:r>
      <w:proofErr w:type="gramEnd"/>
      <w:r w:rsidRPr="002A6011">
        <w:rPr>
          <w:rFonts w:ascii="Arial" w:hAnsi="Arial"/>
          <w:sz w:val="24"/>
        </w:rPr>
        <w:t>.</w:t>
      </w:r>
      <w:r w:rsidRPr="002A6011">
        <w:rPr>
          <w:rFonts w:ascii="Arial" w:hAnsi="Arial"/>
          <w:sz w:val="24"/>
        </w:rPr>
        <w:tab/>
        <w:t>At line-end</w:t>
      </w:r>
      <w:r w:rsidRPr="002A6011">
        <w:rPr>
          <w:rFonts w:ascii="Arial" w:hAnsi="Arial"/>
          <w:sz w:val="24"/>
        </w:rPr>
        <w:tab/>
      </w:r>
      <w:r w:rsidRPr="002A6011">
        <w:rPr>
          <w:rFonts w:ascii="Arial" w:hAnsi="Arial"/>
          <w:sz w:val="24"/>
        </w:rPr>
        <w:tab/>
      </w:r>
      <w:r w:rsidRPr="002A6011">
        <w:rPr>
          <w:rFonts w:ascii="Arial" w:hAnsi="Arial"/>
          <w:sz w:val="24"/>
        </w:rPr>
        <w:tab/>
      </w:r>
      <w:r w:rsidRPr="002A6011">
        <w:rPr>
          <w:rFonts w:ascii="Arial" w:hAnsi="Arial"/>
          <w:sz w:val="24"/>
        </w:rPr>
        <w:tab/>
        <w:t>:</w:t>
      </w:r>
      <w:r w:rsidRPr="002A6011">
        <w:rPr>
          <w:rFonts w:ascii="Arial" w:hAnsi="Arial"/>
          <w:sz w:val="24"/>
        </w:rPr>
        <w:tab/>
        <w:t>…………………………..</w:t>
      </w:r>
    </w:p>
    <w:p w:rsidR="00306815" w:rsidRPr="002A6011" w:rsidRDefault="00306815">
      <w:pPr>
        <w:jc w:val="both"/>
        <w:rPr>
          <w:rFonts w:ascii="Arial" w:hAnsi="Arial"/>
          <w:sz w:val="24"/>
        </w:rPr>
      </w:pPr>
      <w:r w:rsidRPr="002A6011">
        <w:rPr>
          <w:rFonts w:ascii="Arial" w:hAnsi="Arial"/>
          <w:sz w:val="24"/>
        </w:rPr>
        <w:tab/>
      </w:r>
      <w:proofErr w:type="gramStart"/>
      <w:r w:rsidRPr="002A6011">
        <w:rPr>
          <w:rFonts w:ascii="Arial" w:hAnsi="Arial"/>
          <w:sz w:val="24"/>
        </w:rPr>
        <w:t>b</w:t>
      </w:r>
      <w:proofErr w:type="gramEnd"/>
      <w:r w:rsidRPr="002A6011">
        <w:rPr>
          <w:rFonts w:ascii="Arial" w:hAnsi="Arial"/>
          <w:sz w:val="24"/>
        </w:rPr>
        <w:t>.</w:t>
      </w:r>
      <w:r w:rsidRPr="002A6011">
        <w:rPr>
          <w:rFonts w:ascii="Arial" w:hAnsi="Arial"/>
          <w:sz w:val="24"/>
        </w:rPr>
        <w:tab/>
        <w:t>At neutral-end</w:t>
      </w:r>
      <w:r w:rsidRPr="002A6011">
        <w:rPr>
          <w:rFonts w:ascii="Arial" w:hAnsi="Arial"/>
          <w:sz w:val="24"/>
        </w:rPr>
        <w:tab/>
      </w:r>
      <w:r w:rsidRPr="002A6011">
        <w:rPr>
          <w:rFonts w:ascii="Arial" w:hAnsi="Arial"/>
          <w:sz w:val="24"/>
        </w:rPr>
        <w:tab/>
      </w:r>
      <w:r w:rsidRPr="002A6011">
        <w:rPr>
          <w:rFonts w:ascii="Arial" w:hAnsi="Arial"/>
          <w:sz w:val="24"/>
        </w:rPr>
        <w:tab/>
        <w:t>:</w:t>
      </w:r>
      <w:r w:rsidRPr="002A6011">
        <w:rPr>
          <w:rFonts w:ascii="Arial" w:hAnsi="Arial"/>
          <w:sz w:val="24"/>
        </w:rPr>
        <w:tab/>
        <w:t>…………………………..</w:t>
      </w:r>
    </w:p>
    <w:p w:rsidR="00306815" w:rsidRPr="002A6011" w:rsidRDefault="00306815">
      <w:pPr>
        <w:jc w:val="both"/>
        <w:rPr>
          <w:rFonts w:ascii="Arial" w:hAnsi="Arial"/>
          <w:sz w:val="24"/>
        </w:rPr>
      </w:pPr>
    </w:p>
    <w:p w:rsidR="00306815" w:rsidRPr="002A6011" w:rsidRDefault="00306815" w:rsidP="00306815">
      <w:pPr>
        <w:jc w:val="both"/>
        <w:rPr>
          <w:rFonts w:ascii="Arial" w:hAnsi="Arial"/>
          <w:sz w:val="24"/>
        </w:rPr>
      </w:pPr>
      <w:r w:rsidRPr="002A6011">
        <w:rPr>
          <w:rFonts w:ascii="Arial" w:hAnsi="Arial"/>
          <w:sz w:val="24"/>
        </w:rPr>
        <w:t>10.</w:t>
      </w:r>
      <w:r w:rsidRPr="002A6011">
        <w:rPr>
          <w:rFonts w:ascii="Arial" w:hAnsi="Arial"/>
          <w:sz w:val="24"/>
        </w:rPr>
        <w:tab/>
        <w:t>Power frequency withstand voltages</w:t>
      </w:r>
    </w:p>
    <w:p w:rsidR="00306815" w:rsidRPr="002A6011" w:rsidRDefault="00306815" w:rsidP="00306815">
      <w:pPr>
        <w:ind w:firstLine="720"/>
        <w:jc w:val="both"/>
        <w:rPr>
          <w:rFonts w:ascii="Arial" w:hAnsi="Arial"/>
          <w:sz w:val="24"/>
        </w:rPr>
      </w:pPr>
      <w:r w:rsidRPr="002A6011">
        <w:rPr>
          <w:rFonts w:ascii="Arial" w:hAnsi="Arial"/>
          <w:sz w:val="24"/>
        </w:rPr>
        <w:t>(1min, 50Hz)</w:t>
      </w:r>
    </w:p>
    <w:p w:rsidR="00306815" w:rsidRPr="002A6011" w:rsidRDefault="00306815" w:rsidP="00306815">
      <w:pPr>
        <w:jc w:val="both"/>
        <w:rPr>
          <w:rFonts w:ascii="Arial" w:hAnsi="Arial"/>
          <w:sz w:val="12"/>
        </w:rPr>
      </w:pPr>
    </w:p>
    <w:p w:rsidR="00306815" w:rsidRPr="002A6011" w:rsidRDefault="00306815" w:rsidP="00306815">
      <w:pPr>
        <w:jc w:val="both"/>
        <w:rPr>
          <w:rFonts w:ascii="Arial" w:hAnsi="Arial"/>
          <w:sz w:val="24"/>
        </w:rPr>
      </w:pPr>
      <w:r w:rsidRPr="002A6011">
        <w:rPr>
          <w:rFonts w:ascii="Arial" w:hAnsi="Arial"/>
          <w:sz w:val="24"/>
        </w:rPr>
        <w:tab/>
      </w:r>
      <w:proofErr w:type="gramStart"/>
      <w:r w:rsidRPr="002A6011">
        <w:rPr>
          <w:rFonts w:ascii="Arial" w:hAnsi="Arial"/>
          <w:sz w:val="24"/>
        </w:rPr>
        <w:t>a</w:t>
      </w:r>
      <w:proofErr w:type="gramEnd"/>
      <w:r w:rsidRPr="002A6011">
        <w:rPr>
          <w:rFonts w:ascii="Arial" w:hAnsi="Arial"/>
          <w:sz w:val="24"/>
        </w:rPr>
        <w:t>.</w:t>
      </w:r>
      <w:r w:rsidRPr="002A6011">
        <w:rPr>
          <w:rFonts w:ascii="Arial" w:hAnsi="Arial"/>
          <w:sz w:val="24"/>
        </w:rPr>
        <w:tab/>
        <w:t>At line-end</w:t>
      </w:r>
      <w:r w:rsidRPr="002A6011">
        <w:rPr>
          <w:rFonts w:ascii="Arial" w:hAnsi="Arial"/>
          <w:sz w:val="24"/>
        </w:rPr>
        <w:tab/>
      </w:r>
      <w:r w:rsidRPr="002A6011">
        <w:rPr>
          <w:rFonts w:ascii="Arial" w:hAnsi="Arial"/>
          <w:sz w:val="24"/>
        </w:rPr>
        <w:tab/>
      </w:r>
      <w:r w:rsidRPr="002A6011">
        <w:rPr>
          <w:rFonts w:ascii="Arial" w:hAnsi="Arial"/>
          <w:sz w:val="24"/>
        </w:rPr>
        <w:tab/>
      </w:r>
      <w:r w:rsidRPr="002A6011">
        <w:rPr>
          <w:rFonts w:ascii="Arial" w:hAnsi="Arial"/>
          <w:sz w:val="24"/>
        </w:rPr>
        <w:tab/>
        <w:t>:</w:t>
      </w:r>
      <w:r w:rsidRPr="002A6011">
        <w:rPr>
          <w:rFonts w:ascii="Arial" w:hAnsi="Arial"/>
          <w:sz w:val="24"/>
        </w:rPr>
        <w:tab/>
        <w:t xml:space="preserve">………………. kV </w:t>
      </w:r>
      <w:proofErr w:type="spellStart"/>
      <w:r w:rsidRPr="002A6011">
        <w:rPr>
          <w:rFonts w:ascii="Arial" w:hAnsi="Arial"/>
          <w:sz w:val="24"/>
        </w:rPr>
        <w:t>rms</w:t>
      </w:r>
      <w:proofErr w:type="spellEnd"/>
    </w:p>
    <w:p w:rsidR="00306815" w:rsidRPr="002A6011" w:rsidRDefault="00306815" w:rsidP="00306815">
      <w:pPr>
        <w:jc w:val="both"/>
        <w:rPr>
          <w:rFonts w:ascii="Arial" w:hAnsi="Arial"/>
          <w:sz w:val="24"/>
        </w:rPr>
      </w:pPr>
      <w:r w:rsidRPr="002A6011">
        <w:rPr>
          <w:rFonts w:ascii="Arial" w:hAnsi="Arial"/>
          <w:sz w:val="24"/>
        </w:rPr>
        <w:tab/>
      </w:r>
      <w:proofErr w:type="gramStart"/>
      <w:r w:rsidRPr="002A6011">
        <w:rPr>
          <w:rFonts w:ascii="Arial" w:hAnsi="Arial"/>
          <w:sz w:val="24"/>
        </w:rPr>
        <w:t>b</w:t>
      </w:r>
      <w:proofErr w:type="gramEnd"/>
      <w:r w:rsidRPr="002A6011">
        <w:rPr>
          <w:rFonts w:ascii="Arial" w:hAnsi="Arial"/>
          <w:sz w:val="24"/>
        </w:rPr>
        <w:t>.</w:t>
      </w:r>
      <w:r w:rsidRPr="002A6011">
        <w:rPr>
          <w:rFonts w:ascii="Arial" w:hAnsi="Arial"/>
          <w:sz w:val="24"/>
        </w:rPr>
        <w:tab/>
        <w:t>At neutral-end</w:t>
      </w:r>
      <w:r w:rsidRPr="002A6011">
        <w:rPr>
          <w:rFonts w:ascii="Arial" w:hAnsi="Arial"/>
          <w:sz w:val="24"/>
        </w:rPr>
        <w:tab/>
      </w:r>
      <w:r w:rsidRPr="002A6011">
        <w:rPr>
          <w:rFonts w:ascii="Arial" w:hAnsi="Arial"/>
          <w:sz w:val="24"/>
        </w:rPr>
        <w:tab/>
      </w:r>
      <w:r w:rsidRPr="002A6011">
        <w:rPr>
          <w:rFonts w:ascii="Arial" w:hAnsi="Arial"/>
          <w:sz w:val="24"/>
        </w:rPr>
        <w:tab/>
        <w:t>:</w:t>
      </w:r>
      <w:r w:rsidRPr="002A6011">
        <w:rPr>
          <w:rFonts w:ascii="Arial" w:hAnsi="Arial"/>
          <w:sz w:val="24"/>
        </w:rPr>
        <w:tab/>
        <w:t xml:space="preserve">………………. kV </w:t>
      </w:r>
      <w:proofErr w:type="spellStart"/>
      <w:r w:rsidRPr="002A6011">
        <w:rPr>
          <w:rFonts w:ascii="Arial" w:hAnsi="Arial"/>
          <w:sz w:val="24"/>
        </w:rPr>
        <w:t>rms</w:t>
      </w:r>
      <w:proofErr w:type="spellEnd"/>
    </w:p>
    <w:p w:rsidR="00306815" w:rsidRPr="002A6011" w:rsidRDefault="00306815">
      <w:pPr>
        <w:jc w:val="both"/>
        <w:rPr>
          <w:rFonts w:ascii="Arial" w:hAnsi="Arial"/>
          <w:sz w:val="24"/>
        </w:rPr>
      </w:pPr>
    </w:p>
    <w:p w:rsidR="00306815" w:rsidRPr="002A6011" w:rsidRDefault="00306815">
      <w:pPr>
        <w:jc w:val="both"/>
        <w:rPr>
          <w:rFonts w:ascii="Arial" w:hAnsi="Arial"/>
          <w:sz w:val="24"/>
        </w:rPr>
      </w:pPr>
      <w:r w:rsidRPr="002A6011">
        <w:rPr>
          <w:rFonts w:ascii="Arial" w:hAnsi="Arial"/>
          <w:sz w:val="24"/>
        </w:rPr>
        <w:t>11</w:t>
      </w:r>
      <w:r w:rsidR="00857C6D" w:rsidRPr="002A6011">
        <w:rPr>
          <w:rFonts w:ascii="Arial" w:hAnsi="Arial"/>
          <w:sz w:val="24"/>
        </w:rPr>
        <w:t>.</w:t>
      </w:r>
      <w:r w:rsidR="00857C6D" w:rsidRPr="002A6011">
        <w:rPr>
          <w:rFonts w:ascii="Arial" w:hAnsi="Arial"/>
          <w:sz w:val="24"/>
        </w:rPr>
        <w:tab/>
      </w:r>
      <w:r w:rsidR="008E1CB2" w:rsidRPr="002A6011">
        <w:rPr>
          <w:rFonts w:ascii="Arial" w:hAnsi="Arial"/>
          <w:sz w:val="24"/>
        </w:rPr>
        <w:t>Level of winding insulation</w:t>
      </w:r>
      <w:r w:rsidR="008E1CB2" w:rsidRPr="002A6011">
        <w:rPr>
          <w:rFonts w:ascii="Arial" w:hAnsi="Arial"/>
          <w:sz w:val="24"/>
        </w:rPr>
        <w:tab/>
      </w:r>
      <w:proofErr w:type="gramStart"/>
      <w:r w:rsidR="008E1CB2" w:rsidRPr="002A6011">
        <w:rPr>
          <w:rFonts w:ascii="Arial" w:hAnsi="Arial"/>
          <w:sz w:val="24"/>
        </w:rPr>
        <w:tab/>
      </w:r>
      <w:r w:rsidR="008E1CB2" w:rsidRPr="002A6011">
        <w:rPr>
          <w:rFonts w:ascii="Arial" w:hAnsi="Arial"/>
          <w:sz w:val="24"/>
        </w:rPr>
        <w:tab/>
        <w:t xml:space="preserve">: </w:t>
      </w:r>
      <w:r w:rsidR="008E1CB2" w:rsidRPr="002A6011">
        <w:rPr>
          <w:rFonts w:ascii="Arial" w:hAnsi="Arial"/>
          <w:sz w:val="24"/>
        </w:rPr>
        <w:tab/>
        <w:t>…………………………..</w:t>
      </w:r>
      <w:proofErr w:type="gramEnd"/>
    </w:p>
    <w:p w:rsidR="00306815" w:rsidRPr="002A6011" w:rsidRDefault="008E1CB2">
      <w:pPr>
        <w:jc w:val="both"/>
        <w:rPr>
          <w:rFonts w:ascii="Arial" w:hAnsi="Arial"/>
          <w:sz w:val="24"/>
        </w:rPr>
      </w:pPr>
      <w:r w:rsidRPr="002A6011">
        <w:rPr>
          <w:rFonts w:ascii="Arial" w:hAnsi="Arial"/>
          <w:sz w:val="24"/>
        </w:rPr>
        <w:tab/>
      </w:r>
    </w:p>
    <w:p w:rsidR="008E1CB2" w:rsidRPr="002A6011" w:rsidRDefault="00722B10" w:rsidP="008E1CB2">
      <w:pPr>
        <w:jc w:val="both"/>
        <w:rPr>
          <w:rFonts w:ascii="Arial" w:hAnsi="Arial"/>
          <w:sz w:val="24"/>
        </w:rPr>
      </w:pPr>
      <w:r w:rsidRPr="002A6011">
        <w:rPr>
          <w:rFonts w:ascii="Arial" w:hAnsi="Arial"/>
          <w:sz w:val="24"/>
        </w:rPr>
        <w:t>12.</w:t>
      </w:r>
      <w:r w:rsidRPr="002A6011">
        <w:rPr>
          <w:rFonts w:ascii="Arial" w:hAnsi="Arial"/>
          <w:sz w:val="24"/>
        </w:rPr>
        <w:tab/>
      </w:r>
      <w:r w:rsidR="008E1CB2" w:rsidRPr="002A6011">
        <w:rPr>
          <w:rFonts w:ascii="Arial" w:hAnsi="Arial"/>
          <w:sz w:val="24"/>
        </w:rPr>
        <w:t>Temperature rise limits</w:t>
      </w:r>
      <w:r w:rsidR="008E1CB2" w:rsidRPr="002A6011">
        <w:rPr>
          <w:rFonts w:ascii="Arial" w:hAnsi="Arial"/>
          <w:sz w:val="24"/>
        </w:rPr>
        <w:tab/>
      </w:r>
      <w:r w:rsidR="008E1CB2" w:rsidRPr="002A6011">
        <w:rPr>
          <w:rFonts w:ascii="Arial" w:hAnsi="Arial"/>
          <w:sz w:val="24"/>
        </w:rPr>
        <w:tab/>
      </w:r>
      <w:r w:rsidR="008E1CB2" w:rsidRPr="002A6011">
        <w:rPr>
          <w:rFonts w:ascii="Arial" w:hAnsi="Arial"/>
          <w:sz w:val="24"/>
        </w:rPr>
        <w:tab/>
      </w:r>
    </w:p>
    <w:p w:rsidR="008E1CB2" w:rsidRPr="002A6011" w:rsidRDefault="00B97B87" w:rsidP="008E1CB2">
      <w:pPr>
        <w:jc w:val="both"/>
        <w:rPr>
          <w:rFonts w:ascii="Arial" w:hAnsi="Arial"/>
          <w:sz w:val="24"/>
        </w:rPr>
      </w:pPr>
      <w:r w:rsidRPr="002A6011">
        <w:rPr>
          <w:rFonts w:ascii="Arial" w:hAnsi="Arial"/>
          <w:sz w:val="24"/>
        </w:rPr>
        <w:tab/>
      </w:r>
      <w:proofErr w:type="gramStart"/>
      <w:r w:rsidRPr="002A6011">
        <w:rPr>
          <w:rFonts w:ascii="Arial" w:hAnsi="Arial"/>
          <w:sz w:val="24"/>
        </w:rPr>
        <w:t>a</w:t>
      </w:r>
      <w:proofErr w:type="gramEnd"/>
      <w:r w:rsidRPr="002A6011">
        <w:rPr>
          <w:rFonts w:ascii="Arial" w:hAnsi="Arial"/>
          <w:sz w:val="24"/>
        </w:rPr>
        <w:t xml:space="preserve">. </w:t>
      </w:r>
      <w:r w:rsidRPr="002A6011">
        <w:rPr>
          <w:rFonts w:ascii="Arial" w:hAnsi="Arial"/>
          <w:sz w:val="24"/>
        </w:rPr>
        <w:tab/>
        <w:t>For windings</w:t>
      </w:r>
      <w:r w:rsidR="00AB3C4E" w:rsidRPr="002A6011">
        <w:rPr>
          <w:rFonts w:ascii="Arial" w:hAnsi="Arial"/>
          <w:sz w:val="24"/>
        </w:rPr>
        <w:tab/>
      </w:r>
      <w:r w:rsidR="008E1CB2" w:rsidRPr="002A6011">
        <w:rPr>
          <w:rFonts w:ascii="Arial" w:hAnsi="Arial"/>
          <w:sz w:val="24"/>
        </w:rPr>
        <w:tab/>
      </w:r>
      <w:r w:rsidR="00083BF6" w:rsidRPr="002A6011">
        <w:rPr>
          <w:rFonts w:ascii="Arial" w:hAnsi="Arial"/>
          <w:sz w:val="24"/>
        </w:rPr>
        <w:tab/>
      </w:r>
      <w:r w:rsidR="00083BF6" w:rsidRPr="002A6011">
        <w:rPr>
          <w:rFonts w:ascii="Arial" w:hAnsi="Arial"/>
          <w:sz w:val="24"/>
        </w:rPr>
        <w:tab/>
      </w:r>
      <w:r w:rsidR="008E1CB2" w:rsidRPr="002A6011">
        <w:rPr>
          <w:rFonts w:ascii="Arial" w:hAnsi="Arial"/>
          <w:sz w:val="24"/>
        </w:rPr>
        <w:t xml:space="preserve">: </w:t>
      </w:r>
      <w:r w:rsidR="008E1CB2" w:rsidRPr="002A6011">
        <w:rPr>
          <w:rFonts w:ascii="Arial" w:hAnsi="Arial"/>
          <w:sz w:val="24"/>
        </w:rPr>
        <w:tab/>
        <w:t>…………………………..</w:t>
      </w:r>
    </w:p>
    <w:p w:rsidR="008E1CB2" w:rsidRPr="002A6011" w:rsidRDefault="008E1CB2" w:rsidP="008E1CB2">
      <w:pPr>
        <w:jc w:val="both"/>
        <w:rPr>
          <w:rFonts w:ascii="Arial" w:hAnsi="Arial"/>
          <w:sz w:val="24"/>
        </w:rPr>
      </w:pPr>
      <w:r w:rsidRPr="002A6011">
        <w:rPr>
          <w:rFonts w:ascii="Arial" w:hAnsi="Arial"/>
          <w:sz w:val="24"/>
        </w:rPr>
        <w:tab/>
      </w:r>
      <w:proofErr w:type="gramStart"/>
      <w:r w:rsidRPr="002A6011">
        <w:rPr>
          <w:rFonts w:ascii="Arial" w:hAnsi="Arial"/>
          <w:sz w:val="24"/>
        </w:rPr>
        <w:t>b</w:t>
      </w:r>
      <w:proofErr w:type="gramEnd"/>
      <w:r w:rsidRPr="002A6011">
        <w:rPr>
          <w:rFonts w:ascii="Arial" w:hAnsi="Arial"/>
          <w:sz w:val="24"/>
        </w:rPr>
        <w:t xml:space="preserve">. </w:t>
      </w:r>
      <w:r w:rsidRPr="002A6011">
        <w:rPr>
          <w:rFonts w:ascii="Arial" w:hAnsi="Arial"/>
          <w:sz w:val="24"/>
        </w:rPr>
        <w:tab/>
        <w:t>For the oil</w:t>
      </w:r>
      <w:r w:rsidRPr="002A6011">
        <w:rPr>
          <w:rFonts w:ascii="Arial" w:hAnsi="Arial"/>
          <w:sz w:val="24"/>
        </w:rPr>
        <w:tab/>
      </w:r>
      <w:r w:rsidRPr="002A6011">
        <w:rPr>
          <w:rFonts w:ascii="Arial" w:hAnsi="Arial"/>
          <w:sz w:val="24"/>
        </w:rPr>
        <w:tab/>
      </w:r>
      <w:r w:rsidRPr="002A6011">
        <w:rPr>
          <w:rFonts w:ascii="Arial" w:hAnsi="Arial"/>
          <w:sz w:val="24"/>
        </w:rPr>
        <w:tab/>
      </w:r>
      <w:r w:rsidRPr="002A6011">
        <w:rPr>
          <w:rFonts w:ascii="Arial" w:hAnsi="Arial"/>
          <w:sz w:val="24"/>
        </w:rPr>
        <w:tab/>
        <w:t xml:space="preserve">: </w:t>
      </w:r>
      <w:r w:rsidRPr="002A6011">
        <w:rPr>
          <w:rFonts w:ascii="Arial" w:hAnsi="Arial"/>
          <w:sz w:val="24"/>
        </w:rPr>
        <w:tab/>
        <w:t>…………………………..</w:t>
      </w:r>
    </w:p>
    <w:p w:rsidR="00653BEB" w:rsidRPr="002A6011" w:rsidRDefault="00653BEB" w:rsidP="00306815">
      <w:pPr>
        <w:ind w:left="709" w:hanging="709"/>
        <w:jc w:val="both"/>
        <w:rPr>
          <w:rFonts w:ascii="Arial" w:hAnsi="Arial"/>
          <w:sz w:val="24"/>
        </w:rPr>
      </w:pPr>
    </w:p>
    <w:p w:rsidR="00306815" w:rsidRPr="002A6011" w:rsidRDefault="00722B10" w:rsidP="00306815">
      <w:pPr>
        <w:ind w:left="709" w:hanging="709"/>
        <w:jc w:val="both"/>
        <w:rPr>
          <w:rFonts w:ascii="Arial" w:hAnsi="Arial"/>
          <w:sz w:val="24"/>
        </w:rPr>
      </w:pPr>
      <w:r w:rsidRPr="002A6011">
        <w:rPr>
          <w:rFonts w:ascii="Arial" w:hAnsi="Arial"/>
          <w:sz w:val="24"/>
        </w:rPr>
        <w:t>13</w:t>
      </w:r>
      <w:r w:rsidR="00306815" w:rsidRPr="002A6011">
        <w:rPr>
          <w:rFonts w:ascii="Arial" w:hAnsi="Arial"/>
          <w:sz w:val="24"/>
        </w:rPr>
        <w:t>.</w:t>
      </w:r>
      <w:r w:rsidR="00306815" w:rsidRPr="002A6011">
        <w:rPr>
          <w:rFonts w:ascii="Arial" w:hAnsi="Arial"/>
          <w:sz w:val="24"/>
        </w:rPr>
        <w:tab/>
        <w:t>Ratio of the zero-sequence reactance to</w:t>
      </w:r>
    </w:p>
    <w:p w:rsidR="00207E0F" w:rsidRDefault="00306815" w:rsidP="00306815">
      <w:pPr>
        <w:ind w:firstLine="709"/>
        <w:jc w:val="both"/>
        <w:rPr>
          <w:rFonts w:ascii="Arial" w:hAnsi="Arial"/>
          <w:sz w:val="24"/>
        </w:rPr>
      </w:pPr>
      <w:proofErr w:type="gramStart"/>
      <w:r w:rsidRPr="002A6011">
        <w:rPr>
          <w:rFonts w:ascii="Arial" w:hAnsi="Arial"/>
          <w:sz w:val="24"/>
        </w:rPr>
        <w:t>the</w:t>
      </w:r>
      <w:proofErr w:type="gramEnd"/>
      <w:r w:rsidRPr="002A6011">
        <w:rPr>
          <w:rFonts w:ascii="Arial" w:hAnsi="Arial"/>
          <w:sz w:val="24"/>
        </w:rPr>
        <w:t xml:space="preserve"> positive-sequence reactance (</w:t>
      </w:r>
      <w:r w:rsidR="00C26597">
        <w:rPr>
          <w:rFonts w:ascii="Arial" w:hAnsi="Arial"/>
          <w:sz w:val="24"/>
        </w:rPr>
        <w:t>X</w:t>
      </w:r>
      <w:r w:rsidRPr="002A6011">
        <w:rPr>
          <w:rFonts w:ascii="Arial" w:hAnsi="Arial"/>
          <w:sz w:val="24"/>
          <w:vertAlign w:val="subscript"/>
        </w:rPr>
        <w:t>0</w:t>
      </w:r>
      <w:r w:rsidRPr="002A6011">
        <w:rPr>
          <w:rFonts w:ascii="Arial" w:hAnsi="Arial"/>
          <w:sz w:val="24"/>
        </w:rPr>
        <w:t>/</w:t>
      </w:r>
      <w:r w:rsidR="00C26597">
        <w:rPr>
          <w:rFonts w:ascii="Arial" w:hAnsi="Arial"/>
          <w:sz w:val="24"/>
        </w:rPr>
        <w:t>X</w:t>
      </w:r>
      <w:r w:rsidR="00C26597">
        <w:rPr>
          <w:rFonts w:ascii="Arial" w:hAnsi="Arial"/>
          <w:sz w:val="24"/>
          <w:vertAlign w:val="subscript"/>
        </w:rPr>
        <w:t>+</w:t>
      </w:r>
      <w:r w:rsidRPr="002A6011">
        <w:rPr>
          <w:rFonts w:ascii="Arial" w:hAnsi="Arial"/>
          <w:sz w:val="24"/>
        </w:rPr>
        <w:t>)</w:t>
      </w:r>
      <w:r w:rsidRPr="002A6011">
        <w:rPr>
          <w:rFonts w:ascii="Arial" w:hAnsi="Arial"/>
          <w:sz w:val="24"/>
        </w:rPr>
        <w:tab/>
      </w:r>
    </w:p>
    <w:p w:rsidR="00306815" w:rsidRPr="002A6011" w:rsidRDefault="00207E0F" w:rsidP="00207E0F">
      <w:pPr>
        <w:ind w:firstLine="720"/>
        <w:jc w:val="both"/>
        <w:rPr>
          <w:rFonts w:ascii="Arial" w:hAnsi="Arial"/>
          <w:sz w:val="24"/>
        </w:rPr>
      </w:pPr>
      <w:r>
        <w:rPr>
          <w:rFonts w:ascii="Arial" w:hAnsi="Arial"/>
          <w:sz w:val="24"/>
        </w:rPr>
        <w:t>(</w:t>
      </w:r>
      <w:proofErr w:type="gramStart"/>
      <w:r>
        <w:rPr>
          <w:rFonts w:ascii="Arial" w:hAnsi="Arial"/>
          <w:sz w:val="24"/>
        </w:rPr>
        <w:t>estimated</w:t>
      </w:r>
      <w:proofErr w:type="gramEnd"/>
      <w:r>
        <w:rPr>
          <w:rFonts w:ascii="Arial" w:hAnsi="Arial"/>
          <w:sz w:val="24"/>
        </w:rPr>
        <w:t xml:space="preserve"> value)</w:t>
      </w:r>
      <w:r>
        <w:rPr>
          <w:rFonts w:ascii="Arial" w:hAnsi="Arial"/>
          <w:sz w:val="24"/>
        </w:rPr>
        <w:tab/>
      </w:r>
      <w:r>
        <w:rPr>
          <w:rFonts w:ascii="Arial" w:hAnsi="Arial"/>
          <w:sz w:val="24"/>
        </w:rPr>
        <w:tab/>
      </w:r>
      <w:r>
        <w:rPr>
          <w:rFonts w:ascii="Arial" w:hAnsi="Arial"/>
          <w:sz w:val="24"/>
        </w:rPr>
        <w:tab/>
      </w:r>
      <w:r>
        <w:rPr>
          <w:rFonts w:ascii="Arial" w:hAnsi="Arial"/>
          <w:sz w:val="24"/>
        </w:rPr>
        <w:tab/>
      </w:r>
      <w:r w:rsidR="00306815" w:rsidRPr="002A6011">
        <w:rPr>
          <w:rFonts w:ascii="Arial" w:hAnsi="Arial"/>
          <w:sz w:val="24"/>
        </w:rPr>
        <w:t>:</w:t>
      </w:r>
      <w:r w:rsidR="00306815" w:rsidRPr="002A6011">
        <w:rPr>
          <w:rFonts w:ascii="Arial" w:hAnsi="Arial"/>
          <w:sz w:val="24"/>
        </w:rPr>
        <w:tab/>
        <w:t>…………………………..</w:t>
      </w:r>
    </w:p>
    <w:p w:rsidR="00306815" w:rsidRPr="002A6011" w:rsidRDefault="00306815">
      <w:pPr>
        <w:jc w:val="both"/>
        <w:rPr>
          <w:rFonts w:ascii="Arial" w:hAnsi="Arial"/>
          <w:sz w:val="24"/>
        </w:rPr>
      </w:pPr>
    </w:p>
    <w:p w:rsidR="00306815" w:rsidRPr="002A6011" w:rsidRDefault="00722B10" w:rsidP="00306815">
      <w:pPr>
        <w:ind w:left="709" w:hanging="709"/>
        <w:jc w:val="both"/>
        <w:rPr>
          <w:rFonts w:ascii="Arial" w:hAnsi="Arial"/>
          <w:sz w:val="24"/>
        </w:rPr>
      </w:pPr>
      <w:r w:rsidRPr="002A6011">
        <w:rPr>
          <w:rFonts w:ascii="Arial" w:hAnsi="Arial"/>
          <w:sz w:val="24"/>
        </w:rPr>
        <w:t>14</w:t>
      </w:r>
      <w:r w:rsidR="00306815" w:rsidRPr="002A6011">
        <w:rPr>
          <w:rFonts w:ascii="Arial" w:hAnsi="Arial"/>
          <w:sz w:val="24"/>
        </w:rPr>
        <w:t>.</w:t>
      </w:r>
      <w:r w:rsidR="00306815" w:rsidRPr="002A6011">
        <w:rPr>
          <w:rFonts w:ascii="Arial" w:hAnsi="Arial"/>
          <w:sz w:val="24"/>
        </w:rPr>
        <w:tab/>
        <w:t>Voltage variation without exceeding the</w:t>
      </w:r>
    </w:p>
    <w:p w:rsidR="00306815" w:rsidRPr="002A6011" w:rsidRDefault="00306815" w:rsidP="00306815">
      <w:pPr>
        <w:ind w:firstLine="709"/>
        <w:jc w:val="both"/>
        <w:rPr>
          <w:rFonts w:ascii="Arial" w:hAnsi="Arial"/>
          <w:sz w:val="24"/>
        </w:rPr>
      </w:pPr>
      <w:proofErr w:type="gramStart"/>
      <w:r w:rsidRPr="002A6011">
        <w:rPr>
          <w:rFonts w:ascii="Arial" w:hAnsi="Arial"/>
          <w:sz w:val="24"/>
        </w:rPr>
        <w:t>temperature</w:t>
      </w:r>
      <w:proofErr w:type="gramEnd"/>
      <w:r w:rsidRPr="002A6011">
        <w:rPr>
          <w:rFonts w:ascii="Arial" w:hAnsi="Arial"/>
          <w:sz w:val="24"/>
        </w:rPr>
        <w:t xml:space="preserve"> rise limits</w:t>
      </w:r>
      <w:r w:rsidRPr="002A6011">
        <w:rPr>
          <w:rFonts w:ascii="Arial" w:hAnsi="Arial"/>
          <w:sz w:val="24"/>
        </w:rPr>
        <w:tab/>
      </w:r>
      <w:r w:rsidRPr="002A6011">
        <w:rPr>
          <w:rFonts w:ascii="Arial" w:hAnsi="Arial"/>
          <w:sz w:val="24"/>
        </w:rPr>
        <w:tab/>
      </w:r>
      <w:r w:rsidRPr="002A6011">
        <w:rPr>
          <w:rFonts w:ascii="Arial" w:hAnsi="Arial"/>
          <w:sz w:val="24"/>
        </w:rPr>
        <w:tab/>
        <w:t>:</w:t>
      </w:r>
      <w:r w:rsidRPr="002A6011">
        <w:rPr>
          <w:rFonts w:ascii="Arial" w:hAnsi="Arial"/>
          <w:sz w:val="24"/>
        </w:rPr>
        <w:tab/>
        <w:t>…………………………..</w:t>
      </w:r>
    </w:p>
    <w:p w:rsidR="00C70FC7" w:rsidRPr="002A6011" w:rsidRDefault="00C70FC7">
      <w:pPr>
        <w:jc w:val="both"/>
        <w:rPr>
          <w:rFonts w:ascii="Arial" w:hAnsi="Arial"/>
          <w:sz w:val="24"/>
        </w:rPr>
      </w:pPr>
    </w:p>
    <w:p w:rsidR="00241892" w:rsidRPr="002A6011" w:rsidRDefault="00241892">
      <w:pPr>
        <w:jc w:val="both"/>
        <w:rPr>
          <w:rFonts w:ascii="Arial" w:hAnsi="Arial"/>
          <w:sz w:val="24"/>
        </w:rPr>
      </w:pPr>
    </w:p>
    <w:p w:rsidR="00306815" w:rsidRPr="002A6011" w:rsidRDefault="00B969BB">
      <w:pPr>
        <w:jc w:val="both"/>
        <w:rPr>
          <w:rFonts w:ascii="Arial" w:hAnsi="Arial"/>
          <w:sz w:val="24"/>
        </w:rPr>
      </w:pPr>
      <w:r w:rsidRPr="002A6011">
        <w:rPr>
          <w:rFonts w:ascii="Arial" w:hAnsi="Arial"/>
          <w:sz w:val="24"/>
        </w:rPr>
        <w:t>15.</w:t>
      </w:r>
      <w:r w:rsidRPr="002A6011">
        <w:rPr>
          <w:rFonts w:ascii="Arial" w:hAnsi="Arial"/>
          <w:sz w:val="24"/>
        </w:rPr>
        <w:tab/>
        <w:t xml:space="preserve">Harmonics of </w:t>
      </w:r>
      <w:r w:rsidR="00653BEB" w:rsidRPr="002A6011">
        <w:rPr>
          <w:rFonts w:ascii="Arial" w:hAnsi="Arial"/>
          <w:sz w:val="24"/>
        </w:rPr>
        <w:t>reactor current at</w:t>
      </w:r>
      <w:r w:rsidRPr="002A6011">
        <w:rPr>
          <w:rFonts w:ascii="Arial" w:hAnsi="Arial"/>
          <w:sz w:val="24"/>
        </w:rPr>
        <w:t xml:space="preserve"> rated voltage</w:t>
      </w:r>
    </w:p>
    <w:p w:rsidR="00306815" w:rsidRPr="002A6011" w:rsidRDefault="00F91F02" w:rsidP="00A81574">
      <w:pPr>
        <w:ind w:left="720"/>
        <w:jc w:val="both"/>
        <w:rPr>
          <w:rFonts w:ascii="Arial" w:hAnsi="Arial"/>
          <w:sz w:val="24"/>
        </w:rPr>
      </w:pPr>
      <w:r w:rsidRPr="002A6011">
        <w:rPr>
          <w:rFonts w:ascii="Arial" w:hAnsi="Arial"/>
          <w:sz w:val="24"/>
        </w:rPr>
        <w:t>a</w:t>
      </w:r>
      <w:r w:rsidR="00B26D5E" w:rsidRPr="002A6011">
        <w:rPr>
          <w:rFonts w:ascii="Arial" w:hAnsi="Arial"/>
          <w:sz w:val="24"/>
        </w:rPr>
        <w:t>.</w:t>
      </w:r>
      <w:r w:rsidR="00B26D5E" w:rsidRPr="002A6011">
        <w:rPr>
          <w:rFonts w:ascii="Arial" w:hAnsi="Arial"/>
          <w:sz w:val="24"/>
        </w:rPr>
        <w:tab/>
        <w:t>Third h</w:t>
      </w:r>
      <w:r w:rsidR="00B969BB" w:rsidRPr="002A6011">
        <w:rPr>
          <w:rFonts w:ascii="Arial" w:hAnsi="Arial"/>
          <w:sz w:val="24"/>
        </w:rPr>
        <w:t>armonic</w:t>
      </w:r>
      <w:r w:rsidR="00B969BB" w:rsidRPr="002A6011">
        <w:rPr>
          <w:rFonts w:ascii="Arial" w:hAnsi="Arial"/>
          <w:sz w:val="24"/>
        </w:rPr>
        <w:tab/>
      </w:r>
      <w:proofErr w:type="gramStart"/>
      <w:r w:rsidR="00B969BB" w:rsidRPr="002A6011">
        <w:rPr>
          <w:rFonts w:ascii="Arial" w:hAnsi="Arial"/>
          <w:sz w:val="24"/>
        </w:rPr>
        <w:tab/>
      </w:r>
      <w:r w:rsidR="00B969BB" w:rsidRPr="002A6011">
        <w:rPr>
          <w:rFonts w:ascii="Arial" w:hAnsi="Arial"/>
          <w:sz w:val="24"/>
        </w:rPr>
        <w:tab/>
        <w:t>:</w:t>
      </w:r>
      <w:r w:rsidR="00B969BB" w:rsidRPr="002A6011">
        <w:rPr>
          <w:rFonts w:ascii="Arial" w:hAnsi="Arial"/>
          <w:sz w:val="24"/>
        </w:rPr>
        <w:tab/>
        <w:t>…………………………..</w:t>
      </w:r>
      <w:proofErr w:type="gramEnd"/>
    </w:p>
    <w:p w:rsidR="00306815" w:rsidRPr="002A6011" w:rsidRDefault="00B26D5E">
      <w:pPr>
        <w:jc w:val="both"/>
        <w:rPr>
          <w:rFonts w:ascii="Arial" w:hAnsi="Arial"/>
          <w:sz w:val="24"/>
        </w:rPr>
      </w:pPr>
      <w:r w:rsidRPr="002A6011">
        <w:rPr>
          <w:rFonts w:ascii="Arial" w:hAnsi="Arial"/>
          <w:sz w:val="24"/>
        </w:rPr>
        <w:tab/>
      </w:r>
      <w:r w:rsidR="00F91F02" w:rsidRPr="002A6011">
        <w:rPr>
          <w:rFonts w:ascii="Arial" w:hAnsi="Arial"/>
          <w:sz w:val="24"/>
        </w:rPr>
        <w:t>b</w:t>
      </w:r>
      <w:r w:rsidRPr="002A6011">
        <w:rPr>
          <w:rFonts w:ascii="Arial" w:hAnsi="Arial"/>
          <w:sz w:val="24"/>
        </w:rPr>
        <w:t>.</w:t>
      </w:r>
      <w:r w:rsidRPr="002A6011">
        <w:rPr>
          <w:rFonts w:ascii="Arial" w:hAnsi="Arial"/>
          <w:sz w:val="24"/>
        </w:rPr>
        <w:tab/>
        <w:t>Fifth h</w:t>
      </w:r>
      <w:r w:rsidR="00B969BB" w:rsidRPr="002A6011">
        <w:rPr>
          <w:rFonts w:ascii="Arial" w:hAnsi="Arial"/>
          <w:sz w:val="24"/>
        </w:rPr>
        <w:t>armonic</w:t>
      </w:r>
      <w:r w:rsidR="00B969BB" w:rsidRPr="002A6011">
        <w:rPr>
          <w:rFonts w:ascii="Arial" w:hAnsi="Arial"/>
          <w:sz w:val="24"/>
        </w:rPr>
        <w:tab/>
      </w:r>
      <w:proofErr w:type="gramStart"/>
      <w:r w:rsidR="00B969BB" w:rsidRPr="002A6011">
        <w:rPr>
          <w:rFonts w:ascii="Arial" w:hAnsi="Arial"/>
          <w:sz w:val="24"/>
        </w:rPr>
        <w:tab/>
      </w:r>
      <w:r w:rsidR="00B969BB" w:rsidRPr="002A6011">
        <w:rPr>
          <w:rFonts w:ascii="Arial" w:hAnsi="Arial"/>
          <w:sz w:val="24"/>
        </w:rPr>
        <w:tab/>
        <w:t>:</w:t>
      </w:r>
      <w:r w:rsidR="00B969BB" w:rsidRPr="002A6011">
        <w:rPr>
          <w:rFonts w:ascii="Arial" w:hAnsi="Arial"/>
          <w:sz w:val="24"/>
        </w:rPr>
        <w:tab/>
        <w:t>…………………………..</w:t>
      </w:r>
      <w:proofErr w:type="gramEnd"/>
    </w:p>
    <w:p w:rsidR="00B969BB" w:rsidRPr="002A6011" w:rsidRDefault="00B26D5E">
      <w:pPr>
        <w:jc w:val="both"/>
        <w:rPr>
          <w:rFonts w:ascii="Arial" w:hAnsi="Arial"/>
          <w:sz w:val="24"/>
        </w:rPr>
      </w:pPr>
      <w:r w:rsidRPr="002A6011">
        <w:rPr>
          <w:rFonts w:ascii="Arial" w:hAnsi="Arial"/>
          <w:sz w:val="24"/>
        </w:rPr>
        <w:tab/>
      </w:r>
      <w:r w:rsidR="00F91F02" w:rsidRPr="002A6011">
        <w:rPr>
          <w:rFonts w:ascii="Arial" w:hAnsi="Arial"/>
          <w:sz w:val="24"/>
        </w:rPr>
        <w:t>c</w:t>
      </w:r>
      <w:r w:rsidRPr="002A6011">
        <w:rPr>
          <w:rFonts w:ascii="Arial" w:hAnsi="Arial"/>
          <w:sz w:val="24"/>
        </w:rPr>
        <w:t>.</w:t>
      </w:r>
      <w:r w:rsidRPr="002A6011">
        <w:rPr>
          <w:rFonts w:ascii="Arial" w:hAnsi="Arial"/>
          <w:sz w:val="24"/>
        </w:rPr>
        <w:tab/>
        <w:t>Seventh h</w:t>
      </w:r>
      <w:r w:rsidR="00B969BB" w:rsidRPr="002A6011">
        <w:rPr>
          <w:rFonts w:ascii="Arial" w:hAnsi="Arial"/>
          <w:sz w:val="24"/>
        </w:rPr>
        <w:t>armonic</w:t>
      </w:r>
      <w:r w:rsidR="00B969BB" w:rsidRPr="002A6011">
        <w:rPr>
          <w:rFonts w:ascii="Arial" w:hAnsi="Arial"/>
          <w:sz w:val="24"/>
        </w:rPr>
        <w:tab/>
      </w:r>
      <w:proofErr w:type="gramStart"/>
      <w:r w:rsidR="00B969BB" w:rsidRPr="002A6011">
        <w:rPr>
          <w:rFonts w:ascii="Arial" w:hAnsi="Arial"/>
          <w:sz w:val="24"/>
        </w:rPr>
        <w:tab/>
      </w:r>
      <w:r w:rsidR="00B969BB" w:rsidRPr="002A6011">
        <w:rPr>
          <w:rFonts w:ascii="Arial" w:hAnsi="Arial"/>
          <w:sz w:val="24"/>
        </w:rPr>
        <w:tab/>
        <w:t>:</w:t>
      </w:r>
      <w:r w:rsidR="00B969BB" w:rsidRPr="002A6011">
        <w:rPr>
          <w:rFonts w:ascii="Arial" w:hAnsi="Arial"/>
          <w:sz w:val="24"/>
        </w:rPr>
        <w:tab/>
        <w:t>…………………………..</w:t>
      </w:r>
      <w:proofErr w:type="gramEnd"/>
    </w:p>
    <w:p w:rsidR="00B969BB" w:rsidRPr="002A6011" w:rsidRDefault="00653BEB" w:rsidP="00653BEB">
      <w:pPr>
        <w:jc w:val="both"/>
        <w:rPr>
          <w:rFonts w:ascii="Arial" w:hAnsi="Arial"/>
          <w:sz w:val="24"/>
        </w:rPr>
      </w:pPr>
      <w:r w:rsidRPr="002A6011">
        <w:rPr>
          <w:rFonts w:ascii="Arial" w:hAnsi="Arial"/>
          <w:sz w:val="24"/>
        </w:rPr>
        <w:tab/>
      </w:r>
      <w:r w:rsidRPr="002A6011">
        <w:rPr>
          <w:rFonts w:ascii="Arial" w:hAnsi="Arial"/>
          <w:sz w:val="24"/>
        </w:rPr>
        <w:tab/>
      </w:r>
      <w:r w:rsidRPr="002A6011">
        <w:rPr>
          <w:rFonts w:ascii="Arial" w:hAnsi="Arial"/>
          <w:sz w:val="24"/>
        </w:rPr>
        <w:tab/>
      </w:r>
      <w:r w:rsidRPr="002A6011">
        <w:rPr>
          <w:rFonts w:ascii="Arial" w:hAnsi="Arial"/>
          <w:sz w:val="24"/>
        </w:rPr>
        <w:tab/>
      </w:r>
      <w:r w:rsidRPr="002A6011">
        <w:rPr>
          <w:rFonts w:ascii="Arial" w:hAnsi="Arial"/>
          <w:sz w:val="24"/>
        </w:rPr>
        <w:tab/>
      </w:r>
    </w:p>
    <w:p w:rsidR="00B969BB" w:rsidRPr="002A6011" w:rsidRDefault="00B969BB">
      <w:pPr>
        <w:jc w:val="both"/>
        <w:rPr>
          <w:rFonts w:ascii="Arial" w:hAnsi="Arial"/>
          <w:sz w:val="24"/>
        </w:rPr>
      </w:pPr>
      <w:r w:rsidRPr="002A6011">
        <w:rPr>
          <w:rFonts w:ascii="Arial" w:hAnsi="Arial"/>
          <w:sz w:val="24"/>
        </w:rPr>
        <w:t>16.</w:t>
      </w:r>
      <w:r w:rsidRPr="002A6011">
        <w:rPr>
          <w:rFonts w:ascii="Arial" w:hAnsi="Arial"/>
          <w:sz w:val="24"/>
        </w:rPr>
        <w:tab/>
      </w:r>
      <w:r w:rsidR="00D21CB2">
        <w:rPr>
          <w:rFonts w:ascii="Arial" w:hAnsi="Arial"/>
          <w:sz w:val="24"/>
        </w:rPr>
        <w:t>Average sound pressure level</w:t>
      </w:r>
      <w:proofErr w:type="gramStart"/>
      <w:r w:rsidR="00D21CB2">
        <w:rPr>
          <w:rFonts w:ascii="Arial" w:hAnsi="Arial"/>
          <w:sz w:val="24"/>
        </w:rPr>
        <w:tab/>
      </w:r>
      <w:r w:rsidR="00D21CB2">
        <w:rPr>
          <w:rFonts w:ascii="Arial" w:hAnsi="Arial"/>
          <w:sz w:val="24"/>
        </w:rPr>
        <w:tab/>
        <w:t>:</w:t>
      </w:r>
      <w:r w:rsidR="00D21CB2">
        <w:rPr>
          <w:rFonts w:ascii="Arial" w:hAnsi="Arial"/>
          <w:sz w:val="24"/>
        </w:rPr>
        <w:tab/>
        <w:t>………………………</w:t>
      </w:r>
      <w:proofErr w:type="gramEnd"/>
      <w:r w:rsidR="00D21CB2">
        <w:rPr>
          <w:rFonts w:ascii="Arial" w:hAnsi="Arial"/>
          <w:sz w:val="24"/>
        </w:rPr>
        <w:t>dB(A)</w:t>
      </w:r>
    </w:p>
    <w:p w:rsidR="00B969BB" w:rsidRPr="002A6011" w:rsidRDefault="00B969BB">
      <w:pPr>
        <w:jc w:val="both"/>
        <w:rPr>
          <w:rFonts w:ascii="Arial" w:hAnsi="Arial"/>
          <w:sz w:val="24"/>
        </w:rPr>
      </w:pPr>
    </w:p>
    <w:p w:rsidR="00B969BB" w:rsidRPr="002A6011" w:rsidRDefault="00B969BB">
      <w:pPr>
        <w:jc w:val="both"/>
        <w:rPr>
          <w:rFonts w:ascii="Arial" w:hAnsi="Arial"/>
          <w:sz w:val="24"/>
        </w:rPr>
      </w:pPr>
      <w:r w:rsidRPr="002A6011">
        <w:rPr>
          <w:rFonts w:ascii="Arial" w:hAnsi="Arial"/>
          <w:sz w:val="24"/>
        </w:rPr>
        <w:t>17.</w:t>
      </w:r>
      <w:r w:rsidRPr="002A6011">
        <w:rPr>
          <w:rFonts w:ascii="Arial" w:hAnsi="Arial"/>
          <w:sz w:val="24"/>
        </w:rPr>
        <w:tab/>
        <w:t>Vibration levels at rated voltage</w:t>
      </w:r>
      <w:proofErr w:type="gramStart"/>
      <w:r w:rsidRPr="002A6011">
        <w:rPr>
          <w:rFonts w:ascii="Arial" w:hAnsi="Arial"/>
          <w:sz w:val="24"/>
        </w:rPr>
        <w:tab/>
      </w:r>
      <w:r w:rsidRPr="002A6011">
        <w:rPr>
          <w:rFonts w:ascii="Arial" w:hAnsi="Arial"/>
          <w:sz w:val="24"/>
        </w:rPr>
        <w:tab/>
      </w:r>
      <w:r w:rsidR="00383700" w:rsidRPr="002A6011">
        <w:rPr>
          <w:rFonts w:ascii="Arial" w:hAnsi="Arial"/>
          <w:sz w:val="24"/>
        </w:rPr>
        <w:t>:</w:t>
      </w:r>
      <w:r w:rsidR="00383700" w:rsidRPr="002A6011">
        <w:rPr>
          <w:rFonts w:ascii="Arial" w:hAnsi="Arial"/>
          <w:sz w:val="24"/>
        </w:rPr>
        <w:tab/>
        <w:t>………………………</w:t>
      </w:r>
      <w:proofErr w:type="gramEnd"/>
      <w:r w:rsidR="00383700" w:rsidRPr="002A6011">
        <w:rPr>
          <w:rFonts w:ascii="Arial" w:hAnsi="Arial"/>
          <w:sz w:val="24"/>
          <w:lang w:val="el-GR"/>
        </w:rPr>
        <w:t>μ</w:t>
      </w:r>
      <w:r w:rsidR="00383700" w:rsidRPr="002A6011">
        <w:rPr>
          <w:rFonts w:ascii="Arial" w:hAnsi="Arial"/>
          <w:sz w:val="24"/>
        </w:rPr>
        <w:t>m</w:t>
      </w:r>
    </w:p>
    <w:p w:rsidR="00B969BB" w:rsidRPr="002A6011" w:rsidRDefault="00B969BB">
      <w:pPr>
        <w:jc w:val="both"/>
        <w:rPr>
          <w:rFonts w:ascii="Arial" w:hAnsi="Arial"/>
          <w:sz w:val="24"/>
        </w:rPr>
      </w:pPr>
    </w:p>
    <w:p w:rsidR="00B969BB" w:rsidRPr="002A6011" w:rsidRDefault="00B969BB">
      <w:pPr>
        <w:jc w:val="both"/>
        <w:rPr>
          <w:rFonts w:ascii="Arial" w:hAnsi="Arial"/>
          <w:sz w:val="24"/>
        </w:rPr>
      </w:pPr>
      <w:r w:rsidRPr="002A6011">
        <w:rPr>
          <w:rFonts w:ascii="Arial" w:hAnsi="Arial"/>
          <w:sz w:val="24"/>
        </w:rPr>
        <w:t>18.</w:t>
      </w:r>
      <w:r w:rsidRPr="002A6011">
        <w:rPr>
          <w:rFonts w:ascii="Arial" w:hAnsi="Arial"/>
          <w:sz w:val="24"/>
        </w:rPr>
        <w:tab/>
        <w:t>Normal frequency of reactor</w:t>
      </w:r>
      <w:proofErr w:type="gramStart"/>
      <w:r w:rsidRPr="002A6011">
        <w:rPr>
          <w:rFonts w:ascii="Arial" w:hAnsi="Arial"/>
          <w:sz w:val="24"/>
        </w:rPr>
        <w:tab/>
      </w:r>
      <w:r w:rsidRPr="002A6011">
        <w:rPr>
          <w:rFonts w:ascii="Arial" w:hAnsi="Arial"/>
          <w:sz w:val="24"/>
        </w:rPr>
        <w:tab/>
        <w:t>:</w:t>
      </w:r>
      <w:r w:rsidRPr="002A6011">
        <w:rPr>
          <w:rFonts w:ascii="Arial" w:hAnsi="Arial"/>
          <w:sz w:val="24"/>
        </w:rPr>
        <w:tab/>
        <w:t>…………………………..</w:t>
      </w:r>
      <w:proofErr w:type="gramEnd"/>
    </w:p>
    <w:p w:rsidR="00B969BB" w:rsidRPr="002A6011" w:rsidRDefault="00B969BB">
      <w:pPr>
        <w:jc w:val="both"/>
        <w:rPr>
          <w:rFonts w:ascii="Arial" w:hAnsi="Arial"/>
          <w:sz w:val="24"/>
        </w:rPr>
      </w:pPr>
    </w:p>
    <w:p w:rsidR="00B969BB" w:rsidRPr="002A6011" w:rsidRDefault="00B969BB" w:rsidP="00B969BB">
      <w:pPr>
        <w:ind w:left="709" w:hanging="709"/>
        <w:jc w:val="both"/>
        <w:rPr>
          <w:rFonts w:ascii="Arial" w:hAnsi="Arial"/>
          <w:sz w:val="24"/>
        </w:rPr>
      </w:pPr>
      <w:r w:rsidRPr="002A6011">
        <w:rPr>
          <w:rFonts w:ascii="Arial" w:hAnsi="Arial"/>
          <w:sz w:val="24"/>
        </w:rPr>
        <w:t>19.</w:t>
      </w:r>
      <w:r w:rsidRPr="002A6011">
        <w:rPr>
          <w:rFonts w:ascii="Arial" w:hAnsi="Arial"/>
          <w:sz w:val="24"/>
        </w:rPr>
        <w:tab/>
        <w:t>Total losses</w:t>
      </w:r>
    </w:p>
    <w:p w:rsidR="00B969BB" w:rsidRPr="00C369E6" w:rsidRDefault="00C369E6" w:rsidP="00B969BB">
      <w:pPr>
        <w:ind w:left="709" w:hanging="709"/>
        <w:jc w:val="both"/>
        <w:rPr>
          <w:rFonts w:ascii="Arial" w:hAnsi="Arial"/>
          <w:sz w:val="24"/>
        </w:rPr>
      </w:pPr>
      <w:r>
        <w:rPr>
          <w:rFonts w:ascii="Arial" w:hAnsi="Arial"/>
          <w:sz w:val="24"/>
        </w:rPr>
        <w:tab/>
        <w:t>(</w:t>
      </w:r>
      <w:proofErr w:type="gramStart"/>
      <w:r>
        <w:rPr>
          <w:rFonts w:ascii="Arial" w:hAnsi="Arial"/>
          <w:sz w:val="24"/>
        </w:rPr>
        <w:t>at</w:t>
      </w:r>
      <w:proofErr w:type="gramEnd"/>
      <w:r>
        <w:rPr>
          <w:rFonts w:ascii="Arial" w:hAnsi="Arial"/>
          <w:sz w:val="24"/>
        </w:rPr>
        <w:t xml:space="preserve"> reference temperature 75</w:t>
      </w:r>
      <w:r w:rsidRPr="00183AC6">
        <w:rPr>
          <w:rFonts w:ascii="Arial" w:hAnsi="Arial"/>
          <w:sz w:val="24"/>
        </w:rPr>
        <w:t>°</w:t>
      </w:r>
      <w:r>
        <w:rPr>
          <w:rFonts w:ascii="Arial" w:hAnsi="Arial"/>
          <w:sz w:val="24"/>
        </w:rPr>
        <w:t>C)</w:t>
      </w:r>
    </w:p>
    <w:p w:rsidR="00C369E6" w:rsidRPr="002A6011" w:rsidRDefault="00C369E6" w:rsidP="00B969BB">
      <w:pPr>
        <w:ind w:left="709" w:hanging="709"/>
        <w:jc w:val="both"/>
        <w:rPr>
          <w:rFonts w:ascii="Arial" w:hAnsi="Arial"/>
          <w:sz w:val="16"/>
        </w:rPr>
      </w:pPr>
    </w:p>
    <w:p w:rsidR="00301A92" w:rsidRPr="002A6011" w:rsidRDefault="00B969BB" w:rsidP="00B969BB">
      <w:pPr>
        <w:ind w:left="709" w:hanging="709"/>
        <w:jc w:val="both"/>
        <w:rPr>
          <w:rFonts w:ascii="Arial" w:hAnsi="Arial"/>
          <w:sz w:val="24"/>
        </w:rPr>
      </w:pPr>
      <w:r w:rsidRPr="002A6011">
        <w:rPr>
          <w:rFonts w:ascii="Arial" w:hAnsi="Arial"/>
          <w:sz w:val="24"/>
        </w:rPr>
        <w:tab/>
      </w:r>
      <w:proofErr w:type="gramStart"/>
      <w:r w:rsidR="00301A92" w:rsidRPr="002A6011">
        <w:rPr>
          <w:rFonts w:ascii="Arial" w:hAnsi="Arial"/>
          <w:sz w:val="24"/>
        </w:rPr>
        <w:t>a</w:t>
      </w:r>
      <w:proofErr w:type="gramEnd"/>
      <w:r w:rsidR="00301A92" w:rsidRPr="002A6011">
        <w:rPr>
          <w:rFonts w:ascii="Arial" w:hAnsi="Arial"/>
          <w:sz w:val="24"/>
        </w:rPr>
        <w:t xml:space="preserve">. </w:t>
      </w:r>
      <w:r w:rsidRPr="002A6011">
        <w:rPr>
          <w:rFonts w:ascii="Arial" w:hAnsi="Arial"/>
          <w:sz w:val="24"/>
        </w:rPr>
        <w:t>At rated</w:t>
      </w:r>
      <w:r w:rsidR="00C369E6">
        <w:rPr>
          <w:rFonts w:ascii="Arial" w:hAnsi="Arial"/>
          <w:sz w:val="24"/>
        </w:rPr>
        <w:t xml:space="preserve"> voltage and</w:t>
      </w:r>
      <w:r w:rsidRPr="002A6011">
        <w:rPr>
          <w:rFonts w:ascii="Arial" w:hAnsi="Arial"/>
          <w:sz w:val="24"/>
        </w:rPr>
        <w:t xml:space="preserve"> </w:t>
      </w:r>
      <w:r w:rsidR="00EE023A">
        <w:rPr>
          <w:rFonts w:ascii="Arial" w:hAnsi="Arial"/>
          <w:sz w:val="24"/>
        </w:rPr>
        <w:t>current</w:t>
      </w:r>
      <w:r w:rsidRPr="002A6011">
        <w:rPr>
          <w:rFonts w:ascii="Arial" w:hAnsi="Arial"/>
          <w:sz w:val="24"/>
        </w:rPr>
        <w:tab/>
      </w:r>
      <w:r w:rsidRPr="002A6011">
        <w:rPr>
          <w:rFonts w:ascii="Arial" w:hAnsi="Arial"/>
          <w:sz w:val="24"/>
        </w:rPr>
        <w:tab/>
        <w:t xml:space="preserve"> :</w:t>
      </w:r>
      <w:r w:rsidRPr="002A6011">
        <w:rPr>
          <w:rFonts w:ascii="Arial" w:hAnsi="Arial"/>
          <w:sz w:val="24"/>
        </w:rPr>
        <w:tab/>
        <w:t>…………</w:t>
      </w:r>
      <w:r w:rsidR="00301A92" w:rsidRPr="002A6011">
        <w:rPr>
          <w:rFonts w:ascii="Arial" w:hAnsi="Arial"/>
          <w:sz w:val="24"/>
        </w:rPr>
        <w:t>………</w:t>
      </w:r>
      <w:r w:rsidR="00383700" w:rsidRPr="002A6011">
        <w:rPr>
          <w:rFonts w:ascii="Arial" w:hAnsi="Arial"/>
          <w:sz w:val="24"/>
        </w:rPr>
        <w:t xml:space="preserve"> kW</w:t>
      </w:r>
    </w:p>
    <w:p w:rsidR="00301A92" w:rsidRDefault="00EE023A" w:rsidP="00B969BB">
      <w:pPr>
        <w:ind w:left="709" w:hanging="709"/>
        <w:jc w:val="both"/>
        <w:rPr>
          <w:rFonts w:ascii="Arial" w:hAnsi="Arial"/>
          <w:sz w:val="24"/>
        </w:rPr>
      </w:pPr>
      <w:r>
        <w:rPr>
          <w:rFonts w:ascii="Arial" w:hAnsi="Arial"/>
          <w:sz w:val="24"/>
        </w:rPr>
        <w:tab/>
      </w:r>
      <w:r>
        <w:rPr>
          <w:rFonts w:ascii="Arial" w:hAnsi="Arial"/>
          <w:sz w:val="24"/>
        </w:rPr>
        <w:tab/>
        <w:t xml:space="preserve">   (</w:t>
      </w:r>
      <w:proofErr w:type="gramStart"/>
      <w:r>
        <w:rPr>
          <w:rFonts w:ascii="Arial" w:hAnsi="Arial"/>
          <w:sz w:val="24"/>
        </w:rPr>
        <w:t>guaranteed</w:t>
      </w:r>
      <w:proofErr w:type="gramEnd"/>
      <w:r>
        <w:rPr>
          <w:rFonts w:ascii="Arial" w:hAnsi="Arial"/>
          <w:sz w:val="24"/>
        </w:rPr>
        <w:t xml:space="preserve"> value)</w:t>
      </w:r>
    </w:p>
    <w:p w:rsidR="00EE023A" w:rsidRPr="002A6011" w:rsidRDefault="00EE023A" w:rsidP="00B969BB">
      <w:pPr>
        <w:ind w:left="709" w:hanging="709"/>
        <w:jc w:val="both"/>
        <w:rPr>
          <w:rFonts w:ascii="Arial" w:hAnsi="Arial"/>
          <w:sz w:val="24"/>
        </w:rPr>
      </w:pPr>
    </w:p>
    <w:p w:rsidR="00301A92" w:rsidRPr="002A6011" w:rsidRDefault="00301A92" w:rsidP="00B969BB">
      <w:pPr>
        <w:ind w:left="709" w:hanging="709"/>
        <w:jc w:val="both"/>
        <w:rPr>
          <w:rFonts w:ascii="Arial" w:hAnsi="Arial"/>
          <w:sz w:val="24"/>
        </w:rPr>
      </w:pPr>
      <w:r w:rsidRPr="002A6011">
        <w:rPr>
          <w:rFonts w:ascii="Arial" w:hAnsi="Arial"/>
          <w:sz w:val="24"/>
        </w:rPr>
        <w:tab/>
      </w:r>
      <w:proofErr w:type="gramStart"/>
      <w:r w:rsidRPr="002A6011">
        <w:rPr>
          <w:rFonts w:ascii="Arial" w:hAnsi="Arial"/>
          <w:sz w:val="24"/>
        </w:rPr>
        <w:t>b</w:t>
      </w:r>
      <w:proofErr w:type="gramEnd"/>
      <w:r w:rsidRPr="002A6011">
        <w:rPr>
          <w:rFonts w:ascii="Arial" w:hAnsi="Arial"/>
          <w:sz w:val="24"/>
        </w:rPr>
        <w:t xml:space="preserve">. </w:t>
      </w:r>
      <w:r w:rsidR="000C71AE" w:rsidRPr="002A6011">
        <w:rPr>
          <w:rFonts w:ascii="Arial" w:hAnsi="Arial"/>
          <w:sz w:val="24"/>
        </w:rPr>
        <w:t>At 1</w:t>
      </w:r>
      <w:r w:rsidR="00B969BB" w:rsidRPr="002A6011">
        <w:rPr>
          <w:rFonts w:ascii="Arial" w:hAnsi="Arial"/>
          <w:sz w:val="24"/>
        </w:rPr>
        <w:t>0</w:t>
      </w:r>
      <w:r w:rsidR="000C71AE" w:rsidRPr="002A6011">
        <w:rPr>
          <w:rFonts w:ascii="Arial" w:hAnsi="Arial"/>
          <w:sz w:val="24"/>
        </w:rPr>
        <w:t>5</w:t>
      </w:r>
      <w:r w:rsidR="00B969BB" w:rsidRPr="002A6011">
        <w:rPr>
          <w:rFonts w:ascii="Arial" w:hAnsi="Arial"/>
          <w:sz w:val="24"/>
        </w:rPr>
        <w:t xml:space="preserve">% </w:t>
      </w:r>
      <w:r w:rsidR="00C87731">
        <w:rPr>
          <w:rFonts w:ascii="Arial" w:hAnsi="Arial"/>
          <w:sz w:val="24"/>
        </w:rPr>
        <w:t xml:space="preserve">of </w:t>
      </w:r>
      <w:r w:rsidR="00B969BB" w:rsidRPr="002A6011">
        <w:rPr>
          <w:rFonts w:ascii="Arial" w:hAnsi="Arial"/>
          <w:sz w:val="24"/>
        </w:rPr>
        <w:t>rated voltage</w:t>
      </w:r>
      <w:r w:rsidR="001B45E3">
        <w:rPr>
          <w:rFonts w:ascii="Arial" w:hAnsi="Arial"/>
          <w:sz w:val="24"/>
        </w:rPr>
        <w:t xml:space="preserve"> (</w:t>
      </w:r>
      <w:proofErr w:type="spellStart"/>
      <w:r w:rsidR="001B45E3">
        <w:rPr>
          <w:rFonts w:ascii="Arial" w:hAnsi="Arial"/>
          <w:sz w:val="24"/>
        </w:rPr>
        <w:t>U</w:t>
      </w:r>
      <w:r w:rsidR="001B45E3">
        <w:rPr>
          <w:rFonts w:ascii="Arial" w:hAnsi="Arial"/>
          <w:sz w:val="24"/>
          <w:vertAlign w:val="subscript"/>
        </w:rPr>
        <w:t>max</w:t>
      </w:r>
      <w:proofErr w:type="spellEnd"/>
      <w:r w:rsidR="001B45E3">
        <w:rPr>
          <w:rFonts w:ascii="Arial" w:hAnsi="Arial"/>
          <w:sz w:val="24"/>
        </w:rPr>
        <w:t>)</w:t>
      </w:r>
      <w:r w:rsidR="00B969BB" w:rsidRPr="002A6011">
        <w:rPr>
          <w:rFonts w:ascii="Arial" w:hAnsi="Arial"/>
          <w:sz w:val="24"/>
        </w:rPr>
        <w:tab/>
      </w:r>
      <w:r w:rsidRPr="002A6011">
        <w:rPr>
          <w:rFonts w:ascii="Arial" w:hAnsi="Arial"/>
          <w:sz w:val="24"/>
        </w:rPr>
        <w:tab/>
      </w:r>
      <w:r w:rsidR="00B969BB" w:rsidRPr="002A6011">
        <w:rPr>
          <w:rFonts w:ascii="Arial" w:hAnsi="Arial"/>
          <w:sz w:val="24"/>
        </w:rPr>
        <w:t xml:space="preserve"> :</w:t>
      </w:r>
      <w:r w:rsidR="00B969BB" w:rsidRPr="002A6011">
        <w:rPr>
          <w:rFonts w:ascii="Arial" w:hAnsi="Arial"/>
          <w:sz w:val="24"/>
        </w:rPr>
        <w:tab/>
      </w:r>
      <w:r w:rsidR="0046772B" w:rsidRPr="002A6011">
        <w:rPr>
          <w:rFonts w:ascii="Arial" w:hAnsi="Arial"/>
          <w:sz w:val="24"/>
        </w:rPr>
        <w:t>…………</w:t>
      </w:r>
      <w:r w:rsidRPr="002A6011">
        <w:rPr>
          <w:rFonts w:ascii="Arial" w:hAnsi="Arial"/>
          <w:sz w:val="24"/>
        </w:rPr>
        <w:t>………</w:t>
      </w:r>
      <w:r w:rsidR="0046772B" w:rsidRPr="002A6011">
        <w:rPr>
          <w:rFonts w:ascii="Arial" w:hAnsi="Arial"/>
          <w:sz w:val="24"/>
        </w:rPr>
        <w:t xml:space="preserve"> kW </w:t>
      </w:r>
    </w:p>
    <w:p w:rsidR="00207E0F" w:rsidRDefault="00207E0F" w:rsidP="00207E0F">
      <w:pPr>
        <w:ind w:left="709" w:hanging="709"/>
        <w:jc w:val="both"/>
        <w:rPr>
          <w:rFonts w:ascii="Arial" w:hAnsi="Arial"/>
          <w:sz w:val="24"/>
        </w:rPr>
      </w:pPr>
    </w:p>
    <w:p w:rsidR="00B969BB" w:rsidRPr="002A6011" w:rsidRDefault="00207E0F">
      <w:pPr>
        <w:jc w:val="both"/>
        <w:rPr>
          <w:rFonts w:ascii="Arial" w:hAnsi="Arial"/>
          <w:sz w:val="24"/>
        </w:rPr>
      </w:pPr>
      <w:r>
        <w:rPr>
          <w:rFonts w:ascii="Arial" w:hAnsi="Arial"/>
          <w:sz w:val="24"/>
        </w:rPr>
        <w:t>2</w:t>
      </w:r>
      <w:r w:rsidR="00C26597">
        <w:rPr>
          <w:rFonts w:ascii="Arial" w:hAnsi="Arial"/>
          <w:sz w:val="24"/>
        </w:rPr>
        <w:t>0</w:t>
      </w:r>
      <w:r w:rsidR="00B969BB" w:rsidRPr="002A6011">
        <w:rPr>
          <w:rFonts w:ascii="Arial" w:hAnsi="Arial"/>
          <w:sz w:val="24"/>
        </w:rPr>
        <w:t>.</w:t>
      </w:r>
      <w:r w:rsidR="00B969BB" w:rsidRPr="002A6011">
        <w:rPr>
          <w:rFonts w:ascii="Arial" w:hAnsi="Arial"/>
          <w:sz w:val="24"/>
        </w:rPr>
        <w:tab/>
        <w:t>Cooling method</w:t>
      </w:r>
      <w:r w:rsidR="00B969BB" w:rsidRPr="002A6011">
        <w:rPr>
          <w:rFonts w:ascii="Arial" w:hAnsi="Arial"/>
          <w:sz w:val="24"/>
        </w:rPr>
        <w:tab/>
      </w:r>
      <w:r w:rsidR="00B969BB" w:rsidRPr="002A6011">
        <w:rPr>
          <w:rFonts w:ascii="Arial" w:hAnsi="Arial"/>
          <w:sz w:val="24"/>
        </w:rPr>
        <w:tab/>
      </w:r>
      <w:proofErr w:type="gramStart"/>
      <w:r w:rsidR="00B969BB" w:rsidRPr="002A6011">
        <w:rPr>
          <w:rFonts w:ascii="Arial" w:hAnsi="Arial"/>
          <w:sz w:val="24"/>
        </w:rPr>
        <w:tab/>
      </w:r>
      <w:r w:rsidR="00B969BB" w:rsidRPr="002A6011">
        <w:rPr>
          <w:rFonts w:ascii="Arial" w:hAnsi="Arial"/>
          <w:sz w:val="24"/>
        </w:rPr>
        <w:tab/>
        <w:t>:</w:t>
      </w:r>
      <w:r w:rsidR="00B969BB" w:rsidRPr="002A6011">
        <w:rPr>
          <w:rFonts w:ascii="Arial" w:hAnsi="Arial"/>
          <w:sz w:val="24"/>
        </w:rPr>
        <w:tab/>
        <w:t>…………………………..</w:t>
      </w:r>
      <w:proofErr w:type="gramEnd"/>
    </w:p>
    <w:p w:rsidR="00B969BB" w:rsidRPr="002A6011" w:rsidRDefault="00B969BB">
      <w:pPr>
        <w:jc w:val="both"/>
        <w:rPr>
          <w:rFonts w:ascii="Arial" w:hAnsi="Arial"/>
          <w:sz w:val="24"/>
        </w:rPr>
      </w:pPr>
    </w:p>
    <w:p w:rsidR="00B969BB" w:rsidRPr="002A6011" w:rsidRDefault="00207E0F">
      <w:pPr>
        <w:jc w:val="both"/>
        <w:rPr>
          <w:rFonts w:ascii="Arial" w:hAnsi="Arial"/>
          <w:sz w:val="24"/>
        </w:rPr>
      </w:pPr>
      <w:r>
        <w:rPr>
          <w:rFonts w:ascii="Arial" w:hAnsi="Arial"/>
          <w:sz w:val="24"/>
        </w:rPr>
        <w:t>2</w:t>
      </w:r>
      <w:r w:rsidR="00C26597">
        <w:rPr>
          <w:rFonts w:ascii="Arial" w:hAnsi="Arial"/>
          <w:sz w:val="24"/>
        </w:rPr>
        <w:t>1</w:t>
      </w:r>
      <w:r w:rsidR="00B969BB" w:rsidRPr="002A6011">
        <w:rPr>
          <w:rFonts w:ascii="Arial" w:hAnsi="Arial"/>
          <w:sz w:val="24"/>
        </w:rPr>
        <w:t>.</w:t>
      </w:r>
      <w:r w:rsidR="008E1CB2" w:rsidRPr="002A6011">
        <w:rPr>
          <w:rFonts w:ascii="Arial" w:hAnsi="Arial"/>
          <w:sz w:val="24"/>
        </w:rPr>
        <w:tab/>
      </w:r>
      <w:r w:rsidR="00EB3093" w:rsidRPr="002A6011">
        <w:rPr>
          <w:rFonts w:ascii="Arial" w:hAnsi="Arial"/>
          <w:sz w:val="24"/>
        </w:rPr>
        <w:t>Have the reactors been designed to employ</w:t>
      </w:r>
    </w:p>
    <w:p w:rsidR="00EB3093" w:rsidRPr="002A6011" w:rsidRDefault="00EB3093">
      <w:pPr>
        <w:jc w:val="both"/>
        <w:rPr>
          <w:rFonts w:ascii="Arial" w:hAnsi="Arial"/>
          <w:sz w:val="24"/>
        </w:rPr>
      </w:pPr>
      <w:r w:rsidRPr="002A6011">
        <w:rPr>
          <w:rFonts w:ascii="Arial" w:hAnsi="Arial"/>
          <w:sz w:val="24"/>
        </w:rPr>
        <w:tab/>
      </w:r>
      <w:proofErr w:type="gramStart"/>
      <w:r w:rsidRPr="002A6011">
        <w:rPr>
          <w:rFonts w:ascii="Arial" w:hAnsi="Arial"/>
          <w:sz w:val="24"/>
        </w:rPr>
        <w:t>linear</w:t>
      </w:r>
      <w:proofErr w:type="gramEnd"/>
      <w:r w:rsidRPr="002A6011">
        <w:rPr>
          <w:rFonts w:ascii="Arial" w:hAnsi="Arial"/>
          <w:sz w:val="24"/>
        </w:rPr>
        <w:t xml:space="preserve"> </w:t>
      </w:r>
      <w:r w:rsidR="00382CE6" w:rsidRPr="002A6011">
        <w:rPr>
          <w:rFonts w:ascii="Arial" w:hAnsi="Arial"/>
          <w:sz w:val="24"/>
        </w:rPr>
        <w:t>magnetization characteristics</w:t>
      </w:r>
      <w:r w:rsidRPr="002A6011">
        <w:rPr>
          <w:rFonts w:ascii="Arial" w:hAnsi="Arial"/>
          <w:sz w:val="24"/>
        </w:rPr>
        <w:t xml:space="preserve"> with </w:t>
      </w:r>
    </w:p>
    <w:p w:rsidR="00EB3093" w:rsidRPr="002A6011" w:rsidRDefault="00EB3093">
      <w:pPr>
        <w:jc w:val="both"/>
        <w:rPr>
          <w:rFonts w:ascii="Arial" w:hAnsi="Arial"/>
          <w:sz w:val="24"/>
        </w:rPr>
      </w:pPr>
      <w:r w:rsidRPr="002A6011">
        <w:rPr>
          <w:rFonts w:ascii="Arial" w:hAnsi="Arial"/>
          <w:sz w:val="24"/>
        </w:rPr>
        <w:tab/>
      </w:r>
      <w:proofErr w:type="gramStart"/>
      <w:r w:rsidR="00382CE6" w:rsidRPr="002A6011">
        <w:rPr>
          <w:rFonts w:ascii="Arial" w:hAnsi="Arial"/>
          <w:sz w:val="24"/>
        </w:rPr>
        <w:t>voltage</w:t>
      </w:r>
      <w:proofErr w:type="gramEnd"/>
      <w:r w:rsidR="00382CE6" w:rsidRPr="002A6011">
        <w:rPr>
          <w:rFonts w:ascii="Arial" w:hAnsi="Arial"/>
          <w:sz w:val="24"/>
        </w:rPr>
        <w:t xml:space="preserve"> </w:t>
      </w:r>
      <w:r w:rsidRPr="002A6011">
        <w:rPr>
          <w:rFonts w:ascii="Arial" w:hAnsi="Arial"/>
          <w:sz w:val="24"/>
        </w:rPr>
        <w:t>equal to 1.2 of the</w:t>
      </w:r>
      <w:r w:rsidR="00382CE6" w:rsidRPr="002A6011">
        <w:rPr>
          <w:rFonts w:ascii="Arial" w:hAnsi="Arial"/>
          <w:sz w:val="24"/>
        </w:rPr>
        <w:t>ir rated voltage?</w:t>
      </w:r>
      <w:r w:rsidRPr="002A6011">
        <w:rPr>
          <w:rFonts w:ascii="Arial" w:hAnsi="Arial"/>
          <w:sz w:val="24"/>
        </w:rPr>
        <w:t xml:space="preserve">: </w:t>
      </w:r>
      <w:r w:rsidRPr="002A6011">
        <w:rPr>
          <w:rFonts w:ascii="Arial" w:hAnsi="Arial"/>
          <w:sz w:val="24"/>
        </w:rPr>
        <w:tab/>
        <w:t>…………………………..</w:t>
      </w:r>
    </w:p>
    <w:p w:rsidR="00B969BB" w:rsidRPr="002A6011" w:rsidRDefault="00B969BB">
      <w:pPr>
        <w:jc w:val="both"/>
        <w:rPr>
          <w:rFonts w:ascii="Arial" w:hAnsi="Arial"/>
          <w:sz w:val="24"/>
        </w:rPr>
      </w:pPr>
    </w:p>
    <w:p w:rsidR="00FA1AFF" w:rsidRPr="002A6011" w:rsidRDefault="00207E0F" w:rsidP="00FA1AFF">
      <w:pPr>
        <w:ind w:left="709" w:hanging="709"/>
        <w:jc w:val="both"/>
        <w:rPr>
          <w:rFonts w:ascii="Arial" w:hAnsi="Arial"/>
          <w:sz w:val="24"/>
        </w:rPr>
      </w:pPr>
      <w:r>
        <w:rPr>
          <w:rFonts w:ascii="Arial" w:hAnsi="Arial"/>
          <w:sz w:val="24"/>
        </w:rPr>
        <w:t>2</w:t>
      </w:r>
      <w:r w:rsidR="00C26597">
        <w:rPr>
          <w:rFonts w:ascii="Arial" w:hAnsi="Arial"/>
          <w:sz w:val="24"/>
        </w:rPr>
        <w:t>2</w:t>
      </w:r>
      <w:r w:rsidR="00FA1AFF" w:rsidRPr="002A6011">
        <w:rPr>
          <w:rFonts w:ascii="Arial" w:hAnsi="Arial"/>
          <w:sz w:val="24"/>
        </w:rPr>
        <w:t>.</w:t>
      </w:r>
      <w:r w:rsidR="00FA1AFF" w:rsidRPr="002A6011">
        <w:rPr>
          <w:rFonts w:ascii="Arial" w:hAnsi="Arial"/>
          <w:sz w:val="24"/>
        </w:rPr>
        <w:tab/>
        <w:t>Bushings</w:t>
      </w:r>
    </w:p>
    <w:p w:rsidR="00241892" w:rsidRPr="002A6011" w:rsidRDefault="00241892" w:rsidP="00FA1AFF">
      <w:pPr>
        <w:ind w:left="709" w:hanging="709"/>
        <w:jc w:val="both"/>
        <w:rPr>
          <w:rFonts w:ascii="Arial" w:hAnsi="Arial"/>
          <w:sz w:val="24"/>
        </w:rPr>
      </w:pPr>
    </w:p>
    <w:p w:rsidR="00FA1AFF" w:rsidRPr="002A6011" w:rsidRDefault="00FC1D66" w:rsidP="00FA1AFF">
      <w:pPr>
        <w:ind w:left="709" w:hanging="709"/>
        <w:jc w:val="both"/>
        <w:rPr>
          <w:rFonts w:ascii="Arial" w:hAnsi="Arial"/>
          <w:sz w:val="24"/>
        </w:rPr>
      </w:pPr>
      <w:r w:rsidRPr="002A6011">
        <w:rPr>
          <w:rFonts w:ascii="Arial" w:hAnsi="Arial"/>
          <w:sz w:val="24"/>
        </w:rPr>
        <w:tab/>
      </w:r>
      <w:proofErr w:type="gramStart"/>
      <w:r w:rsidRPr="002A6011">
        <w:rPr>
          <w:rFonts w:ascii="Arial" w:hAnsi="Arial"/>
          <w:sz w:val="24"/>
        </w:rPr>
        <w:t xml:space="preserve">a.  </w:t>
      </w:r>
      <w:r w:rsidR="00FA1AFF" w:rsidRPr="002A6011">
        <w:rPr>
          <w:rFonts w:ascii="Arial" w:hAnsi="Arial"/>
          <w:sz w:val="24"/>
        </w:rPr>
        <w:t>Line</w:t>
      </w:r>
      <w:proofErr w:type="gramEnd"/>
      <w:r w:rsidR="00FA1AFF" w:rsidRPr="002A6011">
        <w:rPr>
          <w:rFonts w:ascii="Arial" w:hAnsi="Arial"/>
          <w:sz w:val="24"/>
        </w:rPr>
        <w:t>-end bushings</w:t>
      </w:r>
    </w:p>
    <w:p w:rsidR="00FA1AFF" w:rsidRPr="002A6011" w:rsidRDefault="00FC1D66" w:rsidP="00FA1AFF">
      <w:pPr>
        <w:ind w:left="709" w:hanging="709"/>
        <w:jc w:val="both"/>
        <w:rPr>
          <w:rFonts w:ascii="Arial" w:hAnsi="Arial"/>
          <w:sz w:val="24"/>
        </w:rPr>
      </w:pPr>
      <w:r w:rsidRPr="002A6011">
        <w:rPr>
          <w:rFonts w:ascii="Arial" w:hAnsi="Arial"/>
          <w:sz w:val="24"/>
        </w:rPr>
        <w:tab/>
      </w:r>
      <w:r w:rsidRPr="002A6011">
        <w:rPr>
          <w:rFonts w:ascii="Arial" w:hAnsi="Arial"/>
          <w:sz w:val="24"/>
        </w:rPr>
        <w:tab/>
        <w:t xml:space="preserve">     </w:t>
      </w:r>
      <w:r w:rsidR="00FA1AFF" w:rsidRPr="002A6011">
        <w:rPr>
          <w:rFonts w:ascii="Arial" w:hAnsi="Arial"/>
          <w:sz w:val="24"/>
        </w:rPr>
        <w:t>- Type</w:t>
      </w:r>
      <w:r w:rsidR="00480A08" w:rsidRPr="002A6011">
        <w:rPr>
          <w:rFonts w:ascii="Arial" w:hAnsi="Arial"/>
          <w:sz w:val="24"/>
        </w:rPr>
        <w:t xml:space="preserve"> and manufacture</w:t>
      </w:r>
      <w:r w:rsidR="00A4488E" w:rsidRPr="002A6011">
        <w:rPr>
          <w:rFonts w:ascii="Arial" w:hAnsi="Arial"/>
          <w:sz w:val="24"/>
        </w:rPr>
        <w:t>r</w:t>
      </w:r>
      <w:r w:rsidR="00480A08" w:rsidRPr="002A6011">
        <w:rPr>
          <w:rFonts w:ascii="Arial" w:hAnsi="Arial"/>
          <w:sz w:val="24"/>
        </w:rPr>
        <w:tab/>
      </w:r>
      <w:proofErr w:type="gramStart"/>
      <w:r w:rsidR="00480A08" w:rsidRPr="002A6011">
        <w:rPr>
          <w:rFonts w:ascii="Arial" w:hAnsi="Arial"/>
          <w:sz w:val="24"/>
        </w:rPr>
        <w:tab/>
      </w:r>
      <w:r w:rsidR="00FA1AFF" w:rsidRPr="002A6011">
        <w:rPr>
          <w:rFonts w:ascii="Arial" w:hAnsi="Arial"/>
          <w:sz w:val="24"/>
        </w:rPr>
        <w:t xml:space="preserve"> :</w:t>
      </w:r>
      <w:r w:rsidR="00FA1AFF" w:rsidRPr="002A6011">
        <w:rPr>
          <w:rFonts w:ascii="Arial" w:hAnsi="Arial"/>
          <w:sz w:val="24"/>
        </w:rPr>
        <w:tab/>
        <w:t>…………………………..</w:t>
      </w:r>
      <w:proofErr w:type="gramEnd"/>
    </w:p>
    <w:p w:rsidR="00207E0F" w:rsidRPr="002A6011" w:rsidRDefault="00207E0F" w:rsidP="00207E0F">
      <w:pPr>
        <w:ind w:left="709" w:hanging="709"/>
        <w:jc w:val="both"/>
        <w:rPr>
          <w:rFonts w:ascii="Arial" w:hAnsi="Arial"/>
          <w:sz w:val="24"/>
        </w:rPr>
      </w:pPr>
      <w:r w:rsidRPr="002A6011">
        <w:rPr>
          <w:rFonts w:ascii="Arial" w:hAnsi="Arial"/>
          <w:sz w:val="24"/>
        </w:rPr>
        <w:tab/>
      </w:r>
      <w:r w:rsidRPr="002A6011">
        <w:rPr>
          <w:rFonts w:ascii="Arial" w:hAnsi="Arial"/>
          <w:sz w:val="24"/>
        </w:rPr>
        <w:tab/>
        <w:t xml:space="preserve">     -</w:t>
      </w:r>
      <w:r>
        <w:rPr>
          <w:rFonts w:ascii="Arial" w:hAnsi="Arial"/>
          <w:sz w:val="24"/>
        </w:rPr>
        <w:t xml:space="preserve"> Max. </w:t>
      </w:r>
      <w:proofErr w:type="gramStart"/>
      <w:r>
        <w:rPr>
          <w:rFonts w:ascii="Arial" w:hAnsi="Arial"/>
          <w:sz w:val="24"/>
        </w:rPr>
        <w:t>phase-phase</w:t>
      </w:r>
      <w:proofErr w:type="gramEnd"/>
      <w:r>
        <w:rPr>
          <w:rFonts w:ascii="Arial" w:hAnsi="Arial"/>
          <w:sz w:val="24"/>
        </w:rPr>
        <w:t xml:space="preserve"> operating voltage :</w:t>
      </w:r>
      <w:r>
        <w:rPr>
          <w:rFonts w:ascii="Arial" w:hAnsi="Arial"/>
          <w:sz w:val="24"/>
        </w:rPr>
        <w:tab/>
        <w:t xml:space="preserve">…………………kV </w:t>
      </w:r>
      <w:proofErr w:type="spellStart"/>
      <w:r>
        <w:rPr>
          <w:rFonts w:ascii="Arial" w:hAnsi="Arial"/>
          <w:sz w:val="24"/>
        </w:rPr>
        <w:t>rms</w:t>
      </w:r>
      <w:proofErr w:type="spellEnd"/>
    </w:p>
    <w:p w:rsidR="00207E0F" w:rsidRPr="002A6011" w:rsidRDefault="00207E0F" w:rsidP="00207E0F">
      <w:pPr>
        <w:ind w:left="709" w:hanging="709"/>
        <w:jc w:val="both"/>
        <w:rPr>
          <w:rFonts w:ascii="Arial" w:hAnsi="Arial"/>
          <w:sz w:val="24"/>
        </w:rPr>
      </w:pPr>
      <w:r w:rsidRPr="002A6011">
        <w:rPr>
          <w:rFonts w:ascii="Arial" w:hAnsi="Arial"/>
          <w:sz w:val="24"/>
        </w:rPr>
        <w:tab/>
      </w:r>
      <w:r w:rsidRPr="002A6011">
        <w:rPr>
          <w:rFonts w:ascii="Arial" w:hAnsi="Arial"/>
          <w:sz w:val="24"/>
        </w:rPr>
        <w:tab/>
        <w:t xml:space="preserve">     -</w:t>
      </w:r>
      <w:r>
        <w:rPr>
          <w:rFonts w:ascii="Arial" w:hAnsi="Arial"/>
          <w:sz w:val="24"/>
        </w:rPr>
        <w:t xml:space="preserve"> Rated current</w:t>
      </w:r>
      <w:r>
        <w:rPr>
          <w:rFonts w:ascii="Arial" w:hAnsi="Arial"/>
          <w:sz w:val="24"/>
        </w:rPr>
        <w:tab/>
      </w:r>
      <w:r>
        <w:rPr>
          <w:rFonts w:ascii="Arial" w:hAnsi="Arial"/>
          <w:sz w:val="24"/>
        </w:rPr>
        <w:tab/>
      </w:r>
      <w:r>
        <w:rPr>
          <w:rFonts w:ascii="Arial" w:hAnsi="Arial"/>
          <w:sz w:val="24"/>
        </w:rPr>
        <w:tab/>
      </w:r>
      <w:proofErr w:type="gramStart"/>
      <w:r>
        <w:rPr>
          <w:rFonts w:ascii="Arial" w:hAnsi="Arial"/>
          <w:sz w:val="24"/>
        </w:rPr>
        <w:tab/>
        <w:t xml:space="preserve"> :</w:t>
      </w:r>
      <w:r>
        <w:rPr>
          <w:rFonts w:ascii="Arial" w:hAnsi="Arial"/>
          <w:sz w:val="24"/>
        </w:rPr>
        <w:tab/>
        <w:t>………………………</w:t>
      </w:r>
      <w:proofErr w:type="gramEnd"/>
      <w:r>
        <w:rPr>
          <w:rFonts w:ascii="Arial" w:hAnsi="Arial"/>
          <w:sz w:val="24"/>
        </w:rPr>
        <w:t>A</w:t>
      </w:r>
    </w:p>
    <w:p w:rsidR="00FA1AFF" w:rsidRPr="002A6011" w:rsidRDefault="00FC1D66" w:rsidP="00FA1AFF">
      <w:pPr>
        <w:ind w:left="709" w:hanging="709"/>
        <w:jc w:val="both"/>
        <w:rPr>
          <w:rFonts w:ascii="Arial" w:hAnsi="Arial"/>
          <w:sz w:val="24"/>
        </w:rPr>
      </w:pPr>
      <w:r w:rsidRPr="002A6011">
        <w:rPr>
          <w:rFonts w:ascii="Arial" w:hAnsi="Arial"/>
          <w:sz w:val="24"/>
        </w:rPr>
        <w:tab/>
      </w:r>
      <w:r w:rsidRPr="002A6011">
        <w:rPr>
          <w:rFonts w:ascii="Arial" w:hAnsi="Arial"/>
          <w:sz w:val="24"/>
        </w:rPr>
        <w:tab/>
        <w:t xml:space="preserve">     </w:t>
      </w:r>
      <w:r w:rsidR="0021143C" w:rsidRPr="002A6011">
        <w:rPr>
          <w:rFonts w:ascii="Arial" w:hAnsi="Arial"/>
          <w:sz w:val="24"/>
        </w:rPr>
        <w:t>- Lightning withstand level</w:t>
      </w:r>
      <w:r w:rsidR="0021143C" w:rsidRPr="002A6011">
        <w:rPr>
          <w:rFonts w:ascii="Arial" w:hAnsi="Arial"/>
          <w:sz w:val="24"/>
        </w:rPr>
        <w:tab/>
      </w:r>
      <w:proofErr w:type="gramStart"/>
      <w:r w:rsidR="0021143C" w:rsidRPr="002A6011">
        <w:rPr>
          <w:rFonts w:ascii="Arial" w:hAnsi="Arial"/>
          <w:sz w:val="24"/>
        </w:rPr>
        <w:tab/>
      </w:r>
      <w:r w:rsidR="00207E0F">
        <w:rPr>
          <w:rFonts w:ascii="Arial" w:hAnsi="Arial"/>
          <w:sz w:val="24"/>
        </w:rPr>
        <w:t xml:space="preserve"> :</w:t>
      </w:r>
      <w:r w:rsidR="00207E0F">
        <w:rPr>
          <w:rFonts w:ascii="Arial" w:hAnsi="Arial"/>
          <w:sz w:val="24"/>
        </w:rPr>
        <w:tab/>
        <w:t>………………………</w:t>
      </w:r>
      <w:proofErr w:type="gramEnd"/>
      <w:r w:rsidR="00207E0F" w:rsidRPr="00207E0F">
        <w:rPr>
          <w:rFonts w:ascii="Arial" w:hAnsi="Arial"/>
          <w:sz w:val="24"/>
        </w:rPr>
        <w:t xml:space="preserve"> </w:t>
      </w:r>
      <w:r w:rsidR="00207E0F" w:rsidRPr="002A6011">
        <w:rPr>
          <w:rFonts w:ascii="Arial" w:hAnsi="Arial"/>
          <w:sz w:val="24"/>
        </w:rPr>
        <w:t>kV</w:t>
      </w:r>
    </w:p>
    <w:p w:rsidR="00B26D5E" w:rsidRPr="002A6011" w:rsidRDefault="00FC1D66" w:rsidP="00FA1AFF">
      <w:pPr>
        <w:ind w:left="709" w:hanging="709"/>
        <w:jc w:val="both"/>
        <w:rPr>
          <w:rFonts w:ascii="Arial" w:hAnsi="Arial"/>
          <w:sz w:val="24"/>
        </w:rPr>
      </w:pPr>
      <w:r w:rsidRPr="002A6011">
        <w:rPr>
          <w:rFonts w:ascii="Arial" w:hAnsi="Arial"/>
          <w:sz w:val="24"/>
        </w:rPr>
        <w:tab/>
      </w:r>
      <w:r w:rsidRPr="002A6011">
        <w:rPr>
          <w:rFonts w:ascii="Arial" w:hAnsi="Arial"/>
          <w:sz w:val="24"/>
        </w:rPr>
        <w:tab/>
        <w:t xml:space="preserve">     </w:t>
      </w:r>
      <w:r w:rsidR="00FA1AFF" w:rsidRPr="002A6011">
        <w:rPr>
          <w:rFonts w:ascii="Arial" w:hAnsi="Arial"/>
          <w:sz w:val="24"/>
        </w:rPr>
        <w:t xml:space="preserve">- </w:t>
      </w:r>
      <w:r w:rsidR="00FA1AFF" w:rsidRPr="002A6011">
        <w:rPr>
          <w:rFonts w:ascii="Arial" w:hAnsi="Arial"/>
          <w:sz w:val="24"/>
          <w:szCs w:val="24"/>
        </w:rPr>
        <w:t xml:space="preserve">1 minute - 50Hz </w:t>
      </w:r>
      <w:r w:rsidR="00B26D5E" w:rsidRPr="002A6011">
        <w:rPr>
          <w:rFonts w:ascii="Arial" w:hAnsi="Arial"/>
          <w:sz w:val="24"/>
          <w:szCs w:val="24"/>
        </w:rPr>
        <w:t>Power</w:t>
      </w:r>
      <w:r w:rsidR="00B26D5E" w:rsidRPr="002A6011">
        <w:rPr>
          <w:rFonts w:ascii="Arial" w:hAnsi="Arial"/>
          <w:sz w:val="24"/>
        </w:rPr>
        <w:t xml:space="preserve"> frequency </w:t>
      </w:r>
    </w:p>
    <w:p w:rsidR="00FA1AFF" w:rsidRPr="002A6011" w:rsidRDefault="00FC1D66" w:rsidP="00FC1D66">
      <w:pPr>
        <w:ind w:left="720"/>
        <w:jc w:val="both"/>
        <w:rPr>
          <w:rFonts w:ascii="Arial" w:hAnsi="Arial"/>
          <w:sz w:val="24"/>
        </w:rPr>
      </w:pPr>
      <w:r w:rsidRPr="002A6011">
        <w:rPr>
          <w:rFonts w:ascii="Arial" w:hAnsi="Arial"/>
          <w:sz w:val="22"/>
        </w:rPr>
        <w:t xml:space="preserve">       </w:t>
      </w:r>
      <w:r w:rsidR="00B26D5E" w:rsidRPr="002A6011">
        <w:rPr>
          <w:rFonts w:ascii="Arial" w:hAnsi="Arial"/>
          <w:sz w:val="22"/>
        </w:rPr>
        <w:t xml:space="preserve"> </w:t>
      </w:r>
      <w:proofErr w:type="gramStart"/>
      <w:r w:rsidR="00B26D5E" w:rsidRPr="002A6011">
        <w:rPr>
          <w:rFonts w:ascii="Arial" w:hAnsi="Arial"/>
          <w:sz w:val="24"/>
          <w:szCs w:val="24"/>
        </w:rPr>
        <w:t>wit</w:t>
      </w:r>
      <w:r w:rsidR="00FA1AFF" w:rsidRPr="002A6011">
        <w:rPr>
          <w:rFonts w:ascii="Arial" w:hAnsi="Arial"/>
          <w:sz w:val="24"/>
          <w:szCs w:val="24"/>
        </w:rPr>
        <w:t>hstand</w:t>
      </w:r>
      <w:proofErr w:type="gramEnd"/>
      <w:r w:rsidR="00FA1AFF" w:rsidRPr="002A6011">
        <w:rPr>
          <w:rFonts w:ascii="Arial" w:hAnsi="Arial"/>
          <w:sz w:val="24"/>
          <w:szCs w:val="24"/>
        </w:rPr>
        <w:t xml:space="preserve"> voltage</w:t>
      </w:r>
      <w:r w:rsidR="00FA1AFF" w:rsidRPr="002A6011">
        <w:rPr>
          <w:rFonts w:ascii="Arial" w:hAnsi="Arial"/>
          <w:sz w:val="22"/>
        </w:rPr>
        <w:t xml:space="preserve"> </w:t>
      </w:r>
      <w:r w:rsidR="00B26D5E" w:rsidRPr="002A6011">
        <w:rPr>
          <w:rFonts w:ascii="Arial" w:hAnsi="Arial"/>
          <w:sz w:val="22"/>
        </w:rPr>
        <w:tab/>
      </w:r>
      <w:r w:rsidR="00B26D5E" w:rsidRPr="002A6011">
        <w:rPr>
          <w:rFonts w:ascii="Arial" w:hAnsi="Arial"/>
          <w:sz w:val="22"/>
        </w:rPr>
        <w:tab/>
      </w:r>
      <w:r w:rsidR="00B26D5E" w:rsidRPr="002A6011">
        <w:rPr>
          <w:rFonts w:ascii="Arial" w:hAnsi="Arial"/>
          <w:sz w:val="22"/>
        </w:rPr>
        <w:tab/>
        <w:t xml:space="preserve"> </w:t>
      </w:r>
      <w:r w:rsidR="00207E0F">
        <w:rPr>
          <w:rFonts w:ascii="Arial" w:hAnsi="Arial"/>
          <w:sz w:val="24"/>
        </w:rPr>
        <w:t>:</w:t>
      </w:r>
      <w:r w:rsidR="00207E0F">
        <w:rPr>
          <w:rFonts w:ascii="Arial" w:hAnsi="Arial"/>
          <w:sz w:val="24"/>
        </w:rPr>
        <w:tab/>
        <w:t xml:space="preserve">………………. kV </w:t>
      </w:r>
      <w:proofErr w:type="spellStart"/>
      <w:r w:rsidR="00207E0F">
        <w:rPr>
          <w:rFonts w:ascii="Arial" w:hAnsi="Arial"/>
          <w:sz w:val="24"/>
        </w:rPr>
        <w:t>rms</w:t>
      </w:r>
      <w:proofErr w:type="spellEnd"/>
    </w:p>
    <w:p w:rsidR="00FA1AFF" w:rsidRPr="002A6011" w:rsidRDefault="00FC1D66" w:rsidP="00FA1AFF">
      <w:pPr>
        <w:ind w:left="709" w:hanging="709"/>
        <w:jc w:val="both"/>
        <w:rPr>
          <w:rFonts w:ascii="Arial" w:hAnsi="Arial"/>
          <w:sz w:val="24"/>
        </w:rPr>
      </w:pPr>
      <w:r w:rsidRPr="002A6011">
        <w:rPr>
          <w:rFonts w:ascii="Arial" w:hAnsi="Arial"/>
          <w:sz w:val="24"/>
        </w:rPr>
        <w:tab/>
      </w:r>
      <w:r w:rsidRPr="002A6011">
        <w:rPr>
          <w:rFonts w:ascii="Arial" w:hAnsi="Arial"/>
          <w:sz w:val="24"/>
        </w:rPr>
        <w:tab/>
        <w:t xml:space="preserve">     </w:t>
      </w:r>
      <w:r w:rsidR="00FA1AFF" w:rsidRPr="002A6011">
        <w:rPr>
          <w:rFonts w:ascii="Arial" w:hAnsi="Arial"/>
          <w:sz w:val="24"/>
        </w:rPr>
        <w:t xml:space="preserve">- Minimum </w:t>
      </w:r>
      <w:proofErr w:type="spellStart"/>
      <w:r w:rsidR="00FA1AFF" w:rsidRPr="002A6011">
        <w:rPr>
          <w:rFonts w:ascii="Arial" w:hAnsi="Arial"/>
          <w:sz w:val="24"/>
        </w:rPr>
        <w:t>creepage</w:t>
      </w:r>
      <w:proofErr w:type="spellEnd"/>
      <w:r w:rsidR="00FA1AFF" w:rsidRPr="002A6011">
        <w:rPr>
          <w:rFonts w:ascii="Arial" w:hAnsi="Arial"/>
          <w:sz w:val="24"/>
        </w:rPr>
        <w:t xml:space="preserve"> distance</w:t>
      </w:r>
      <w:r w:rsidR="00FA1AFF" w:rsidRPr="002A6011">
        <w:rPr>
          <w:rFonts w:ascii="Arial" w:hAnsi="Arial"/>
          <w:sz w:val="24"/>
        </w:rPr>
        <w:tab/>
      </w:r>
      <w:proofErr w:type="gramStart"/>
      <w:r w:rsidRPr="002A6011">
        <w:rPr>
          <w:rFonts w:ascii="Arial" w:hAnsi="Arial"/>
          <w:sz w:val="24"/>
        </w:rPr>
        <w:tab/>
        <w:t xml:space="preserve"> </w:t>
      </w:r>
      <w:r w:rsidR="00FA1AFF" w:rsidRPr="002A6011">
        <w:rPr>
          <w:rFonts w:ascii="Arial" w:hAnsi="Arial"/>
          <w:sz w:val="24"/>
        </w:rPr>
        <w:t>:</w:t>
      </w:r>
      <w:r w:rsidR="00FA1AFF" w:rsidRPr="002A6011">
        <w:rPr>
          <w:rFonts w:ascii="Arial" w:hAnsi="Arial"/>
          <w:sz w:val="24"/>
        </w:rPr>
        <w:tab/>
        <w:t>……………………..</w:t>
      </w:r>
      <w:proofErr w:type="gramEnd"/>
      <w:r w:rsidR="00FA1AFF" w:rsidRPr="002A6011">
        <w:rPr>
          <w:rFonts w:ascii="Arial" w:hAnsi="Arial"/>
          <w:sz w:val="24"/>
        </w:rPr>
        <w:t xml:space="preserve"> </w:t>
      </w:r>
      <w:proofErr w:type="gramStart"/>
      <w:r w:rsidR="00FA1AFF" w:rsidRPr="002A6011">
        <w:rPr>
          <w:rFonts w:ascii="Arial" w:hAnsi="Arial"/>
          <w:sz w:val="24"/>
        </w:rPr>
        <w:t>mm</w:t>
      </w:r>
      <w:proofErr w:type="gramEnd"/>
    </w:p>
    <w:p w:rsidR="00207E0F" w:rsidRPr="002A6011" w:rsidRDefault="00207E0F" w:rsidP="00207E0F">
      <w:pPr>
        <w:ind w:left="709" w:hanging="709"/>
        <w:jc w:val="both"/>
        <w:rPr>
          <w:rFonts w:ascii="Arial" w:hAnsi="Arial"/>
          <w:sz w:val="24"/>
        </w:rPr>
      </w:pPr>
      <w:r w:rsidRPr="002A6011">
        <w:rPr>
          <w:rFonts w:ascii="Arial" w:hAnsi="Arial"/>
          <w:sz w:val="24"/>
        </w:rPr>
        <w:tab/>
      </w:r>
      <w:r w:rsidRPr="002A6011">
        <w:rPr>
          <w:rFonts w:ascii="Arial" w:hAnsi="Arial"/>
          <w:sz w:val="24"/>
        </w:rPr>
        <w:tab/>
        <w:t xml:space="preserve">     - </w:t>
      </w:r>
      <w:r>
        <w:rPr>
          <w:rFonts w:ascii="Arial" w:hAnsi="Arial"/>
          <w:sz w:val="24"/>
        </w:rPr>
        <w:t xml:space="preserve">Cantilever withstand load </w:t>
      </w:r>
      <w:r w:rsidRPr="002A6011">
        <w:rPr>
          <w:rFonts w:ascii="Arial" w:hAnsi="Arial"/>
          <w:sz w:val="24"/>
        </w:rPr>
        <w:tab/>
      </w:r>
      <w:proofErr w:type="gramStart"/>
      <w:r w:rsidRPr="002A6011">
        <w:rPr>
          <w:rFonts w:ascii="Arial" w:hAnsi="Arial"/>
          <w:sz w:val="24"/>
        </w:rPr>
        <w:tab/>
        <w:t xml:space="preserve"> </w:t>
      </w:r>
      <w:r>
        <w:rPr>
          <w:rFonts w:ascii="Arial" w:hAnsi="Arial"/>
          <w:sz w:val="24"/>
        </w:rPr>
        <w:t>:</w:t>
      </w:r>
      <w:r>
        <w:rPr>
          <w:rFonts w:ascii="Arial" w:hAnsi="Arial"/>
          <w:sz w:val="24"/>
        </w:rPr>
        <w:tab/>
        <w:t>……………………..</w:t>
      </w:r>
      <w:proofErr w:type="gramEnd"/>
      <w:r>
        <w:rPr>
          <w:rFonts w:ascii="Arial" w:hAnsi="Arial"/>
          <w:sz w:val="24"/>
        </w:rPr>
        <w:t xml:space="preserve"> N</w:t>
      </w:r>
    </w:p>
    <w:p w:rsidR="00FA1AFF" w:rsidRPr="002A6011" w:rsidRDefault="00FC1D66" w:rsidP="00FA1AFF">
      <w:pPr>
        <w:ind w:left="709" w:hanging="709"/>
        <w:jc w:val="both"/>
        <w:rPr>
          <w:rFonts w:ascii="Arial" w:hAnsi="Arial"/>
          <w:sz w:val="24"/>
        </w:rPr>
      </w:pPr>
      <w:r w:rsidRPr="002A6011">
        <w:rPr>
          <w:rFonts w:ascii="Arial" w:hAnsi="Arial"/>
          <w:sz w:val="24"/>
        </w:rPr>
        <w:tab/>
      </w:r>
      <w:r w:rsidRPr="002A6011">
        <w:rPr>
          <w:rFonts w:ascii="Arial" w:hAnsi="Arial"/>
          <w:sz w:val="24"/>
        </w:rPr>
        <w:tab/>
        <w:t xml:space="preserve">     </w:t>
      </w:r>
      <w:r w:rsidR="00FA1AFF" w:rsidRPr="002A6011">
        <w:rPr>
          <w:rFonts w:ascii="Arial" w:hAnsi="Arial"/>
          <w:sz w:val="24"/>
        </w:rPr>
        <w:t>- Range of spill-gap settings</w:t>
      </w:r>
      <w:r w:rsidR="00FA1AFF" w:rsidRPr="002A6011">
        <w:rPr>
          <w:rFonts w:ascii="Arial" w:hAnsi="Arial"/>
          <w:sz w:val="24"/>
        </w:rPr>
        <w:tab/>
        <w:t xml:space="preserve"> </w:t>
      </w:r>
      <w:proofErr w:type="gramStart"/>
      <w:r w:rsidRPr="002A6011">
        <w:rPr>
          <w:rFonts w:ascii="Arial" w:hAnsi="Arial"/>
          <w:sz w:val="24"/>
        </w:rPr>
        <w:tab/>
        <w:t xml:space="preserve"> </w:t>
      </w:r>
      <w:r w:rsidR="00FA1AFF" w:rsidRPr="002A6011">
        <w:rPr>
          <w:rFonts w:ascii="Arial" w:hAnsi="Arial"/>
          <w:sz w:val="24"/>
        </w:rPr>
        <w:t>:</w:t>
      </w:r>
      <w:r w:rsidR="00FA1AFF" w:rsidRPr="002A6011">
        <w:rPr>
          <w:rFonts w:ascii="Arial" w:hAnsi="Arial"/>
          <w:sz w:val="24"/>
        </w:rPr>
        <w:tab/>
        <w:t>……………………..</w:t>
      </w:r>
      <w:proofErr w:type="gramEnd"/>
      <w:r w:rsidR="00FA1AFF" w:rsidRPr="002A6011">
        <w:rPr>
          <w:rFonts w:ascii="Arial" w:hAnsi="Arial"/>
          <w:sz w:val="24"/>
        </w:rPr>
        <w:t xml:space="preserve"> </w:t>
      </w:r>
      <w:proofErr w:type="gramStart"/>
      <w:r w:rsidR="00FA1AFF" w:rsidRPr="002A6011">
        <w:rPr>
          <w:rFonts w:ascii="Arial" w:hAnsi="Arial"/>
          <w:sz w:val="24"/>
        </w:rPr>
        <w:t>mm</w:t>
      </w:r>
      <w:proofErr w:type="gramEnd"/>
    </w:p>
    <w:p w:rsidR="00FA1AFF" w:rsidRPr="002A6011" w:rsidRDefault="00FA1AFF" w:rsidP="00FA1AFF">
      <w:pPr>
        <w:ind w:left="709" w:hanging="709"/>
        <w:jc w:val="both"/>
        <w:rPr>
          <w:rFonts w:ascii="Arial" w:hAnsi="Arial"/>
          <w:sz w:val="24"/>
        </w:rPr>
      </w:pPr>
    </w:p>
    <w:p w:rsidR="00FA1AFF" w:rsidRPr="002A6011" w:rsidRDefault="00FC1D66" w:rsidP="00FA1AFF">
      <w:pPr>
        <w:ind w:left="709" w:hanging="709"/>
        <w:jc w:val="both"/>
        <w:rPr>
          <w:rFonts w:ascii="Arial" w:hAnsi="Arial"/>
          <w:sz w:val="24"/>
        </w:rPr>
      </w:pPr>
      <w:r w:rsidRPr="002A6011">
        <w:rPr>
          <w:rFonts w:ascii="Arial" w:hAnsi="Arial"/>
          <w:sz w:val="24"/>
        </w:rPr>
        <w:tab/>
      </w:r>
      <w:proofErr w:type="gramStart"/>
      <w:r w:rsidRPr="002A6011">
        <w:rPr>
          <w:rFonts w:ascii="Arial" w:hAnsi="Arial"/>
          <w:sz w:val="24"/>
        </w:rPr>
        <w:t xml:space="preserve">b.  </w:t>
      </w:r>
      <w:r w:rsidR="00FA1AFF" w:rsidRPr="002A6011">
        <w:rPr>
          <w:rFonts w:ascii="Arial" w:hAnsi="Arial"/>
          <w:sz w:val="24"/>
        </w:rPr>
        <w:t>Neutral</w:t>
      </w:r>
      <w:proofErr w:type="gramEnd"/>
      <w:r w:rsidR="00FA1AFF" w:rsidRPr="002A6011">
        <w:rPr>
          <w:rFonts w:ascii="Arial" w:hAnsi="Arial"/>
          <w:sz w:val="24"/>
        </w:rPr>
        <w:t>-end bushing</w:t>
      </w:r>
    </w:p>
    <w:p w:rsidR="00B26D5E" w:rsidRPr="002A6011" w:rsidRDefault="00FA1AFF" w:rsidP="00B26D5E">
      <w:pPr>
        <w:ind w:left="709" w:hanging="709"/>
        <w:jc w:val="both"/>
        <w:rPr>
          <w:rFonts w:ascii="Arial" w:hAnsi="Arial"/>
          <w:sz w:val="24"/>
        </w:rPr>
      </w:pPr>
      <w:r w:rsidRPr="002A6011">
        <w:rPr>
          <w:rFonts w:ascii="Arial" w:hAnsi="Arial"/>
          <w:sz w:val="24"/>
        </w:rPr>
        <w:tab/>
      </w:r>
      <w:r w:rsidRPr="002A6011">
        <w:rPr>
          <w:rFonts w:ascii="Arial" w:hAnsi="Arial"/>
          <w:sz w:val="24"/>
        </w:rPr>
        <w:tab/>
      </w:r>
      <w:r w:rsidR="00FC1D66" w:rsidRPr="002A6011">
        <w:rPr>
          <w:rFonts w:ascii="Arial" w:hAnsi="Arial"/>
          <w:sz w:val="24"/>
        </w:rPr>
        <w:t xml:space="preserve">     </w:t>
      </w:r>
      <w:r w:rsidR="00B26D5E" w:rsidRPr="002A6011">
        <w:rPr>
          <w:rFonts w:ascii="Arial" w:hAnsi="Arial"/>
          <w:sz w:val="24"/>
        </w:rPr>
        <w:t>- Type</w:t>
      </w:r>
      <w:r w:rsidR="00480A08" w:rsidRPr="002A6011">
        <w:rPr>
          <w:rFonts w:ascii="Arial" w:hAnsi="Arial"/>
          <w:sz w:val="24"/>
        </w:rPr>
        <w:t xml:space="preserve"> and manufacture</w:t>
      </w:r>
      <w:r w:rsidR="00A4488E" w:rsidRPr="002A6011">
        <w:rPr>
          <w:rFonts w:ascii="Arial" w:hAnsi="Arial"/>
          <w:sz w:val="24"/>
        </w:rPr>
        <w:t>r</w:t>
      </w:r>
      <w:r w:rsidR="00480A08" w:rsidRPr="002A6011">
        <w:rPr>
          <w:rFonts w:ascii="Arial" w:hAnsi="Arial"/>
          <w:sz w:val="24"/>
        </w:rPr>
        <w:tab/>
      </w:r>
      <w:proofErr w:type="gramStart"/>
      <w:r w:rsidR="00480A08" w:rsidRPr="002A6011">
        <w:rPr>
          <w:rFonts w:ascii="Arial" w:hAnsi="Arial"/>
          <w:sz w:val="24"/>
        </w:rPr>
        <w:tab/>
      </w:r>
      <w:r w:rsidR="00B26D5E" w:rsidRPr="002A6011">
        <w:rPr>
          <w:rFonts w:ascii="Arial" w:hAnsi="Arial"/>
          <w:sz w:val="24"/>
        </w:rPr>
        <w:t xml:space="preserve"> :</w:t>
      </w:r>
      <w:r w:rsidR="00B26D5E" w:rsidRPr="002A6011">
        <w:rPr>
          <w:rFonts w:ascii="Arial" w:hAnsi="Arial"/>
          <w:sz w:val="24"/>
        </w:rPr>
        <w:tab/>
        <w:t>…………………………..</w:t>
      </w:r>
      <w:proofErr w:type="gramEnd"/>
    </w:p>
    <w:p w:rsidR="00207E0F" w:rsidRPr="002A6011" w:rsidRDefault="00207E0F" w:rsidP="00207E0F">
      <w:pPr>
        <w:ind w:left="709" w:hanging="709"/>
        <w:jc w:val="both"/>
        <w:rPr>
          <w:rFonts w:ascii="Arial" w:hAnsi="Arial"/>
          <w:sz w:val="24"/>
        </w:rPr>
      </w:pPr>
      <w:r w:rsidRPr="002A6011">
        <w:rPr>
          <w:rFonts w:ascii="Arial" w:hAnsi="Arial"/>
          <w:sz w:val="24"/>
        </w:rPr>
        <w:tab/>
      </w:r>
      <w:r w:rsidRPr="002A6011">
        <w:rPr>
          <w:rFonts w:ascii="Arial" w:hAnsi="Arial"/>
          <w:sz w:val="24"/>
        </w:rPr>
        <w:tab/>
        <w:t xml:space="preserve">     -</w:t>
      </w:r>
      <w:r>
        <w:rPr>
          <w:rFonts w:ascii="Arial" w:hAnsi="Arial"/>
          <w:sz w:val="24"/>
        </w:rPr>
        <w:t xml:space="preserve"> Max. </w:t>
      </w:r>
      <w:proofErr w:type="gramStart"/>
      <w:r>
        <w:rPr>
          <w:rFonts w:ascii="Arial" w:hAnsi="Arial"/>
          <w:sz w:val="24"/>
        </w:rPr>
        <w:t>phase-phase</w:t>
      </w:r>
      <w:proofErr w:type="gramEnd"/>
      <w:r>
        <w:rPr>
          <w:rFonts w:ascii="Arial" w:hAnsi="Arial"/>
          <w:sz w:val="24"/>
        </w:rPr>
        <w:t xml:space="preserve"> operating voltage :</w:t>
      </w:r>
      <w:r>
        <w:rPr>
          <w:rFonts w:ascii="Arial" w:hAnsi="Arial"/>
          <w:sz w:val="24"/>
        </w:rPr>
        <w:tab/>
        <w:t xml:space="preserve">…………………kV </w:t>
      </w:r>
      <w:proofErr w:type="spellStart"/>
      <w:r>
        <w:rPr>
          <w:rFonts w:ascii="Arial" w:hAnsi="Arial"/>
          <w:sz w:val="24"/>
        </w:rPr>
        <w:t>rms</w:t>
      </w:r>
      <w:proofErr w:type="spellEnd"/>
    </w:p>
    <w:p w:rsidR="00207E0F" w:rsidRPr="002A6011" w:rsidRDefault="00207E0F" w:rsidP="00207E0F">
      <w:pPr>
        <w:ind w:left="709" w:hanging="709"/>
        <w:jc w:val="both"/>
        <w:rPr>
          <w:rFonts w:ascii="Arial" w:hAnsi="Arial"/>
          <w:sz w:val="24"/>
        </w:rPr>
      </w:pPr>
      <w:r w:rsidRPr="002A6011">
        <w:rPr>
          <w:rFonts w:ascii="Arial" w:hAnsi="Arial"/>
          <w:sz w:val="24"/>
        </w:rPr>
        <w:lastRenderedPageBreak/>
        <w:tab/>
      </w:r>
      <w:r w:rsidRPr="002A6011">
        <w:rPr>
          <w:rFonts w:ascii="Arial" w:hAnsi="Arial"/>
          <w:sz w:val="24"/>
        </w:rPr>
        <w:tab/>
        <w:t xml:space="preserve">     -</w:t>
      </w:r>
      <w:r>
        <w:rPr>
          <w:rFonts w:ascii="Arial" w:hAnsi="Arial"/>
          <w:sz w:val="24"/>
        </w:rPr>
        <w:t xml:space="preserve"> Rated current</w:t>
      </w:r>
      <w:r>
        <w:rPr>
          <w:rFonts w:ascii="Arial" w:hAnsi="Arial"/>
          <w:sz w:val="24"/>
        </w:rPr>
        <w:tab/>
      </w:r>
      <w:r>
        <w:rPr>
          <w:rFonts w:ascii="Arial" w:hAnsi="Arial"/>
          <w:sz w:val="24"/>
        </w:rPr>
        <w:tab/>
      </w:r>
      <w:r>
        <w:rPr>
          <w:rFonts w:ascii="Arial" w:hAnsi="Arial"/>
          <w:sz w:val="24"/>
        </w:rPr>
        <w:tab/>
      </w:r>
      <w:proofErr w:type="gramStart"/>
      <w:r>
        <w:rPr>
          <w:rFonts w:ascii="Arial" w:hAnsi="Arial"/>
          <w:sz w:val="24"/>
        </w:rPr>
        <w:tab/>
        <w:t xml:space="preserve"> :</w:t>
      </w:r>
      <w:r>
        <w:rPr>
          <w:rFonts w:ascii="Arial" w:hAnsi="Arial"/>
          <w:sz w:val="24"/>
        </w:rPr>
        <w:tab/>
        <w:t>………………………</w:t>
      </w:r>
      <w:proofErr w:type="gramEnd"/>
      <w:r>
        <w:rPr>
          <w:rFonts w:ascii="Arial" w:hAnsi="Arial"/>
          <w:sz w:val="24"/>
        </w:rPr>
        <w:t>A</w:t>
      </w:r>
    </w:p>
    <w:p w:rsidR="00B26D5E" w:rsidRPr="002A6011" w:rsidRDefault="00FC1D66" w:rsidP="00B26D5E">
      <w:pPr>
        <w:ind w:left="709" w:hanging="709"/>
        <w:jc w:val="both"/>
        <w:rPr>
          <w:rFonts w:ascii="Arial" w:hAnsi="Arial"/>
          <w:sz w:val="24"/>
        </w:rPr>
      </w:pPr>
      <w:r w:rsidRPr="002A6011">
        <w:rPr>
          <w:rFonts w:ascii="Arial" w:hAnsi="Arial"/>
          <w:sz w:val="24"/>
        </w:rPr>
        <w:tab/>
      </w:r>
      <w:r w:rsidRPr="002A6011">
        <w:rPr>
          <w:rFonts w:ascii="Arial" w:hAnsi="Arial"/>
          <w:sz w:val="24"/>
        </w:rPr>
        <w:tab/>
        <w:t xml:space="preserve">     </w:t>
      </w:r>
      <w:r w:rsidR="005813FB" w:rsidRPr="002A6011">
        <w:rPr>
          <w:rFonts w:ascii="Arial" w:hAnsi="Arial"/>
          <w:sz w:val="24"/>
        </w:rPr>
        <w:t>- Lightning withstand level</w:t>
      </w:r>
      <w:r w:rsidR="005813FB" w:rsidRPr="002A6011">
        <w:rPr>
          <w:rFonts w:ascii="Arial" w:hAnsi="Arial"/>
          <w:sz w:val="24"/>
        </w:rPr>
        <w:tab/>
      </w:r>
      <w:proofErr w:type="gramStart"/>
      <w:r w:rsidR="005813FB" w:rsidRPr="002A6011">
        <w:rPr>
          <w:rFonts w:ascii="Arial" w:hAnsi="Arial"/>
          <w:sz w:val="24"/>
        </w:rPr>
        <w:tab/>
      </w:r>
      <w:r w:rsidR="00B26D5E" w:rsidRPr="002A6011">
        <w:rPr>
          <w:rFonts w:ascii="Arial" w:hAnsi="Arial"/>
          <w:sz w:val="24"/>
        </w:rPr>
        <w:t xml:space="preserve"> :</w:t>
      </w:r>
      <w:r w:rsidR="00B26D5E" w:rsidRPr="002A6011">
        <w:rPr>
          <w:rFonts w:ascii="Arial" w:hAnsi="Arial"/>
          <w:sz w:val="24"/>
        </w:rPr>
        <w:tab/>
        <w:t>…………………………..</w:t>
      </w:r>
      <w:proofErr w:type="gramEnd"/>
    </w:p>
    <w:p w:rsidR="00B26D5E" w:rsidRPr="002A6011" w:rsidRDefault="00FC1D66" w:rsidP="00B26D5E">
      <w:pPr>
        <w:ind w:left="709" w:hanging="709"/>
        <w:jc w:val="both"/>
        <w:rPr>
          <w:rFonts w:ascii="Arial" w:hAnsi="Arial"/>
          <w:sz w:val="24"/>
          <w:szCs w:val="24"/>
        </w:rPr>
      </w:pPr>
      <w:r w:rsidRPr="002A6011">
        <w:rPr>
          <w:rFonts w:ascii="Arial" w:hAnsi="Arial"/>
          <w:sz w:val="24"/>
        </w:rPr>
        <w:tab/>
      </w:r>
      <w:r w:rsidRPr="002A6011">
        <w:rPr>
          <w:rFonts w:ascii="Arial" w:hAnsi="Arial"/>
          <w:sz w:val="24"/>
        </w:rPr>
        <w:tab/>
        <w:t xml:space="preserve">     </w:t>
      </w:r>
      <w:r w:rsidR="00B26D5E" w:rsidRPr="002A6011">
        <w:rPr>
          <w:rFonts w:ascii="Arial" w:hAnsi="Arial"/>
          <w:sz w:val="24"/>
        </w:rPr>
        <w:t xml:space="preserve">- </w:t>
      </w:r>
      <w:r w:rsidR="00B26D5E" w:rsidRPr="002A6011">
        <w:rPr>
          <w:rFonts w:ascii="Arial" w:hAnsi="Arial"/>
          <w:sz w:val="24"/>
          <w:szCs w:val="24"/>
        </w:rPr>
        <w:t xml:space="preserve">1 minute - 50Hz Power frequency </w:t>
      </w:r>
    </w:p>
    <w:p w:rsidR="00B26D5E" w:rsidRPr="002A6011" w:rsidRDefault="00FC1D66" w:rsidP="00FC1D66">
      <w:pPr>
        <w:ind w:left="720"/>
        <w:jc w:val="both"/>
        <w:rPr>
          <w:rFonts w:ascii="Arial" w:hAnsi="Arial"/>
          <w:sz w:val="24"/>
        </w:rPr>
      </w:pPr>
      <w:r w:rsidRPr="002A6011">
        <w:rPr>
          <w:rFonts w:ascii="Arial" w:hAnsi="Arial"/>
          <w:sz w:val="24"/>
          <w:szCs w:val="24"/>
        </w:rPr>
        <w:t xml:space="preserve">        </w:t>
      </w:r>
      <w:proofErr w:type="gramStart"/>
      <w:r w:rsidR="00B26D5E" w:rsidRPr="002A6011">
        <w:rPr>
          <w:rFonts w:ascii="Arial" w:hAnsi="Arial"/>
          <w:sz w:val="24"/>
          <w:szCs w:val="24"/>
        </w:rPr>
        <w:t>withstand</w:t>
      </w:r>
      <w:proofErr w:type="gramEnd"/>
      <w:r w:rsidR="00B26D5E" w:rsidRPr="002A6011">
        <w:rPr>
          <w:rFonts w:ascii="Arial" w:hAnsi="Arial"/>
          <w:sz w:val="24"/>
          <w:szCs w:val="24"/>
        </w:rPr>
        <w:t xml:space="preserve"> voltage</w:t>
      </w:r>
      <w:r w:rsidR="00B26D5E" w:rsidRPr="002A6011">
        <w:rPr>
          <w:rFonts w:ascii="Arial" w:hAnsi="Arial"/>
          <w:sz w:val="22"/>
        </w:rPr>
        <w:t xml:space="preserve"> </w:t>
      </w:r>
      <w:r w:rsidR="00B26D5E" w:rsidRPr="002A6011">
        <w:rPr>
          <w:rFonts w:ascii="Arial" w:hAnsi="Arial"/>
          <w:sz w:val="22"/>
        </w:rPr>
        <w:tab/>
      </w:r>
      <w:r w:rsidR="00B26D5E" w:rsidRPr="002A6011">
        <w:rPr>
          <w:rFonts w:ascii="Arial" w:hAnsi="Arial"/>
          <w:sz w:val="22"/>
        </w:rPr>
        <w:tab/>
      </w:r>
      <w:r w:rsidR="00B26D5E" w:rsidRPr="002A6011">
        <w:rPr>
          <w:rFonts w:ascii="Arial" w:hAnsi="Arial"/>
          <w:sz w:val="22"/>
        </w:rPr>
        <w:tab/>
        <w:t xml:space="preserve"> </w:t>
      </w:r>
      <w:r w:rsidR="00B26D5E" w:rsidRPr="002A6011">
        <w:rPr>
          <w:rFonts w:ascii="Arial" w:hAnsi="Arial"/>
          <w:sz w:val="24"/>
        </w:rPr>
        <w:t>:</w:t>
      </w:r>
      <w:r w:rsidR="00B26D5E" w:rsidRPr="002A6011">
        <w:rPr>
          <w:rFonts w:ascii="Arial" w:hAnsi="Arial"/>
          <w:sz w:val="24"/>
        </w:rPr>
        <w:tab/>
        <w:t xml:space="preserve">………………. kV </w:t>
      </w:r>
      <w:proofErr w:type="spellStart"/>
      <w:r w:rsidR="00B26D5E" w:rsidRPr="002A6011">
        <w:rPr>
          <w:rFonts w:ascii="Arial" w:hAnsi="Arial"/>
          <w:sz w:val="24"/>
        </w:rPr>
        <w:t>r.m.s</w:t>
      </w:r>
      <w:proofErr w:type="spellEnd"/>
      <w:r w:rsidR="00B26D5E" w:rsidRPr="002A6011">
        <w:rPr>
          <w:rFonts w:ascii="Arial" w:hAnsi="Arial"/>
          <w:sz w:val="24"/>
        </w:rPr>
        <w:t>.</w:t>
      </w:r>
    </w:p>
    <w:p w:rsidR="00B26D5E" w:rsidRPr="002A6011" w:rsidRDefault="00FC1D66" w:rsidP="00B26D5E">
      <w:pPr>
        <w:ind w:left="709" w:hanging="709"/>
        <w:jc w:val="both"/>
        <w:rPr>
          <w:rFonts w:ascii="Arial" w:hAnsi="Arial"/>
          <w:sz w:val="24"/>
        </w:rPr>
      </w:pPr>
      <w:r w:rsidRPr="002A6011">
        <w:rPr>
          <w:rFonts w:ascii="Arial" w:hAnsi="Arial"/>
          <w:sz w:val="24"/>
        </w:rPr>
        <w:tab/>
      </w:r>
      <w:r w:rsidRPr="002A6011">
        <w:rPr>
          <w:rFonts w:ascii="Arial" w:hAnsi="Arial"/>
          <w:sz w:val="24"/>
        </w:rPr>
        <w:tab/>
        <w:t xml:space="preserve">     </w:t>
      </w:r>
      <w:r w:rsidR="00B26D5E" w:rsidRPr="002A6011">
        <w:rPr>
          <w:rFonts w:ascii="Arial" w:hAnsi="Arial"/>
          <w:sz w:val="24"/>
        </w:rPr>
        <w:t xml:space="preserve">- Minimum </w:t>
      </w:r>
      <w:proofErr w:type="spellStart"/>
      <w:r w:rsidR="00B26D5E" w:rsidRPr="002A6011">
        <w:rPr>
          <w:rFonts w:ascii="Arial" w:hAnsi="Arial"/>
          <w:sz w:val="24"/>
        </w:rPr>
        <w:t>creepage</w:t>
      </w:r>
      <w:proofErr w:type="spellEnd"/>
      <w:r w:rsidR="00B26D5E" w:rsidRPr="002A6011">
        <w:rPr>
          <w:rFonts w:ascii="Arial" w:hAnsi="Arial"/>
          <w:sz w:val="24"/>
        </w:rPr>
        <w:t xml:space="preserve"> distance</w:t>
      </w:r>
      <w:r w:rsidR="00B26D5E" w:rsidRPr="002A6011">
        <w:rPr>
          <w:rFonts w:ascii="Arial" w:hAnsi="Arial"/>
          <w:sz w:val="24"/>
        </w:rPr>
        <w:tab/>
        <w:t xml:space="preserve"> </w:t>
      </w:r>
      <w:proofErr w:type="gramStart"/>
      <w:r w:rsidRPr="002A6011">
        <w:rPr>
          <w:rFonts w:ascii="Arial" w:hAnsi="Arial"/>
          <w:sz w:val="24"/>
        </w:rPr>
        <w:tab/>
        <w:t xml:space="preserve"> </w:t>
      </w:r>
      <w:r w:rsidR="00B26D5E" w:rsidRPr="002A6011">
        <w:rPr>
          <w:rFonts w:ascii="Arial" w:hAnsi="Arial"/>
          <w:sz w:val="24"/>
        </w:rPr>
        <w:t>:</w:t>
      </w:r>
      <w:r w:rsidR="00B26D5E" w:rsidRPr="002A6011">
        <w:rPr>
          <w:rFonts w:ascii="Arial" w:hAnsi="Arial"/>
          <w:sz w:val="24"/>
        </w:rPr>
        <w:tab/>
        <w:t>……………………..</w:t>
      </w:r>
      <w:proofErr w:type="gramEnd"/>
      <w:r w:rsidR="00B26D5E" w:rsidRPr="002A6011">
        <w:rPr>
          <w:rFonts w:ascii="Arial" w:hAnsi="Arial"/>
          <w:sz w:val="24"/>
        </w:rPr>
        <w:t xml:space="preserve"> </w:t>
      </w:r>
      <w:proofErr w:type="gramStart"/>
      <w:r w:rsidR="00B26D5E" w:rsidRPr="002A6011">
        <w:rPr>
          <w:rFonts w:ascii="Arial" w:hAnsi="Arial"/>
          <w:sz w:val="24"/>
        </w:rPr>
        <w:t>mm</w:t>
      </w:r>
      <w:proofErr w:type="gramEnd"/>
    </w:p>
    <w:p w:rsidR="00207E0F" w:rsidRPr="002A6011" w:rsidRDefault="00207E0F" w:rsidP="00207E0F">
      <w:pPr>
        <w:ind w:left="709" w:hanging="709"/>
        <w:jc w:val="both"/>
        <w:rPr>
          <w:rFonts w:ascii="Arial" w:hAnsi="Arial"/>
          <w:sz w:val="24"/>
        </w:rPr>
      </w:pPr>
      <w:r>
        <w:rPr>
          <w:rFonts w:ascii="Arial" w:hAnsi="Arial"/>
          <w:sz w:val="24"/>
        </w:rPr>
        <w:tab/>
      </w:r>
      <w:r>
        <w:rPr>
          <w:rFonts w:ascii="Arial" w:hAnsi="Arial"/>
          <w:sz w:val="24"/>
        </w:rPr>
        <w:tab/>
        <w:t xml:space="preserve">    </w:t>
      </w:r>
      <w:r w:rsidRPr="002A6011">
        <w:rPr>
          <w:rFonts w:ascii="Arial" w:hAnsi="Arial"/>
          <w:sz w:val="24"/>
        </w:rPr>
        <w:t xml:space="preserve">- </w:t>
      </w:r>
      <w:r>
        <w:rPr>
          <w:rFonts w:ascii="Arial" w:hAnsi="Arial"/>
          <w:sz w:val="24"/>
        </w:rPr>
        <w:t xml:space="preserve">Cantilever withstand load </w:t>
      </w:r>
      <w:r w:rsidRPr="002A6011">
        <w:rPr>
          <w:rFonts w:ascii="Arial" w:hAnsi="Arial"/>
          <w:sz w:val="24"/>
        </w:rPr>
        <w:tab/>
      </w:r>
      <w:proofErr w:type="gramStart"/>
      <w:r w:rsidRPr="002A6011">
        <w:rPr>
          <w:rFonts w:ascii="Arial" w:hAnsi="Arial"/>
          <w:sz w:val="24"/>
        </w:rPr>
        <w:tab/>
        <w:t xml:space="preserve"> </w:t>
      </w:r>
      <w:r>
        <w:rPr>
          <w:rFonts w:ascii="Arial" w:hAnsi="Arial"/>
          <w:sz w:val="24"/>
        </w:rPr>
        <w:t>:</w:t>
      </w:r>
      <w:r>
        <w:rPr>
          <w:rFonts w:ascii="Arial" w:hAnsi="Arial"/>
          <w:sz w:val="24"/>
        </w:rPr>
        <w:tab/>
        <w:t>……………………..</w:t>
      </w:r>
      <w:proofErr w:type="gramEnd"/>
      <w:r>
        <w:rPr>
          <w:rFonts w:ascii="Arial" w:hAnsi="Arial"/>
          <w:sz w:val="24"/>
        </w:rPr>
        <w:t xml:space="preserve"> N</w:t>
      </w:r>
    </w:p>
    <w:p w:rsidR="0021143C" w:rsidRDefault="0021143C">
      <w:pPr>
        <w:jc w:val="both"/>
        <w:rPr>
          <w:rFonts w:ascii="Arial" w:hAnsi="Arial"/>
          <w:sz w:val="24"/>
        </w:rPr>
      </w:pPr>
    </w:p>
    <w:p w:rsidR="005235BC" w:rsidRDefault="005235BC">
      <w:pPr>
        <w:jc w:val="both"/>
        <w:rPr>
          <w:rFonts w:ascii="Arial" w:hAnsi="Arial"/>
          <w:sz w:val="24"/>
        </w:rPr>
      </w:pPr>
      <w:r>
        <w:rPr>
          <w:rFonts w:ascii="Arial" w:hAnsi="Arial"/>
          <w:sz w:val="24"/>
        </w:rPr>
        <w:tab/>
      </w:r>
      <w:proofErr w:type="gramStart"/>
      <w:r>
        <w:rPr>
          <w:rFonts w:ascii="Arial" w:hAnsi="Arial"/>
          <w:sz w:val="24"/>
        </w:rPr>
        <w:t>c.  Are</w:t>
      </w:r>
      <w:proofErr w:type="gramEnd"/>
      <w:r>
        <w:rPr>
          <w:rFonts w:ascii="Arial" w:hAnsi="Arial"/>
          <w:sz w:val="24"/>
        </w:rPr>
        <w:t xml:space="preserve"> the bushings interchangeable </w:t>
      </w:r>
    </w:p>
    <w:p w:rsidR="005235BC" w:rsidRDefault="005235BC" w:rsidP="00152769">
      <w:pPr>
        <w:ind w:left="993"/>
        <w:jc w:val="both"/>
        <w:rPr>
          <w:rFonts w:ascii="Arial" w:hAnsi="Arial"/>
          <w:sz w:val="24"/>
        </w:rPr>
      </w:pPr>
      <w:proofErr w:type="gramStart"/>
      <w:r>
        <w:rPr>
          <w:rFonts w:ascii="Arial" w:hAnsi="Arial"/>
          <w:sz w:val="24"/>
        </w:rPr>
        <w:t>with</w:t>
      </w:r>
      <w:proofErr w:type="gramEnd"/>
      <w:r>
        <w:rPr>
          <w:rFonts w:ascii="Arial" w:hAnsi="Arial"/>
          <w:sz w:val="24"/>
        </w:rPr>
        <w:t xml:space="preserve"> any other having the same type,</w:t>
      </w:r>
    </w:p>
    <w:p w:rsidR="00AD6DF8" w:rsidRDefault="00AD6DF8" w:rsidP="00152769">
      <w:pPr>
        <w:ind w:left="993"/>
        <w:jc w:val="both"/>
        <w:rPr>
          <w:rFonts w:ascii="Arial" w:hAnsi="Arial"/>
          <w:sz w:val="24"/>
        </w:rPr>
      </w:pPr>
      <w:proofErr w:type="gramStart"/>
      <w:r>
        <w:rPr>
          <w:rFonts w:ascii="Arial" w:hAnsi="Arial"/>
          <w:sz w:val="24"/>
        </w:rPr>
        <w:t>according</w:t>
      </w:r>
      <w:proofErr w:type="gramEnd"/>
      <w:r>
        <w:rPr>
          <w:rFonts w:ascii="Arial" w:hAnsi="Arial"/>
          <w:sz w:val="24"/>
        </w:rPr>
        <w:t xml:space="preserve"> EN 50458?</w:t>
      </w:r>
      <w:r>
        <w:rPr>
          <w:rFonts w:ascii="Arial" w:hAnsi="Arial"/>
          <w:sz w:val="24"/>
        </w:rPr>
        <w:tab/>
      </w:r>
      <w:r>
        <w:rPr>
          <w:rFonts w:ascii="Arial" w:hAnsi="Arial"/>
          <w:sz w:val="24"/>
        </w:rPr>
        <w:tab/>
      </w:r>
      <w:r>
        <w:rPr>
          <w:rFonts w:ascii="Arial" w:hAnsi="Arial"/>
          <w:sz w:val="24"/>
        </w:rPr>
        <w:tab/>
      </w:r>
      <w:r w:rsidRPr="002A6011">
        <w:rPr>
          <w:rFonts w:ascii="Arial" w:hAnsi="Arial"/>
          <w:sz w:val="24"/>
        </w:rPr>
        <w:t>:</w:t>
      </w:r>
      <w:r w:rsidRPr="002A6011">
        <w:rPr>
          <w:rFonts w:ascii="Arial" w:hAnsi="Arial"/>
          <w:sz w:val="24"/>
        </w:rPr>
        <w:tab/>
        <w:t>…………………………..</w:t>
      </w:r>
    </w:p>
    <w:p w:rsidR="005235BC" w:rsidRPr="006D2F57" w:rsidRDefault="005235BC">
      <w:pPr>
        <w:jc w:val="both"/>
        <w:rPr>
          <w:rFonts w:ascii="Arial" w:hAnsi="Arial"/>
          <w:sz w:val="24"/>
        </w:rPr>
      </w:pPr>
    </w:p>
    <w:p w:rsidR="00D82A1F" w:rsidRPr="006D2F57" w:rsidRDefault="00D82A1F">
      <w:pPr>
        <w:jc w:val="both"/>
        <w:rPr>
          <w:rFonts w:ascii="Arial" w:hAnsi="Arial"/>
          <w:sz w:val="24"/>
        </w:rPr>
      </w:pPr>
    </w:p>
    <w:p w:rsidR="00FA1AFF" w:rsidRPr="002A6011" w:rsidRDefault="00207E0F">
      <w:pPr>
        <w:jc w:val="both"/>
        <w:rPr>
          <w:rFonts w:ascii="Arial" w:hAnsi="Arial"/>
          <w:sz w:val="24"/>
        </w:rPr>
      </w:pPr>
      <w:r>
        <w:rPr>
          <w:rFonts w:ascii="Arial" w:hAnsi="Arial"/>
          <w:sz w:val="24"/>
        </w:rPr>
        <w:t>2</w:t>
      </w:r>
      <w:r w:rsidR="00C26597">
        <w:rPr>
          <w:rFonts w:ascii="Arial" w:hAnsi="Arial"/>
          <w:sz w:val="24"/>
        </w:rPr>
        <w:t>3</w:t>
      </w:r>
      <w:r w:rsidR="00FA1AFF" w:rsidRPr="002A6011">
        <w:rPr>
          <w:rFonts w:ascii="Arial" w:hAnsi="Arial"/>
          <w:sz w:val="24"/>
        </w:rPr>
        <w:t>.</w:t>
      </w:r>
      <w:r w:rsidR="00FA1AFF" w:rsidRPr="002A6011">
        <w:rPr>
          <w:rFonts w:ascii="Arial" w:hAnsi="Arial"/>
          <w:sz w:val="24"/>
        </w:rPr>
        <w:tab/>
        <w:t>Bushing current transformers</w:t>
      </w:r>
    </w:p>
    <w:p w:rsidR="00241892" w:rsidRPr="002A6011" w:rsidRDefault="00241892">
      <w:pPr>
        <w:jc w:val="both"/>
        <w:rPr>
          <w:rFonts w:ascii="Arial" w:hAnsi="Arial"/>
          <w:sz w:val="24"/>
        </w:rPr>
      </w:pPr>
    </w:p>
    <w:p w:rsidR="00FA1AFF" w:rsidRPr="002A6011" w:rsidRDefault="00FC1D66">
      <w:pPr>
        <w:jc w:val="both"/>
        <w:rPr>
          <w:rFonts w:ascii="Arial" w:hAnsi="Arial"/>
          <w:sz w:val="24"/>
        </w:rPr>
      </w:pPr>
      <w:r w:rsidRPr="002A6011">
        <w:rPr>
          <w:rFonts w:ascii="Arial" w:hAnsi="Arial"/>
          <w:sz w:val="24"/>
        </w:rPr>
        <w:tab/>
        <w:t xml:space="preserve">a. </w:t>
      </w:r>
      <w:r w:rsidR="00FA1AFF" w:rsidRPr="002A6011">
        <w:rPr>
          <w:rFonts w:ascii="Arial" w:hAnsi="Arial"/>
          <w:sz w:val="24"/>
        </w:rPr>
        <w:t>Line</w:t>
      </w:r>
      <w:r w:rsidRPr="002A6011">
        <w:rPr>
          <w:rFonts w:ascii="Arial" w:hAnsi="Arial"/>
          <w:sz w:val="24"/>
        </w:rPr>
        <w:t>-End</w:t>
      </w:r>
    </w:p>
    <w:p w:rsidR="00FA1AFF" w:rsidRPr="002A6011" w:rsidRDefault="00FC1D66">
      <w:pPr>
        <w:jc w:val="both"/>
        <w:rPr>
          <w:rFonts w:ascii="Arial" w:hAnsi="Arial"/>
          <w:sz w:val="24"/>
        </w:rPr>
      </w:pPr>
      <w:r w:rsidRPr="002A6011">
        <w:rPr>
          <w:rFonts w:ascii="Arial" w:hAnsi="Arial"/>
          <w:sz w:val="24"/>
        </w:rPr>
        <w:tab/>
        <w:t xml:space="preserve">    </w:t>
      </w:r>
      <w:r w:rsidR="00FA1AFF" w:rsidRPr="002A6011">
        <w:rPr>
          <w:rFonts w:ascii="Arial" w:hAnsi="Arial"/>
          <w:sz w:val="24"/>
        </w:rPr>
        <w:t>-</w:t>
      </w:r>
      <w:r w:rsidRPr="002A6011">
        <w:rPr>
          <w:rFonts w:ascii="Arial" w:hAnsi="Arial"/>
          <w:sz w:val="24"/>
        </w:rPr>
        <w:t xml:space="preserve"> Ratio </w:t>
      </w:r>
      <w:r w:rsidRPr="002A6011">
        <w:rPr>
          <w:rFonts w:ascii="Arial" w:hAnsi="Arial"/>
          <w:sz w:val="24"/>
        </w:rPr>
        <w:tab/>
      </w:r>
      <w:r w:rsidRPr="002A6011">
        <w:rPr>
          <w:rFonts w:ascii="Arial" w:hAnsi="Arial"/>
          <w:sz w:val="24"/>
        </w:rPr>
        <w:tab/>
      </w:r>
      <w:r w:rsidRPr="002A6011">
        <w:rPr>
          <w:rFonts w:ascii="Arial" w:hAnsi="Arial"/>
          <w:sz w:val="24"/>
        </w:rPr>
        <w:tab/>
      </w:r>
      <w:proofErr w:type="gramStart"/>
      <w:r w:rsidRPr="002A6011">
        <w:rPr>
          <w:rFonts w:ascii="Arial" w:hAnsi="Arial"/>
          <w:sz w:val="24"/>
        </w:rPr>
        <w:tab/>
      </w:r>
      <w:r w:rsidRPr="002A6011">
        <w:rPr>
          <w:rFonts w:ascii="Arial" w:hAnsi="Arial"/>
          <w:sz w:val="24"/>
        </w:rPr>
        <w:tab/>
        <w:t>:</w:t>
      </w:r>
      <w:r w:rsidRPr="002A6011">
        <w:rPr>
          <w:rFonts w:ascii="Arial" w:hAnsi="Arial"/>
          <w:sz w:val="24"/>
        </w:rPr>
        <w:tab/>
        <w:t>…………………………..</w:t>
      </w:r>
      <w:proofErr w:type="gramEnd"/>
    </w:p>
    <w:p w:rsidR="00A25F4A" w:rsidRPr="002A6011" w:rsidRDefault="00A25F4A">
      <w:pPr>
        <w:jc w:val="both"/>
        <w:rPr>
          <w:rFonts w:ascii="Arial" w:hAnsi="Arial"/>
          <w:sz w:val="24"/>
        </w:rPr>
      </w:pPr>
      <w:r w:rsidRPr="002A6011">
        <w:rPr>
          <w:rFonts w:ascii="Arial" w:hAnsi="Arial"/>
          <w:sz w:val="24"/>
        </w:rPr>
        <w:t xml:space="preserve">    </w:t>
      </w:r>
      <w:r w:rsidRPr="002A6011">
        <w:rPr>
          <w:rFonts w:ascii="Arial" w:hAnsi="Arial"/>
          <w:sz w:val="24"/>
        </w:rPr>
        <w:tab/>
        <w:t xml:space="preserve">    - Continuous</w:t>
      </w:r>
      <w:r w:rsidR="00CF6C9F">
        <w:rPr>
          <w:rFonts w:ascii="Arial" w:hAnsi="Arial"/>
          <w:sz w:val="24"/>
        </w:rPr>
        <w:t xml:space="preserve"> thermal</w:t>
      </w:r>
      <w:r w:rsidRPr="002A6011">
        <w:rPr>
          <w:rFonts w:ascii="Arial" w:hAnsi="Arial"/>
          <w:sz w:val="24"/>
        </w:rPr>
        <w:t xml:space="preserve"> current</w:t>
      </w:r>
      <w:proofErr w:type="gramStart"/>
      <w:r w:rsidR="00952D97">
        <w:rPr>
          <w:rFonts w:ascii="Arial" w:hAnsi="Arial"/>
          <w:sz w:val="24"/>
        </w:rPr>
        <w:tab/>
      </w:r>
      <w:r w:rsidRPr="002A6011">
        <w:rPr>
          <w:rFonts w:ascii="Arial" w:hAnsi="Arial"/>
          <w:sz w:val="24"/>
        </w:rPr>
        <w:tab/>
        <w:t>:</w:t>
      </w:r>
      <w:r w:rsidRPr="002A6011">
        <w:rPr>
          <w:rFonts w:ascii="Arial" w:hAnsi="Arial"/>
          <w:sz w:val="24"/>
        </w:rPr>
        <w:tab/>
        <w:t>…………………………..</w:t>
      </w:r>
      <w:proofErr w:type="gramEnd"/>
    </w:p>
    <w:p w:rsidR="00FA1AFF" w:rsidRPr="002A6011" w:rsidRDefault="00FC1D66">
      <w:pPr>
        <w:jc w:val="both"/>
        <w:rPr>
          <w:rFonts w:ascii="Arial" w:hAnsi="Arial"/>
          <w:sz w:val="24"/>
        </w:rPr>
      </w:pPr>
      <w:r w:rsidRPr="002A6011">
        <w:rPr>
          <w:rFonts w:ascii="Arial" w:hAnsi="Arial"/>
          <w:sz w:val="24"/>
        </w:rPr>
        <w:tab/>
        <w:t xml:space="preserve">    </w:t>
      </w:r>
      <w:r w:rsidR="00FA1AFF" w:rsidRPr="002A6011">
        <w:rPr>
          <w:rFonts w:ascii="Arial" w:hAnsi="Arial"/>
          <w:sz w:val="24"/>
        </w:rPr>
        <w:t>-</w:t>
      </w:r>
      <w:r w:rsidRPr="002A6011">
        <w:rPr>
          <w:rFonts w:ascii="Arial" w:hAnsi="Arial"/>
          <w:sz w:val="24"/>
        </w:rPr>
        <w:t xml:space="preserve"> Burden</w:t>
      </w:r>
      <w:r w:rsidRPr="002A6011">
        <w:rPr>
          <w:rFonts w:ascii="Arial" w:hAnsi="Arial"/>
          <w:sz w:val="24"/>
        </w:rPr>
        <w:tab/>
      </w:r>
      <w:r w:rsidRPr="002A6011">
        <w:rPr>
          <w:rFonts w:ascii="Arial" w:hAnsi="Arial"/>
          <w:sz w:val="24"/>
        </w:rPr>
        <w:tab/>
      </w:r>
      <w:r w:rsidRPr="002A6011">
        <w:rPr>
          <w:rFonts w:ascii="Arial" w:hAnsi="Arial"/>
          <w:sz w:val="24"/>
        </w:rPr>
        <w:tab/>
      </w:r>
      <w:proofErr w:type="gramStart"/>
      <w:r w:rsidRPr="002A6011">
        <w:rPr>
          <w:rFonts w:ascii="Arial" w:hAnsi="Arial"/>
          <w:sz w:val="24"/>
        </w:rPr>
        <w:tab/>
      </w:r>
      <w:r w:rsidRPr="002A6011">
        <w:rPr>
          <w:rFonts w:ascii="Arial" w:hAnsi="Arial"/>
          <w:sz w:val="24"/>
        </w:rPr>
        <w:tab/>
      </w:r>
      <w:r w:rsidR="00382CE6" w:rsidRPr="002A6011">
        <w:rPr>
          <w:rFonts w:ascii="Arial" w:hAnsi="Arial"/>
          <w:sz w:val="24"/>
        </w:rPr>
        <w:t>:</w:t>
      </w:r>
      <w:r w:rsidR="00382CE6" w:rsidRPr="002A6011">
        <w:rPr>
          <w:rFonts w:ascii="Arial" w:hAnsi="Arial"/>
          <w:sz w:val="24"/>
        </w:rPr>
        <w:tab/>
        <w:t>………………………</w:t>
      </w:r>
      <w:proofErr w:type="gramEnd"/>
      <w:r w:rsidR="00382CE6" w:rsidRPr="002A6011">
        <w:rPr>
          <w:rFonts w:ascii="Arial" w:hAnsi="Arial"/>
          <w:sz w:val="24"/>
        </w:rPr>
        <w:t>VA</w:t>
      </w:r>
    </w:p>
    <w:p w:rsidR="00241892" w:rsidRPr="002A6011" w:rsidRDefault="00FC1D66">
      <w:pPr>
        <w:jc w:val="both"/>
        <w:rPr>
          <w:rFonts w:ascii="Arial" w:hAnsi="Arial"/>
          <w:sz w:val="24"/>
        </w:rPr>
      </w:pPr>
      <w:r w:rsidRPr="002A6011">
        <w:rPr>
          <w:rFonts w:ascii="Arial" w:hAnsi="Arial"/>
          <w:sz w:val="24"/>
        </w:rPr>
        <w:tab/>
        <w:t xml:space="preserve">    - Accuracy class </w:t>
      </w:r>
      <w:r w:rsidRPr="002A6011">
        <w:rPr>
          <w:rFonts w:ascii="Arial" w:hAnsi="Arial"/>
          <w:sz w:val="24"/>
        </w:rPr>
        <w:tab/>
      </w:r>
      <w:r w:rsidRPr="002A6011">
        <w:rPr>
          <w:rFonts w:ascii="Arial" w:hAnsi="Arial"/>
          <w:sz w:val="24"/>
        </w:rPr>
        <w:tab/>
      </w:r>
      <w:proofErr w:type="gramStart"/>
      <w:r w:rsidRPr="002A6011">
        <w:rPr>
          <w:rFonts w:ascii="Arial" w:hAnsi="Arial"/>
          <w:sz w:val="24"/>
        </w:rPr>
        <w:tab/>
      </w:r>
      <w:r w:rsidRPr="002A6011">
        <w:rPr>
          <w:rFonts w:ascii="Arial" w:hAnsi="Arial"/>
          <w:sz w:val="24"/>
        </w:rPr>
        <w:tab/>
      </w:r>
      <w:r w:rsidR="00AB3C4E" w:rsidRPr="002A6011">
        <w:rPr>
          <w:rFonts w:ascii="Arial" w:hAnsi="Arial"/>
          <w:sz w:val="24"/>
        </w:rPr>
        <w:t>:</w:t>
      </w:r>
      <w:r w:rsidR="00AB3C4E" w:rsidRPr="002A6011">
        <w:rPr>
          <w:rFonts w:ascii="Arial" w:hAnsi="Arial"/>
          <w:sz w:val="24"/>
        </w:rPr>
        <w:tab/>
        <w:t>………………………….</w:t>
      </w:r>
      <w:proofErr w:type="gramEnd"/>
    </w:p>
    <w:p w:rsidR="00AB3C4E" w:rsidRPr="002A6011" w:rsidRDefault="00AB3C4E">
      <w:pPr>
        <w:jc w:val="both"/>
        <w:rPr>
          <w:rFonts w:ascii="Arial" w:hAnsi="Arial"/>
          <w:sz w:val="24"/>
        </w:rPr>
      </w:pPr>
    </w:p>
    <w:p w:rsidR="00FC1D66" w:rsidRPr="002A6011" w:rsidRDefault="00FC1D66">
      <w:pPr>
        <w:jc w:val="both"/>
        <w:rPr>
          <w:rFonts w:ascii="Arial" w:hAnsi="Arial"/>
          <w:sz w:val="24"/>
        </w:rPr>
      </w:pPr>
      <w:r w:rsidRPr="002A6011">
        <w:rPr>
          <w:rFonts w:ascii="Arial" w:hAnsi="Arial"/>
          <w:sz w:val="24"/>
        </w:rPr>
        <w:tab/>
      </w:r>
      <w:r w:rsidR="00011CA3" w:rsidRPr="002A6011">
        <w:rPr>
          <w:rFonts w:ascii="Arial" w:hAnsi="Arial"/>
          <w:sz w:val="24"/>
        </w:rPr>
        <w:t>b. Neutral</w:t>
      </w:r>
      <w:r w:rsidRPr="002A6011">
        <w:rPr>
          <w:rFonts w:ascii="Arial" w:hAnsi="Arial"/>
          <w:sz w:val="24"/>
        </w:rPr>
        <w:t>-End</w:t>
      </w:r>
    </w:p>
    <w:p w:rsidR="00FC1D66" w:rsidRPr="002A6011" w:rsidRDefault="00FC1D66" w:rsidP="00FC1D66">
      <w:pPr>
        <w:jc w:val="both"/>
        <w:rPr>
          <w:rFonts w:ascii="Arial" w:hAnsi="Arial"/>
          <w:sz w:val="24"/>
        </w:rPr>
      </w:pPr>
      <w:r w:rsidRPr="002A6011">
        <w:rPr>
          <w:rFonts w:ascii="Arial" w:hAnsi="Arial"/>
          <w:sz w:val="24"/>
        </w:rPr>
        <w:tab/>
        <w:t xml:space="preserve">    - Ratio </w:t>
      </w:r>
      <w:r w:rsidRPr="002A6011">
        <w:rPr>
          <w:rFonts w:ascii="Arial" w:hAnsi="Arial"/>
          <w:sz w:val="24"/>
        </w:rPr>
        <w:tab/>
      </w:r>
      <w:r w:rsidRPr="002A6011">
        <w:rPr>
          <w:rFonts w:ascii="Arial" w:hAnsi="Arial"/>
          <w:sz w:val="24"/>
        </w:rPr>
        <w:tab/>
      </w:r>
      <w:r w:rsidRPr="002A6011">
        <w:rPr>
          <w:rFonts w:ascii="Arial" w:hAnsi="Arial"/>
          <w:sz w:val="24"/>
        </w:rPr>
        <w:tab/>
      </w:r>
      <w:proofErr w:type="gramStart"/>
      <w:r w:rsidRPr="002A6011">
        <w:rPr>
          <w:rFonts w:ascii="Arial" w:hAnsi="Arial"/>
          <w:sz w:val="24"/>
        </w:rPr>
        <w:tab/>
      </w:r>
      <w:r w:rsidRPr="002A6011">
        <w:rPr>
          <w:rFonts w:ascii="Arial" w:hAnsi="Arial"/>
          <w:sz w:val="24"/>
        </w:rPr>
        <w:tab/>
        <w:t>:</w:t>
      </w:r>
      <w:r w:rsidRPr="002A6011">
        <w:rPr>
          <w:rFonts w:ascii="Arial" w:hAnsi="Arial"/>
          <w:sz w:val="24"/>
        </w:rPr>
        <w:tab/>
        <w:t>…………………………..</w:t>
      </w:r>
      <w:proofErr w:type="gramEnd"/>
    </w:p>
    <w:p w:rsidR="00A25F4A" w:rsidRPr="002A6011" w:rsidRDefault="00A25F4A" w:rsidP="00FC1D66">
      <w:pPr>
        <w:jc w:val="both"/>
        <w:rPr>
          <w:rFonts w:ascii="Arial" w:hAnsi="Arial"/>
          <w:sz w:val="24"/>
        </w:rPr>
      </w:pPr>
      <w:r w:rsidRPr="002A6011">
        <w:rPr>
          <w:rFonts w:ascii="Arial" w:hAnsi="Arial"/>
          <w:sz w:val="24"/>
        </w:rPr>
        <w:t xml:space="preserve">   </w:t>
      </w:r>
      <w:r w:rsidRPr="002A6011">
        <w:rPr>
          <w:rFonts w:ascii="Arial" w:hAnsi="Arial"/>
          <w:sz w:val="24"/>
        </w:rPr>
        <w:tab/>
        <w:t xml:space="preserve">    - Continuous</w:t>
      </w:r>
      <w:r w:rsidR="00CF6C9F">
        <w:rPr>
          <w:rFonts w:ascii="Arial" w:hAnsi="Arial"/>
          <w:sz w:val="24"/>
        </w:rPr>
        <w:t xml:space="preserve"> thermal</w:t>
      </w:r>
      <w:r w:rsidR="00A34DBC" w:rsidRPr="002A6011">
        <w:rPr>
          <w:rFonts w:ascii="Arial" w:hAnsi="Arial"/>
          <w:sz w:val="24"/>
        </w:rPr>
        <w:t xml:space="preserve"> current</w:t>
      </w:r>
      <w:proofErr w:type="gramStart"/>
      <w:r w:rsidRPr="002A6011">
        <w:rPr>
          <w:rFonts w:ascii="Arial" w:hAnsi="Arial"/>
          <w:sz w:val="24"/>
        </w:rPr>
        <w:tab/>
      </w:r>
      <w:r w:rsidRPr="002A6011">
        <w:rPr>
          <w:rFonts w:ascii="Arial" w:hAnsi="Arial"/>
          <w:sz w:val="24"/>
        </w:rPr>
        <w:tab/>
        <w:t>:</w:t>
      </w:r>
      <w:r w:rsidRPr="002A6011">
        <w:rPr>
          <w:rFonts w:ascii="Arial" w:hAnsi="Arial"/>
          <w:sz w:val="24"/>
        </w:rPr>
        <w:tab/>
        <w:t>…………………………..</w:t>
      </w:r>
      <w:proofErr w:type="gramEnd"/>
    </w:p>
    <w:p w:rsidR="00FC1D66" w:rsidRPr="002A6011" w:rsidRDefault="00FC1D66" w:rsidP="00FC1D66">
      <w:pPr>
        <w:jc w:val="both"/>
        <w:rPr>
          <w:rFonts w:ascii="Arial" w:hAnsi="Arial"/>
          <w:sz w:val="24"/>
        </w:rPr>
      </w:pPr>
      <w:r w:rsidRPr="002A6011">
        <w:rPr>
          <w:rFonts w:ascii="Arial" w:hAnsi="Arial"/>
          <w:sz w:val="24"/>
        </w:rPr>
        <w:tab/>
        <w:t xml:space="preserve">    - Burden </w:t>
      </w:r>
      <w:r w:rsidRPr="002A6011">
        <w:rPr>
          <w:rFonts w:ascii="Arial" w:hAnsi="Arial"/>
          <w:sz w:val="24"/>
        </w:rPr>
        <w:tab/>
      </w:r>
      <w:r w:rsidRPr="002A6011">
        <w:rPr>
          <w:rFonts w:ascii="Arial" w:hAnsi="Arial"/>
          <w:sz w:val="24"/>
        </w:rPr>
        <w:tab/>
      </w:r>
      <w:r w:rsidRPr="002A6011">
        <w:rPr>
          <w:rFonts w:ascii="Arial" w:hAnsi="Arial"/>
          <w:sz w:val="24"/>
        </w:rPr>
        <w:tab/>
      </w:r>
      <w:proofErr w:type="gramStart"/>
      <w:r w:rsidRPr="002A6011">
        <w:rPr>
          <w:rFonts w:ascii="Arial" w:hAnsi="Arial"/>
          <w:sz w:val="24"/>
        </w:rPr>
        <w:tab/>
      </w:r>
      <w:r w:rsidRPr="002A6011">
        <w:rPr>
          <w:rFonts w:ascii="Arial" w:hAnsi="Arial"/>
          <w:sz w:val="24"/>
        </w:rPr>
        <w:tab/>
      </w:r>
      <w:r w:rsidR="00382CE6" w:rsidRPr="002A6011">
        <w:rPr>
          <w:rFonts w:ascii="Arial" w:hAnsi="Arial"/>
          <w:sz w:val="24"/>
        </w:rPr>
        <w:t>:</w:t>
      </w:r>
      <w:r w:rsidR="00382CE6" w:rsidRPr="002A6011">
        <w:rPr>
          <w:rFonts w:ascii="Arial" w:hAnsi="Arial"/>
          <w:sz w:val="24"/>
        </w:rPr>
        <w:tab/>
        <w:t>………………………</w:t>
      </w:r>
      <w:proofErr w:type="gramEnd"/>
      <w:r w:rsidR="00382CE6" w:rsidRPr="002A6011">
        <w:rPr>
          <w:rFonts w:ascii="Arial" w:hAnsi="Arial"/>
          <w:sz w:val="24"/>
        </w:rPr>
        <w:t>VA</w:t>
      </w:r>
    </w:p>
    <w:p w:rsidR="00FC1D66" w:rsidRPr="002A6011" w:rsidRDefault="00FC1D66" w:rsidP="00FC1D66">
      <w:pPr>
        <w:jc w:val="both"/>
        <w:rPr>
          <w:rFonts w:ascii="Arial" w:hAnsi="Arial"/>
          <w:sz w:val="24"/>
        </w:rPr>
      </w:pPr>
      <w:r w:rsidRPr="002A6011">
        <w:rPr>
          <w:rFonts w:ascii="Arial" w:hAnsi="Arial"/>
          <w:sz w:val="24"/>
        </w:rPr>
        <w:tab/>
        <w:t xml:space="preserve">    - Accuracy class </w:t>
      </w:r>
      <w:r w:rsidRPr="002A6011">
        <w:rPr>
          <w:rFonts w:ascii="Arial" w:hAnsi="Arial"/>
          <w:sz w:val="24"/>
        </w:rPr>
        <w:tab/>
      </w:r>
      <w:r w:rsidRPr="002A6011">
        <w:rPr>
          <w:rFonts w:ascii="Arial" w:hAnsi="Arial"/>
          <w:sz w:val="24"/>
        </w:rPr>
        <w:tab/>
      </w:r>
      <w:proofErr w:type="gramStart"/>
      <w:r w:rsidRPr="002A6011">
        <w:rPr>
          <w:rFonts w:ascii="Arial" w:hAnsi="Arial"/>
          <w:sz w:val="24"/>
        </w:rPr>
        <w:tab/>
      </w:r>
      <w:r w:rsidRPr="002A6011">
        <w:rPr>
          <w:rFonts w:ascii="Arial" w:hAnsi="Arial"/>
          <w:sz w:val="24"/>
        </w:rPr>
        <w:tab/>
        <w:t>:</w:t>
      </w:r>
      <w:r w:rsidRPr="002A6011">
        <w:rPr>
          <w:rFonts w:ascii="Arial" w:hAnsi="Arial"/>
          <w:sz w:val="24"/>
        </w:rPr>
        <w:tab/>
        <w:t>…………………………..</w:t>
      </w:r>
      <w:proofErr w:type="gramEnd"/>
    </w:p>
    <w:p w:rsidR="00857C6D" w:rsidRPr="002A6011" w:rsidRDefault="00857C6D" w:rsidP="00653BEB">
      <w:pPr>
        <w:jc w:val="both"/>
        <w:rPr>
          <w:rFonts w:ascii="Arial" w:hAnsi="Arial"/>
          <w:sz w:val="24"/>
        </w:rPr>
      </w:pPr>
    </w:p>
    <w:p w:rsidR="00857C6D" w:rsidRPr="002A6011" w:rsidRDefault="00207E0F" w:rsidP="00653BEB">
      <w:pPr>
        <w:jc w:val="both"/>
        <w:rPr>
          <w:rFonts w:ascii="Arial" w:hAnsi="Arial"/>
          <w:sz w:val="24"/>
        </w:rPr>
      </w:pPr>
      <w:r>
        <w:rPr>
          <w:rFonts w:ascii="Arial" w:hAnsi="Arial"/>
          <w:sz w:val="24"/>
        </w:rPr>
        <w:t>2</w:t>
      </w:r>
      <w:r w:rsidR="00C26597">
        <w:rPr>
          <w:rFonts w:ascii="Arial" w:hAnsi="Arial"/>
          <w:sz w:val="24"/>
        </w:rPr>
        <w:t>4</w:t>
      </w:r>
      <w:r w:rsidR="00653BEB" w:rsidRPr="002A6011">
        <w:rPr>
          <w:rFonts w:ascii="Arial" w:hAnsi="Arial"/>
          <w:sz w:val="24"/>
        </w:rPr>
        <w:t>.</w:t>
      </w:r>
      <w:r w:rsidR="00653BEB" w:rsidRPr="002A6011">
        <w:rPr>
          <w:rFonts w:ascii="Arial" w:hAnsi="Arial"/>
          <w:sz w:val="24"/>
        </w:rPr>
        <w:tab/>
        <w:t xml:space="preserve">Type </w:t>
      </w:r>
      <w:r w:rsidR="00CB3E14">
        <w:rPr>
          <w:rFonts w:ascii="Arial" w:hAnsi="Arial"/>
          <w:sz w:val="24"/>
        </w:rPr>
        <w:t xml:space="preserve">and manufacturer BUCHHOLZ </w:t>
      </w:r>
    </w:p>
    <w:p w:rsidR="00653BEB" w:rsidRPr="002A6011" w:rsidRDefault="00C02CE8" w:rsidP="00C02CE8">
      <w:pPr>
        <w:ind w:left="720"/>
        <w:jc w:val="both"/>
        <w:rPr>
          <w:rFonts w:ascii="Arial" w:hAnsi="Arial"/>
          <w:sz w:val="24"/>
        </w:rPr>
      </w:pPr>
      <w:r w:rsidRPr="002A6011">
        <w:rPr>
          <w:rFonts w:ascii="Arial" w:hAnsi="Arial"/>
          <w:sz w:val="24"/>
        </w:rPr>
        <w:t xml:space="preserve">    </w:t>
      </w:r>
      <w:r w:rsidR="00653BEB" w:rsidRPr="002A6011">
        <w:rPr>
          <w:rFonts w:ascii="Arial" w:hAnsi="Arial"/>
          <w:sz w:val="24"/>
        </w:rPr>
        <w:t>-</w:t>
      </w:r>
      <w:r w:rsidRPr="002A6011">
        <w:rPr>
          <w:rFonts w:ascii="Arial" w:hAnsi="Arial"/>
          <w:sz w:val="24"/>
        </w:rPr>
        <w:t xml:space="preserve"> Installation </w:t>
      </w:r>
      <w:r w:rsidRPr="002A6011">
        <w:rPr>
          <w:rFonts w:ascii="Arial" w:hAnsi="Arial"/>
          <w:sz w:val="24"/>
        </w:rPr>
        <w:tab/>
      </w:r>
      <w:r w:rsidRPr="002A6011">
        <w:rPr>
          <w:rFonts w:ascii="Arial" w:hAnsi="Arial"/>
          <w:sz w:val="24"/>
        </w:rPr>
        <w:tab/>
      </w:r>
      <w:proofErr w:type="gramStart"/>
      <w:r w:rsidRPr="002A6011">
        <w:rPr>
          <w:rFonts w:ascii="Arial" w:hAnsi="Arial"/>
          <w:sz w:val="24"/>
        </w:rPr>
        <w:tab/>
      </w:r>
      <w:r w:rsidRPr="002A6011">
        <w:rPr>
          <w:rFonts w:ascii="Arial" w:hAnsi="Arial"/>
          <w:sz w:val="24"/>
        </w:rPr>
        <w:tab/>
        <w:t>:</w:t>
      </w:r>
      <w:r w:rsidRPr="002A6011">
        <w:rPr>
          <w:rFonts w:ascii="Arial" w:hAnsi="Arial"/>
          <w:sz w:val="24"/>
        </w:rPr>
        <w:tab/>
        <w:t>…………………………..</w:t>
      </w:r>
      <w:proofErr w:type="gramEnd"/>
    </w:p>
    <w:p w:rsidR="00736704" w:rsidRPr="002A6011" w:rsidRDefault="00C02CE8" w:rsidP="00653BEB">
      <w:pPr>
        <w:ind w:firstLine="720"/>
        <w:jc w:val="both"/>
        <w:rPr>
          <w:rFonts w:ascii="Arial" w:hAnsi="Arial"/>
          <w:sz w:val="24"/>
        </w:rPr>
      </w:pPr>
      <w:r w:rsidRPr="002A6011">
        <w:rPr>
          <w:rFonts w:ascii="Arial" w:hAnsi="Arial"/>
          <w:sz w:val="24"/>
        </w:rPr>
        <w:t xml:space="preserve">    </w:t>
      </w:r>
      <w:r w:rsidR="00736704" w:rsidRPr="002A6011">
        <w:rPr>
          <w:rFonts w:ascii="Arial" w:hAnsi="Arial"/>
          <w:sz w:val="24"/>
        </w:rPr>
        <w:t>-</w:t>
      </w:r>
      <w:r w:rsidRPr="002A6011">
        <w:rPr>
          <w:rFonts w:ascii="Arial" w:hAnsi="Arial"/>
          <w:sz w:val="24"/>
        </w:rPr>
        <w:t xml:space="preserve"> Characteristics of </w:t>
      </w:r>
      <w:r w:rsidR="00714A59" w:rsidRPr="002A6011">
        <w:rPr>
          <w:rFonts w:ascii="Arial" w:hAnsi="Arial"/>
          <w:sz w:val="24"/>
        </w:rPr>
        <w:t xml:space="preserve">alarm </w:t>
      </w:r>
      <w:proofErr w:type="gramStart"/>
      <w:r w:rsidR="00714A59" w:rsidRPr="002A6011">
        <w:rPr>
          <w:rFonts w:ascii="Arial" w:hAnsi="Arial"/>
          <w:sz w:val="24"/>
        </w:rPr>
        <w:t>contacts</w:t>
      </w:r>
      <w:r w:rsidR="00714A59" w:rsidRPr="002A6011">
        <w:rPr>
          <w:rFonts w:ascii="Arial" w:hAnsi="Arial"/>
          <w:sz w:val="24"/>
        </w:rPr>
        <w:tab/>
      </w:r>
      <w:r w:rsidRPr="002A6011">
        <w:rPr>
          <w:rFonts w:ascii="Arial" w:hAnsi="Arial"/>
          <w:sz w:val="24"/>
        </w:rPr>
        <w:t>:</w:t>
      </w:r>
      <w:r w:rsidRPr="002A6011">
        <w:rPr>
          <w:rFonts w:ascii="Arial" w:hAnsi="Arial"/>
          <w:sz w:val="24"/>
        </w:rPr>
        <w:tab/>
        <w:t>…………………………..</w:t>
      </w:r>
      <w:proofErr w:type="gramEnd"/>
    </w:p>
    <w:p w:rsidR="00736704" w:rsidRPr="002A6011" w:rsidRDefault="00C02CE8" w:rsidP="00653BEB">
      <w:pPr>
        <w:ind w:firstLine="720"/>
        <w:jc w:val="both"/>
        <w:rPr>
          <w:rFonts w:ascii="Arial" w:hAnsi="Arial"/>
          <w:sz w:val="24"/>
        </w:rPr>
      </w:pPr>
      <w:r w:rsidRPr="002A6011">
        <w:rPr>
          <w:rFonts w:ascii="Arial" w:hAnsi="Arial"/>
          <w:sz w:val="24"/>
        </w:rPr>
        <w:t xml:space="preserve">    </w:t>
      </w:r>
      <w:r w:rsidR="00736704" w:rsidRPr="002A6011">
        <w:rPr>
          <w:rFonts w:ascii="Arial" w:hAnsi="Arial"/>
          <w:sz w:val="24"/>
        </w:rPr>
        <w:t>-</w:t>
      </w:r>
      <w:r w:rsidR="00714A59" w:rsidRPr="002A6011">
        <w:rPr>
          <w:rFonts w:ascii="Arial" w:hAnsi="Arial"/>
          <w:sz w:val="24"/>
        </w:rPr>
        <w:t xml:space="preserve"> Characteristics of tripping </w:t>
      </w:r>
      <w:proofErr w:type="gramStart"/>
      <w:r w:rsidR="00714A59" w:rsidRPr="002A6011">
        <w:rPr>
          <w:rFonts w:ascii="Arial" w:hAnsi="Arial"/>
          <w:sz w:val="24"/>
        </w:rPr>
        <w:t>contacts</w:t>
      </w:r>
      <w:r w:rsidR="00714A59" w:rsidRPr="002A6011">
        <w:rPr>
          <w:rFonts w:ascii="Arial" w:hAnsi="Arial"/>
          <w:sz w:val="24"/>
        </w:rPr>
        <w:tab/>
        <w:t>:</w:t>
      </w:r>
      <w:r w:rsidR="00714A59" w:rsidRPr="002A6011">
        <w:rPr>
          <w:rFonts w:ascii="Arial" w:hAnsi="Arial"/>
          <w:sz w:val="24"/>
        </w:rPr>
        <w:tab/>
        <w:t>…………………………..</w:t>
      </w:r>
      <w:proofErr w:type="gramEnd"/>
    </w:p>
    <w:p w:rsidR="00736704" w:rsidRPr="002A6011" w:rsidRDefault="00736704" w:rsidP="00653BEB">
      <w:pPr>
        <w:ind w:firstLine="720"/>
        <w:jc w:val="both"/>
        <w:rPr>
          <w:rFonts w:ascii="Arial" w:hAnsi="Arial"/>
          <w:sz w:val="24"/>
        </w:rPr>
      </w:pPr>
    </w:p>
    <w:p w:rsidR="000026AD" w:rsidRPr="002A6011" w:rsidRDefault="000026AD">
      <w:pPr>
        <w:ind w:left="709" w:hanging="709"/>
        <w:jc w:val="both"/>
        <w:rPr>
          <w:rFonts w:ascii="Arial" w:hAnsi="Arial"/>
          <w:sz w:val="24"/>
        </w:rPr>
      </w:pPr>
    </w:p>
    <w:p w:rsidR="000026AD" w:rsidRPr="002A6011" w:rsidRDefault="00C02CE8">
      <w:pPr>
        <w:ind w:left="709" w:hanging="709"/>
        <w:jc w:val="both"/>
        <w:rPr>
          <w:rFonts w:ascii="Arial" w:hAnsi="Arial"/>
          <w:sz w:val="24"/>
        </w:rPr>
      </w:pPr>
      <w:r w:rsidRPr="002A6011">
        <w:rPr>
          <w:rFonts w:ascii="Arial" w:hAnsi="Arial"/>
          <w:sz w:val="24"/>
        </w:rPr>
        <w:t>2</w:t>
      </w:r>
      <w:r w:rsidR="00C26597">
        <w:rPr>
          <w:rFonts w:ascii="Arial" w:hAnsi="Arial"/>
          <w:sz w:val="24"/>
        </w:rPr>
        <w:t>5</w:t>
      </w:r>
      <w:r w:rsidRPr="002A6011">
        <w:rPr>
          <w:rFonts w:ascii="Arial" w:hAnsi="Arial"/>
          <w:sz w:val="24"/>
        </w:rPr>
        <w:t>.</w:t>
      </w:r>
      <w:r w:rsidRPr="002A6011">
        <w:rPr>
          <w:rFonts w:ascii="Arial" w:hAnsi="Arial"/>
          <w:sz w:val="24"/>
        </w:rPr>
        <w:tab/>
        <w:t xml:space="preserve">Is the reactor equipped with oil </w:t>
      </w:r>
      <w:proofErr w:type="gramStart"/>
      <w:r w:rsidR="000026AD" w:rsidRPr="002A6011">
        <w:rPr>
          <w:rFonts w:ascii="Arial" w:hAnsi="Arial"/>
          <w:sz w:val="24"/>
        </w:rPr>
        <w:t>level</w:t>
      </w:r>
      <w:proofErr w:type="gramEnd"/>
    </w:p>
    <w:p w:rsidR="00C02CE8" w:rsidRPr="002A6011" w:rsidRDefault="000026AD" w:rsidP="000026AD">
      <w:pPr>
        <w:ind w:left="709"/>
        <w:jc w:val="both"/>
        <w:rPr>
          <w:rFonts w:ascii="Arial" w:hAnsi="Arial"/>
          <w:sz w:val="24"/>
        </w:rPr>
      </w:pPr>
      <w:proofErr w:type="gramStart"/>
      <w:r w:rsidRPr="002A6011">
        <w:rPr>
          <w:rFonts w:ascii="Arial" w:hAnsi="Arial"/>
          <w:sz w:val="24"/>
        </w:rPr>
        <w:t>ga</w:t>
      </w:r>
      <w:r w:rsidR="00170868" w:rsidRPr="002A6011">
        <w:rPr>
          <w:rFonts w:ascii="Arial" w:hAnsi="Arial"/>
          <w:sz w:val="24"/>
        </w:rPr>
        <w:t>u</w:t>
      </w:r>
      <w:r w:rsidRPr="002A6011">
        <w:rPr>
          <w:rFonts w:ascii="Arial" w:hAnsi="Arial"/>
          <w:sz w:val="24"/>
        </w:rPr>
        <w:t>ge</w:t>
      </w:r>
      <w:proofErr w:type="gramEnd"/>
      <w:r w:rsidRPr="002A6011">
        <w:rPr>
          <w:rFonts w:ascii="Arial" w:hAnsi="Arial"/>
          <w:sz w:val="24"/>
        </w:rPr>
        <w:t xml:space="preserve"> with low level alarm contacts?</w:t>
      </w:r>
      <w:r w:rsidRPr="002A6011">
        <w:rPr>
          <w:rFonts w:ascii="Arial" w:hAnsi="Arial"/>
          <w:sz w:val="24"/>
        </w:rPr>
        <w:tab/>
        <w:t>:</w:t>
      </w:r>
      <w:r w:rsidRPr="002A6011">
        <w:rPr>
          <w:rFonts w:ascii="Arial" w:hAnsi="Arial"/>
          <w:sz w:val="24"/>
        </w:rPr>
        <w:tab/>
        <w:t>…………………………..</w:t>
      </w:r>
    </w:p>
    <w:p w:rsidR="000026AD" w:rsidRPr="002A6011" w:rsidRDefault="000026AD">
      <w:pPr>
        <w:ind w:left="709" w:hanging="709"/>
        <w:jc w:val="both"/>
        <w:rPr>
          <w:rFonts w:ascii="Arial" w:hAnsi="Arial"/>
          <w:sz w:val="24"/>
        </w:rPr>
      </w:pPr>
    </w:p>
    <w:p w:rsidR="00D43517" w:rsidRPr="002A6011" w:rsidRDefault="005839D5">
      <w:pPr>
        <w:ind w:left="709" w:hanging="709"/>
        <w:jc w:val="both"/>
        <w:rPr>
          <w:rFonts w:ascii="Arial" w:hAnsi="Arial"/>
          <w:sz w:val="24"/>
        </w:rPr>
      </w:pPr>
      <w:r>
        <w:rPr>
          <w:rFonts w:ascii="Arial" w:hAnsi="Arial"/>
          <w:sz w:val="24"/>
        </w:rPr>
        <w:t>2</w:t>
      </w:r>
      <w:r w:rsidR="00C26597">
        <w:rPr>
          <w:rFonts w:ascii="Arial" w:hAnsi="Arial"/>
          <w:sz w:val="24"/>
        </w:rPr>
        <w:t>6</w:t>
      </w:r>
      <w:r w:rsidR="000026AD" w:rsidRPr="002A6011">
        <w:rPr>
          <w:rFonts w:ascii="Arial" w:hAnsi="Arial"/>
          <w:sz w:val="24"/>
        </w:rPr>
        <w:t>.</w:t>
      </w:r>
      <w:r w:rsidR="000026AD" w:rsidRPr="002A6011">
        <w:rPr>
          <w:rFonts w:ascii="Arial" w:hAnsi="Arial"/>
          <w:sz w:val="24"/>
        </w:rPr>
        <w:tab/>
        <w:t xml:space="preserve">Type and manufacturer of the oil </w:t>
      </w:r>
    </w:p>
    <w:p w:rsidR="000026AD" w:rsidRPr="002A6011" w:rsidRDefault="00D43517" w:rsidP="000026AD">
      <w:pPr>
        <w:ind w:left="709"/>
        <w:jc w:val="both"/>
        <w:rPr>
          <w:rFonts w:ascii="Arial" w:hAnsi="Arial"/>
          <w:sz w:val="24"/>
        </w:rPr>
      </w:pPr>
      <w:proofErr w:type="gramStart"/>
      <w:r w:rsidRPr="002A6011">
        <w:rPr>
          <w:rFonts w:ascii="Arial" w:hAnsi="Arial"/>
          <w:sz w:val="24"/>
        </w:rPr>
        <w:t>temperature</w:t>
      </w:r>
      <w:proofErr w:type="gramEnd"/>
      <w:r w:rsidRPr="002A6011">
        <w:rPr>
          <w:rFonts w:ascii="Arial" w:hAnsi="Arial"/>
          <w:sz w:val="24"/>
        </w:rPr>
        <w:t xml:space="preserve"> </w:t>
      </w:r>
      <w:r w:rsidR="000026AD" w:rsidRPr="002A6011">
        <w:rPr>
          <w:rFonts w:ascii="Arial" w:hAnsi="Arial"/>
          <w:sz w:val="24"/>
        </w:rPr>
        <w:t xml:space="preserve">measurement </w:t>
      </w:r>
      <w:r w:rsidRPr="002A6011">
        <w:rPr>
          <w:rFonts w:ascii="Arial" w:hAnsi="Arial"/>
          <w:sz w:val="24"/>
        </w:rPr>
        <w:t>instrument</w:t>
      </w:r>
      <w:r w:rsidRPr="002A6011">
        <w:rPr>
          <w:rFonts w:ascii="Arial" w:hAnsi="Arial"/>
          <w:sz w:val="24"/>
        </w:rPr>
        <w:tab/>
      </w:r>
      <w:r w:rsidR="000026AD" w:rsidRPr="002A6011">
        <w:rPr>
          <w:rFonts w:ascii="Arial" w:hAnsi="Arial"/>
          <w:sz w:val="24"/>
        </w:rPr>
        <w:t>:</w:t>
      </w:r>
      <w:r w:rsidR="000026AD" w:rsidRPr="002A6011">
        <w:rPr>
          <w:rFonts w:ascii="Arial" w:hAnsi="Arial"/>
          <w:sz w:val="24"/>
        </w:rPr>
        <w:tab/>
        <w:t>…………………………..</w:t>
      </w:r>
    </w:p>
    <w:p w:rsidR="00714A59" w:rsidRPr="002A6011" w:rsidRDefault="000026AD" w:rsidP="00714A59">
      <w:pPr>
        <w:ind w:firstLine="720"/>
        <w:jc w:val="both"/>
        <w:rPr>
          <w:rFonts w:ascii="Arial" w:hAnsi="Arial"/>
          <w:sz w:val="24"/>
        </w:rPr>
      </w:pPr>
      <w:r w:rsidRPr="002A6011">
        <w:rPr>
          <w:rFonts w:ascii="Arial" w:hAnsi="Arial"/>
          <w:sz w:val="24"/>
        </w:rPr>
        <w:t xml:space="preserve">    </w:t>
      </w:r>
      <w:r w:rsidR="00714A59" w:rsidRPr="002A6011">
        <w:rPr>
          <w:rFonts w:ascii="Arial" w:hAnsi="Arial"/>
          <w:sz w:val="24"/>
        </w:rPr>
        <w:t xml:space="preserve">- Characteristics of alarm </w:t>
      </w:r>
      <w:proofErr w:type="gramStart"/>
      <w:r w:rsidR="00714A59" w:rsidRPr="002A6011">
        <w:rPr>
          <w:rFonts w:ascii="Arial" w:hAnsi="Arial"/>
          <w:sz w:val="24"/>
        </w:rPr>
        <w:t>contacts</w:t>
      </w:r>
      <w:r w:rsidR="00714A59" w:rsidRPr="002A6011">
        <w:rPr>
          <w:rFonts w:ascii="Arial" w:hAnsi="Arial"/>
          <w:sz w:val="24"/>
        </w:rPr>
        <w:tab/>
        <w:t>:</w:t>
      </w:r>
      <w:r w:rsidR="00714A59" w:rsidRPr="002A6011">
        <w:rPr>
          <w:rFonts w:ascii="Arial" w:hAnsi="Arial"/>
          <w:sz w:val="24"/>
        </w:rPr>
        <w:tab/>
        <w:t>…………………………..</w:t>
      </w:r>
      <w:proofErr w:type="gramEnd"/>
    </w:p>
    <w:p w:rsidR="00714A59" w:rsidRPr="002A6011" w:rsidRDefault="00714A59" w:rsidP="00714A59">
      <w:pPr>
        <w:ind w:firstLine="720"/>
        <w:jc w:val="both"/>
        <w:rPr>
          <w:rFonts w:ascii="Arial" w:hAnsi="Arial"/>
          <w:sz w:val="24"/>
        </w:rPr>
      </w:pPr>
      <w:r w:rsidRPr="002A6011">
        <w:rPr>
          <w:rFonts w:ascii="Arial" w:hAnsi="Arial"/>
          <w:sz w:val="24"/>
        </w:rPr>
        <w:t xml:space="preserve">    - Characteristics of tripping </w:t>
      </w:r>
      <w:proofErr w:type="gramStart"/>
      <w:r w:rsidRPr="002A6011">
        <w:rPr>
          <w:rFonts w:ascii="Arial" w:hAnsi="Arial"/>
          <w:sz w:val="24"/>
        </w:rPr>
        <w:t>contacts</w:t>
      </w:r>
      <w:r w:rsidRPr="002A6011">
        <w:rPr>
          <w:rFonts w:ascii="Arial" w:hAnsi="Arial"/>
          <w:sz w:val="24"/>
        </w:rPr>
        <w:tab/>
        <w:t>:</w:t>
      </w:r>
      <w:r w:rsidRPr="002A6011">
        <w:rPr>
          <w:rFonts w:ascii="Arial" w:hAnsi="Arial"/>
          <w:sz w:val="24"/>
        </w:rPr>
        <w:tab/>
        <w:t>…………………………..</w:t>
      </w:r>
      <w:proofErr w:type="gramEnd"/>
    </w:p>
    <w:p w:rsidR="002871A8" w:rsidRPr="002A6011" w:rsidRDefault="002871A8" w:rsidP="002871A8">
      <w:pPr>
        <w:jc w:val="both"/>
        <w:rPr>
          <w:rFonts w:ascii="Arial" w:hAnsi="Arial"/>
          <w:sz w:val="24"/>
        </w:rPr>
      </w:pPr>
    </w:p>
    <w:p w:rsidR="002871A8" w:rsidRPr="002A6011" w:rsidRDefault="005839D5" w:rsidP="002871A8">
      <w:pPr>
        <w:jc w:val="both"/>
        <w:rPr>
          <w:rFonts w:ascii="Arial" w:hAnsi="Arial"/>
          <w:sz w:val="24"/>
        </w:rPr>
      </w:pPr>
      <w:r>
        <w:rPr>
          <w:rFonts w:ascii="Arial" w:hAnsi="Arial"/>
          <w:sz w:val="24"/>
        </w:rPr>
        <w:t>2</w:t>
      </w:r>
      <w:r w:rsidR="00C26597">
        <w:rPr>
          <w:rFonts w:ascii="Arial" w:hAnsi="Arial"/>
          <w:sz w:val="24"/>
        </w:rPr>
        <w:t>7</w:t>
      </w:r>
      <w:r w:rsidR="00806636">
        <w:rPr>
          <w:rFonts w:ascii="Arial" w:hAnsi="Arial"/>
          <w:sz w:val="24"/>
        </w:rPr>
        <w:t>.</w:t>
      </w:r>
      <w:r w:rsidR="00806636">
        <w:rPr>
          <w:rFonts w:ascii="Arial" w:hAnsi="Arial"/>
          <w:sz w:val="24"/>
        </w:rPr>
        <w:tab/>
        <w:t>Type and manufacturer</w:t>
      </w:r>
      <w:r w:rsidR="002871A8" w:rsidRPr="002A6011">
        <w:rPr>
          <w:rFonts w:ascii="Arial" w:hAnsi="Arial"/>
          <w:sz w:val="24"/>
        </w:rPr>
        <w:t xml:space="preserve"> of the winding</w:t>
      </w:r>
    </w:p>
    <w:p w:rsidR="002871A8" w:rsidRPr="002A6011" w:rsidRDefault="002871A8" w:rsidP="002871A8">
      <w:pPr>
        <w:jc w:val="both"/>
        <w:rPr>
          <w:rFonts w:ascii="Arial" w:hAnsi="Arial"/>
          <w:sz w:val="24"/>
        </w:rPr>
      </w:pPr>
      <w:r w:rsidRPr="002A6011">
        <w:rPr>
          <w:rFonts w:ascii="Arial" w:hAnsi="Arial"/>
          <w:sz w:val="24"/>
        </w:rPr>
        <w:tab/>
      </w:r>
      <w:proofErr w:type="gramStart"/>
      <w:r w:rsidRPr="002A6011">
        <w:rPr>
          <w:rFonts w:ascii="Arial" w:hAnsi="Arial"/>
          <w:sz w:val="24"/>
        </w:rPr>
        <w:t>temperature</w:t>
      </w:r>
      <w:proofErr w:type="gramEnd"/>
      <w:r w:rsidRPr="002A6011">
        <w:rPr>
          <w:rFonts w:ascii="Arial" w:hAnsi="Arial"/>
          <w:sz w:val="24"/>
        </w:rPr>
        <w:t xml:space="preserve"> measurement instrument</w:t>
      </w:r>
    </w:p>
    <w:p w:rsidR="002871A8" w:rsidRPr="002A6011" w:rsidRDefault="002871A8" w:rsidP="002871A8">
      <w:pPr>
        <w:ind w:firstLine="720"/>
        <w:jc w:val="both"/>
        <w:rPr>
          <w:rFonts w:ascii="Arial" w:hAnsi="Arial"/>
          <w:sz w:val="24"/>
        </w:rPr>
      </w:pPr>
      <w:r w:rsidRPr="002A6011">
        <w:rPr>
          <w:rFonts w:ascii="Arial" w:hAnsi="Arial"/>
          <w:sz w:val="24"/>
        </w:rPr>
        <w:t xml:space="preserve">    - Characteristics of alarm </w:t>
      </w:r>
      <w:proofErr w:type="gramStart"/>
      <w:r w:rsidRPr="002A6011">
        <w:rPr>
          <w:rFonts w:ascii="Arial" w:hAnsi="Arial"/>
          <w:sz w:val="24"/>
        </w:rPr>
        <w:t>contacts</w:t>
      </w:r>
      <w:r w:rsidRPr="002A6011">
        <w:rPr>
          <w:rFonts w:ascii="Arial" w:hAnsi="Arial"/>
          <w:sz w:val="24"/>
        </w:rPr>
        <w:tab/>
        <w:t>:</w:t>
      </w:r>
      <w:r w:rsidRPr="002A6011">
        <w:rPr>
          <w:rFonts w:ascii="Arial" w:hAnsi="Arial"/>
          <w:sz w:val="24"/>
        </w:rPr>
        <w:tab/>
        <w:t>…………………………..</w:t>
      </w:r>
      <w:proofErr w:type="gramEnd"/>
    </w:p>
    <w:p w:rsidR="002871A8" w:rsidRPr="002A6011" w:rsidRDefault="002871A8" w:rsidP="002871A8">
      <w:pPr>
        <w:ind w:firstLine="720"/>
        <w:jc w:val="both"/>
        <w:rPr>
          <w:rFonts w:ascii="Arial" w:hAnsi="Arial"/>
          <w:sz w:val="24"/>
        </w:rPr>
      </w:pPr>
      <w:r w:rsidRPr="002A6011">
        <w:rPr>
          <w:rFonts w:ascii="Arial" w:hAnsi="Arial"/>
          <w:sz w:val="24"/>
        </w:rPr>
        <w:t xml:space="preserve">    - Characteristics of tripping </w:t>
      </w:r>
      <w:proofErr w:type="gramStart"/>
      <w:r w:rsidRPr="002A6011">
        <w:rPr>
          <w:rFonts w:ascii="Arial" w:hAnsi="Arial"/>
          <w:sz w:val="24"/>
        </w:rPr>
        <w:t>contacts</w:t>
      </w:r>
      <w:r w:rsidRPr="002A6011">
        <w:rPr>
          <w:rFonts w:ascii="Arial" w:hAnsi="Arial"/>
          <w:sz w:val="24"/>
        </w:rPr>
        <w:tab/>
        <w:t>:</w:t>
      </w:r>
      <w:r w:rsidRPr="002A6011">
        <w:rPr>
          <w:rFonts w:ascii="Arial" w:hAnsi="Arial"/>
          <w:sz w:val="24"/>
        </w:rPr>
        <w:tab/>
        <w:t>…………………………..</w:t>
      </w:r>
      <w:proofErr w:type="gramEnd"/>
    </w:p>
    <w:p w:rsidR="002871A8" w:rsidRPr="002A6011" w:rsidRDefault="002871A8" w:rsidP="002871A8">
      <w:pPr>
        <w:jc w:val="both"/>
        <w:rPr>
          <w:rFonts w:ascii="Arial" w:hAnsi="Arial"/>
          <w:sz w:val="24"/>
        </w:rPr>
      </w:pPr>
    </w:p>
    <w:p w:rsidR="00382CE6" w:rsidRPr="002A6011" w:rsidRDefault="005839D5">
      <w:pPr>
        <w:ind w:left="709" w:hanging="709"/>
        <w:jc w:val="both"/>
        <w:rPr>
          <w:rFonts w:ascii="Arial" w:hAnsi="Arial"/>
          <w:sz w:val="24"/>
        </w:rPr>
      </w:pPr>
      <w:r>
        <w:rPr>
          <w:rFonts w:ascii="Arial" w:hAnsi="Arial"/>
          <w:sz w:val="24"/>
        </w:rPr>
        <w:t>2</w:t>
      </w:r>
      <w:r w:rsidR="00C26597">
        <w:rPr>
          <w:rFonts w:ascii="Arial" w:hAnsi="Arial"/>
          <w:sz w:val="24"/>
        </w:rPr>
        <w:t>8</w:t>
      </w:r>
      <w:r w:rsidR="000026AD" w:rsidRPr="002A6011">
        <w:rPr>
          <w:rFonts w:ascii="Arial" w:hAnsi="Arial"/>
          <w:sz w:val="24"/>
        </w:rPr>
        <w:t>.</w:t>
      </w:r>
      <w:r w:rsidR="000026AD" w:rsidRPr="002A6011">
        <w:rPr>
          <w:rFonts w:ascii="Arial" w:hAnsi="Arial"/>
          <w:sz w:val="24"/>
        </w:rPr>
        <w:tab/>
        <w:t xml:space="preserve">Type and manufacturer of the pressure </w:t>
      </w:r>
    </w:p>
    <w:p w:rsidR="00382CE6" w:rsidRPr="002A6011" w:rsidRDefault="000026AD" w:rsidP="00382CE6">
      <w:pPr>
        <w:ind w:left="709"/>
        <w:jc w:val="both"/>
        <w:rPr>
          <w:rFonts w:ascii="Arial" w:hAnsi="Arial"/>
          <w:sz w:val="24"/>
        </w:rPr>
      </w:pPr>
      <w:proofErr w:type="gramStart"/>
      <w:r w:rsidRPr="002A6011">
        <w:rPr>
          <w:rFonts w:ascii="Arial" w:hAnsi="Arial"/>
          <w:sz w:val="24"/>
        </w:rPr>
        <w:t>relief</w:t>
      </w:r>
      <w:proofErr w:type="gramEnd"/>
      <w:r w:rsidRPr="002A6011">
        <w:rPr>
          <w:rFonts w:ascii="Arial" w:hAnsi="Arial"/>
          <w:sz w:val="24"/>
        </w:rPr>
        <w:t xml:space="preserve"> device</w:t>
      </w:r>
      <w:r w:rsidR="00382CE6" w:rsidRPr="002A6011">
        <w:rPr>
          <w:rFonts w:ascii="Arial" w:hAnsi="Arial"/>
          <w:sz w:val="24"/>
        </w:rPr>
        <w:tab/>
      </w:r>
      <w:r w:rsidR="00382CE6" w:rsidRPr="002A6011">
        <w:rPr>
          <w:rFonts w:ascii="Arial" w:hAnsi="Arial"/>
          <w:sz w:val="24"/>
        </w:rPr>
        <w:tab/>
      </w:r>
      <w:r w:rsidR="00382CE6" w:rsidRPr="002A6011">
        <w:rPr>
          <w:rFonts w:ascii="Arial" w:hAnsi="Arial"/>
          <w:sz w:val="24"/>
        </w:rPr>
        <w:tab/>
      </w:r>
      <w:r w:rsidR="00382CE6" w:rsidRPr="002A6011">
        <w:rPr>
          <w:rFonts w:ascii="Arial" w:hAnsi="Arial"/>
          <w:sz w:val="24"/>
        </w:rPr>
        <w:tab/>
      </w:r>
      <w:r w:rsidR="00382CE6" w:rsidRPr="002A6011">
        <w:rPr>
          <w:rFonts w:ascii="Arial" w:hAnsi="Arial"/>
          <w:sz w:val="24"/>
        </w:rPr>
        <w:tab/>
        <w:t xml:space="preserve">: </w:t>
      </w:r>
      <w:r w:rsidR="00382CE6" w:rsidRPr="002A6011">
        <w:rPr>
          <w:rFonts w:ascii="Arial" w:hAnsi="Arial"/>
          <w:sz w:val="24"/>
        </w:rPr>
        <w:tab/>
        <w:t>…………………………..</w:t>
      </w:r>
    </w:p>
    <w:p w:rsidR="00D70FA3" w:rsidRPr="002A6011" w:rsidRDefault="00D70FA3" w:rsidP="00D70FA3">
      <w:pPr>
        <w:jc w:val="both"/>
        <w:rPr>
          <w:rFonts w:ascii="Arial" w:hAnsi="Arial"/>
          <w:sz w:val="24"/>
        </w:rPr>
      </w:pPr>
    </w:p>
    <w:p w:rsidR="005813FB" w:rsidRPr="002A6011" w:rsidRDefault="00C26597" w:rsidP="005813FB">
      <w:pPr>
        <w:jc w:val="both"/>
        <w:rPr>
          <w:rFonts w:ascii="Arial" w:hAnsi="Arial"/>
          <w:sz w:val="24"/>
        </w:rPr>
      </w:pPr>
      <w:r>
        <w:rPr>
          <w:rFonts w:ascii="Arial" w:hAnsi="Arial"/>
          <w:sz w:val="24"/>
        </w:rPr>
        <w:t>29</w:t>
      </w:r>
      <w:r w:rsidR="005813FB" w:rsidRPr="002A6011">
        <w:rPr>
          <w:rFonts w:ascii="Arial" w:hAnsi="Arial"/>
          <w:sz w:val="24"/>
        </w:rPr>
        <w:t xml:space="preserve">. </w:t>
      </w:r>
      <w:r w:rsidR="005813FB" w:rsidRPr="002A6011">
        <w:rPr>
          <w:rFonts w:ascii="Arial" w:hAnsi="Arial"/>
          <w:sz w:val="24"/>
        </w:rPr>
        <w:tab/>
        <w:t xml:space="preserve">Is the reactor tank </w:t>
      </w:r>
      <w:r w:rsidR="002871A8" w:rsidRPr="002A6011">
        <w:rPr>
          <w:rFonts w:ascii="Arial" w:hAnsi="Arial"/>
          <w:sz w:val="24"/>
        </w:rPr>
        <w:t xml:space="preserve">of </w:t>
      </w:r>
      <w:r w:rsidR="005813FB" w:rsidRPr="002A6011">
        <w:rPr>
          <w:rFonts w:ascii="Arial" w:hAnsi="Arial"/>
          <w:sz w:val="24"/>
        </w:rPr>
        <w:t>cover bolted type</w:t>
      </w:r>
      <w:r w:rsidR="006713CB" w:rsidRPr="002A6011">
        <w:rPr>
          <w:rFonts w:ascii="Arial" w:hAnsi="Arial"/>
          <w:sz w:val="24"/>
          <w:lang w:val="en-GB"/>
        </w:rPr>
        <w:t>?</w:t>
      </w:r>
      <w:r w:rsidR="005813FB" w:rsidRPr="002A6011">
        <w:rPr>
          <w:rFonts w:ascii="Arial" w:hAnsi="Arial"/>
          <w:sz w:val="24"/>
        </w:rPr>
        <w:tab/>
        <w:t xml:space="preserve">: </w:t>
      </w:r>
      <w:r w:rsidR="005813FB" w:rsidRPr="002A6011">
        <w:rPr>
          <w:rFonts w:ascii="Arial" w:hAnsi="Arial"/>
          <w:sz w:val="24"/>
        </w:rPr>
        <w:tab/>
        <w:t>…………………………..</w:t>
      </w:r>
    </w:p>
    <w:p w:rsidR="000026AD" w:rsidRPr="002A6011" w:rsidRDefault="000026AD">
      <w:pPr>
        <w:ind w:left="709" w:hanging="709"/>
        <w:jc w:val="both"/>
        <w:rPr>
          <w:rFonts w:ascii="Arial" w:hAnsi="Arial"/>
          <w:sz w:val="24"/>
        </w:rPr>
      </w:pPr>
    </w:p>
    <w:p w:rsidR="00857C6D" w:rsidRPr="002A6011" w:rsidRDefault="005839D5">
      <w:pPr>
        <w:ind w:left="709" w:hanging="709"/>
        <w:jc w:val="both"/>
        <w:rPr>
          <w:rFonts w:ascii="Arial" w:hAnsi="Arial"/>
          <w:sz w:val="24"/>
        </w:rPr>
      </w:pPr>
      <w:r>
        <w:rPr>
          <w:rFonts w:ascii="Arial" w:hAnsi="Arial"/>
          <w:sz w:val="24"/>
        </w:rPr>
        <w:lastRenderedPageBreak/>
        <w:t>3</w:t>
      </w:r>
      <w:r w:rsidR="00C26597">
        <w:rPr>
          <w:rFonts w:ascii="Arial" w:hAnsi="Arial"/>
          <w:sz w:val="24"/>
        </w:rPr>
        <w:t>0</w:t>
      </w:r>
      <w:r w:rsidR="00857C6D" w:rsidRPr="002A6011">
        <w:rPr>
          <w:rFonts w:ascii="Arial" w:hAnsi="Arial"/>
          <w:sz w:val="24"/>
        </w:rPr>
        <w:t>.</w:t>
      </w:r>
      <w:r w:rsidR="00857C6D" w:rsidRPr="002A6011">
        <w:rPr>
          <w:rFonts w:ascii="Arial" w:hAnsi="Arial"/>
          <w:sz w:val="24"/>
        </w:rPr>
        <w:tab/>
        <w:t>Accessories and features</w:t>
      </w:r>
      <w:r w:rsidR="00693DEA" w:rsidRPr="002A6011">
        <w:rPr>
          <w:rFonts w:ascii="Arial" w:hAnsi="Arial"/>
          <w:sz w:val="24"/>
        </w:rPr>
        <w:t xml:space="preserve"> of the reactors </w:t>
      </w:r>
    </w:p>
    <w:p w:rsidR="00857C6D" w:rsidRPr="002A6011" w:rsidRDefault="00B969BB">
      <w:pPr>
        <w:ind w:left="709"/>
        <w:jc w:val="both"/>
        <w:rPr>
          <w:rFonts w:ascii="Arial" w:hAnsi="Arial"/>
          <w:sz w:val="24"/>
        </w:rPr>
      </w:pPr>
      <w:proofErr w:type="gramStart"/>
      <w:r w:rsidRPr="002A6011">
        <w:rPr>
          <w:rFonts w:ascii="Arial" w:hAnsi="Arial"/>
          <w:sz w:val="24"/>
        </w:rPr>
        <w:t>according</w:t>
      </w:r>
      <w:proofErr w:type="gramEnd"/>
      <w:r w:rsidRPr="002A6011">
        <w:rPr>
          <w:rFonts w:ascii="Arial" w:hAnsi="Arial"/>
          <w:sz w:val="24"/>
        </w:rPr>
        <w:t xml:space="preserve"> to paragraph VI-5</w:t>
      </w:r>
      <w:r w:rsidR="00857C6D" w:rsidRPr="002A6011">
        <w:rPr>
          <w:rFonts w:ascii="Arial" w:hAnsi="Arial"/>
          <w:sz w:val="24"/>
        </w:rPr>
        <w:tab/>
      </w:r>
      <w:r w:rsidR="00857C6D" w:rsidRPr="002A6011">
        <w:rPr>
          <w:rFonts w:ascii="Arial" w:hAnsi="Arial"/>
          <w:sz w:val="24"/>
        </w:rPr>
        <w:tab/>
        <w:t xml:space="preserve">: </w:t>
      </w:r>
      <w:r w:rsidR="00857C6D" w:rsidRPr="002A6011">
        <w:rPr>
          <w:rFonts w:ascii="Arial" w:hAnsi="Arial"/>
          <w:sz w:val="24"/>
        </w:rPr>
        <w:tab/>
        <w:t>…………………………..</w:t>
      </w:r>
    </w:p>
    <w:p w:rsidR="00653BEB" w:rsidRPr="002A6011" w:rsidRDefault="00653BEB">
      <w:pPr>
        <w:ind w:left="709"/>
        <w:jc w:val="both"/>
        <w:rPr>
          <w:rFonts w:ascii="Arial" w:hAnsi="Arial"/>
          <w:sz w:val="24"/>
        </w:rPr>
      </w:pPr>
    </w:p>
    <w:p w:rsidR="00653BEB" w:rsidRPr="002A6011" w:rsidRDefault="005839D5">
      <w:pPr>
        <w:ind w:left="709" w:hanging="709"/>
        <w:jc w:val="both"/>
        <w:rPr>
          <w:rFonts w:ascii="Arial" w:hAnsi="Arial"/>
          <w:sz w:val="24"/>
        </w:rPr>
      </w:pPr>
      <w:r>
        <w:rPr>
          <w:rFonts w:ascii="Arial" w:hAnsi="Arial"/>
          <w:sz w:val="24"/>
        </w:rPr>
        <w:t>3</w:t>
      </w:r>
      <w:r w:rsidR="00C26597">
        <w:rPr>
          <w:rFonts w:ascii="Arial" w:hAnsi="Arial"/>
          <w:sz w:val="24"/>
        </w:rPr>
        <w:t>1</w:t>
      </w:r>
      <w:r w:rsidR="00653BEB" w:rsidRPr="002A6011">
        <w:rPr>
          <w:rFonts w:ascii="Arial" w:hAnsi="Arial"/>
          <w:sz w:val="24"/>
        </w:rPr>
        <w:t>.</w:t>
      </w:r>
      <w:r w:rsidR="000026AD" w:rsidRPr="002A6011">
        <w:rPr>
          <w:rFonts w:ascii="Arial" w:hAnsi="Arial"/>
          <w:sz w:val="24"/>
        </w:rPr>
        <w:tab/>
      </w:r>
      <w:r w:rsidR="00714A59" w:rsidRPr="002A6011">
        <w:rPr>
          <w:rFonts w:ascii="Arial" w:hAnsi="Arial"/>
          <w:sz w:val="24"/>
        </w:rPr>
        <w:t>Reactor oil</w:t>
      </w:r>
    </w:p>
    <w:p w:rsidR="00714A59" w:rsidRPr="002A6011" w:rsidRDefault="00714A59">
      <w:pPr>
        <w:ind w:left="709" w:hanging="709"/>
        <w:jc w:val="both"/>
        <w:rPr>
          <w:rFonts w:ascii="Arial" w:hAnsi="Arial"/>
          <w:sz w:val="24"/>
        </w:rPr>
      </w:pPr>
      <w:r w:rsidRPr="002A6011">
        <w:rPr>
          <w:rFonts w:ascii="Arial" w:hAnsi="Arial"/>
          <w:sz w:val="24"/>
        </w:rPr>
        <w:tab/>
      </w:r>
      <w:proofErr w:type="gramStart"/>
      <w:r w:rsidRPr="002A6011">
        <w:rPr>
          <w:rFonts w:ascii="Arial" w:hAnsi="Arial"/>
          <w:sz w:val="24"/>
        </w:rPr>
        <w:t>a.  Type</w:t>
      </w:r>
      <w:proofErr w:type="gramEnd"/>
      <w:r w:rsidRPr="002A6011">
        <w:rPr>
          <w:rFonts w:ascii="Arial" w:hAnsi="Arial"/>
          <w:sz w:val="24"/>
        </w:rPr>
        <w:t xml:space="preserve"> and manufacturer</w:t>
      </w:r>
      <w:r w:rsidRPr="002A6011">
        <w:rPr>
          <w:rFonts w:ascii="Arial" w:hAnsi="Arial"/>
          <w:sz w:val="24"/>
        </w:rPr>
        <w:tab/>
      </w:r>
      <w:r w:rsidRPr="002A6011">
        <w:rPr>
          <w:rFonts w:ascii="Arial" w:hAnsi="Arial"/>
          <w:sz w:val="24"/>
        </w:rPr>
        <w:tab/>
      </w:r>
      <w:r w:rsidRPr="002A6011">
        <w:rPr>
          <w:rFonts w:ascii="Arial" w:hAnsi="Arial"/>
          <w:sz w:val="24"/>
        </w:rPr>
        <w:tab/>
        <w:t xml:space="preserve">: </w:t>
      </w:r>
      <w:r w:rsidRPr="002A6011">
        <w:rPr>
          <w:rFonts w:ascii="Arial" w:hAnsi="Arial"/>
          <w:sz w:val="24"/>
        </w:rPr>
        <w:tab/>
        <w:t>…………………………..</w:t>
      </w:r>
    </w:p>
    <w:p w:rsidR="00714A59" w:rsidRPr="002A6011" w:rsidRDefault="00714A59">
      <w:pPr>
        <w:ind w:left="709" w:hanging="709"/>
        <w:jc w:val="both"/>
        <w:rPr>
          <w:rFonts w:ascii="Arial" w:hAnsi="Arial"/>
          <w:sz w:val="24"/>
        </w:rPr>
      </w:pPr>
      <w:r w:rsidRPr="002A6011">
        <w:rPr>
          <w:rFonts w:ascii="Arial" w:hAnsi="Arial"/>
          <w:sz w:val="24"/>
        </w:rPr>
        <w:tab/>
      </w:r>
      <w:proofErr w:type="gramStart"/>
      <w:r w:rsidRPr="002A6011">
        <w:rPr>
          <w:rFonts w:ascii="Arial" w:hAnsi="Arial"/>
          <w:sz w:val="24"/>
        </w:rPr>
        <w:t>b.  Does</w:t>
      </w:r>
      <w:proofErr w:type="gramEnd"/>
      <w:r w:rsidRPr="002A6011">
        <w:rPr>
          <w:rFonts w:ascii="Arial" w:hAnsi="Arial"/>
          <w:sz w:val="24"/>
        </w:rPr>
        <w:t xml:space="preserve"> the oil contain PCBs</w:t>
      </w:r>
      <w:r w:rsidR="00F40618">
        <w:rPr>
          <w:rFonts w:ascii="Arial" w:hAnsi="Arial"/>
          <w:sz w:val="24"/>
        </w:rPr>
        <w:t xml:space="preserve">, </w:t>
      </w:r>
      <w:r w:rsidRPr="002A6011">
        <w:rPr>
          <w:rFonts w:ascii="Arial" w:hAnsi="Arial"/>
          <w:sz w:val="24"/>
        </w:rPr>
        <w:t>PCTs</w:t>
      </w:r>
      <w:r w:rsidR="00F40618">
        <w:rPr>
          <w:rFonts w:ascii="Arial" w:hAnsi="Arial"/>
          <w:sz w:val="24"/>
        </w:rPr>
        <w:br/>
      </w:r>
      <w:r w:rsidR="006044E5">
        <w:rPr>
          <w:rFonts w:ascii="Arial" w:hAnsi="Arial"/>
          <w:sz w:val="24"/>
        </w:rPr>
        <w:t xml:space="preserve">     </w:t>
      </w:r>
      <w:r w:rsidR="00714343">
        <w:rPr>
          <w:rFonts w:ascii="Arial" w:hAnsi="Arial"/>
          <w:sz w:val="24"/>
        </w:rPr>
        <w:t xml:space="preserve">or corrosive </w:t>
      </w:r>
      <w:proofErr w:type="spellStart"/>
      <w:r w:rsidR="00714343">
        <w:rPr>
          <w:rFonts w:ascii="Arial" w:hAnsi="Arial"/>
          <w:sz w:val="24"/>
        </w:rPr>
        <w:t>s</w:t>
      </w:r>
      <w:r w:rsidR="006044E5">
        <w:rPr>
          <w:rFonts w:ascii="Arial" w:hAnsi="Arial"/>
          <w:sz w:val="24"/>
        </w:rPr>
        <w:t>ulphur</w:t>
      </w:r>
      <w:proofErr w:type="spellEnd"/>
      <w:r w:rsidRPr="002A6011">
        <w:rPr>
          <w:rFonts w:ascii="Arial" w:hAnsi="Arial"/>
          <w:sz w:val="24"/>
        </w:rPr>
        <w:t>?</w:t>
      </w:r>
      <w:r w:rsidR="006044E5">
        <w:rPr>
          <w:rFonts w:ascii="Arial" w:hAnsi="Arial"/>
          <w:sz w:val="24"/>
        </w:rPr>
        <w:tab/>
      </w:r>
      <w:r w:rsidR="006044E5">
        <w:rPr>
          <w:rFonts w:ascii="Arial" w:hAnsi="Arial"/>
          <w:sz w:val="24"/>
        </w:rPr>
        <w:tab/>
      </w:r>
      <w:r w:rsidRPr="002A6011">
        <w:rPr>
          <w:rFonts w:ascii="Arial" w:hAnsi="Arial"/>
          <w:sz w:val="24"/>
        </w:rPr>
        <w:tab/>
        <w:t xml:space="preserve">: </w:t>
      </w:r>
      <w:r w:rsidRPr="002A6011">
        <w:rPr>
          <w:rFonts w:ascii="Arial" w:hAnsi="Arial"/>
          <w:sz w:val="24"/>
        </w:rPr>
        <w:tab/>
        <w:t>…………………………..</w:t>
      </w:r>
    </w:p>
    <w:p w:rsidR="00714A59" w:rsidRPr="002A6011" w:rsidRDefault="00714A59" w:rsidP="00152769">
      <w:pPr>
        <w:ind w:left="709" w:hanging="709"/>
        <w:jc w:val="both"/>
        <w:rPr>
          <w:rFonts w:ascii="Arial" w:hAnsi="Arial"/>
          <w:sz w:val="24"/>
        </w:rPr>
      </w:pPr>
      <w:r w:rsidRPr="002A6011">
        <w:rPr>
          <w:rFonts w:ascii="Arial" w:hAnsi="Arial"/>
          <w:sz w:val="24"/>
        </w:rPr>
        <w:tab/>
      </w:r>
      <w:proofErr w:type="gramStart"/>
      <w:r w:rsidRPr="002A6011">
        <w:rPr>
          <w:rFonts w:ascii="Arial" w:hAnsi="Arial"/>
          <w:sz w:val="24"/>
        </w:rPr>
        <w:t xml:space="preserve">c.  </w:t>
      </w:r>
      <w:r w:rsidR="00A40881" w:rsidRPr="002A6011">
        <w:rPr>
          <w:rFonts w:ascii="Arial" w:hAnsi="Arial"/>
          <w:sz w:val="24"/>
        </w:rPr>
        <w:t>Is</w:t>
      </w:r>
      <w:proofErr w:type="gramEnd"/>
      <w:r w:rsidR="006044E5">
        <w:rPr>
          <w:rFonts w:ascii="Arial" w:hAnsi="Arial"/>
          <w:sz w:val="24"/>
        </w:rPr>
        <w:t xml:space="preserve"> the oil</w:t>
      </w:r>
      <w:r w:rsidR="006044E5" w:rsidRPr="006044E5">
        <w:rPr>
          <w:sz w:val="24"/>
          <w:szCs w:val="24"/>
        </w:rPr>
        <w:t xml:space="preserve"> </w:t>
      </w:r>
      <w:r w:rsidR="006044E5" w:rsidRPr="006044E5">
        <w:rPr>
          <w:rFonts w:ascii="Arial" w:hAnsi="Arial"/>
          <w:sz w:val="24"/>
        </w:rPr>
        <w:t>of the “inhibited transformer oil (I)”</w:t>
      </w:r>
      <w:r w:rsidR="006044E5">
        <w:rPr>
          <w:rFonts w:ascii="Arial" w:hAnsi="Arial"/>
          <w:sz w:val="24"/>
        </w:rPr>
        <w:br/>
        <w:t xml:space="preserve">     class</w:t>
      </w:r>
      <w:r w:rsidR="00A40881" w:rsidRPr="002A6011">
        <w:rPr>
          <w:rFonts w:ascii="Arial" w:hAnsi="Arial"/>
          <w:sz w:val="24"/>
        </w:rPr>
        <w:t xml:space="preserve"> in accordance with IEC</w:t>
      </w:r>
      <w:r w:rsidR="006044E5">
        <w:rPr>
          <w:rFonts w:ascii="Arial" w:hAnsi="Arial"/>
          <w:sz w:val="24"/>
        </w:rPr>
        <w:t xml:space="preserve"> </w:t>
      </w:r>
      <w:r w:rsidR="00A40881" w:rsidRPr="002A6011">
        <w:rPr>
          <w:rFonts w:ascii="Arial" w:hAnsi="Arial"/>
          <w:sz w:val="24"/>
        </w:rPr>
        <w:t>60296</w:t>
      </w:r>
      <w:r w:rsidR="006044E5">
        <w:rPr>
          <w:rFonts w:ascii="Arial" w:hAnsi="Arial"/>
          <w:sz w:val="24"/>
        </w:rPr>
        <w:t>?</w:t>
      </w:r>
      <w:r w:rsidR="00A40881" w:rsidRPr="002A6011">
        <w:rPr>
          <w:rFonts w:ascii="Arial" w:hAnsi="Arial"/>
          <w:sz w:val="24"/>
        </w:rPr>
        <w:tab/>
        <w:t xml:space="preserve">: </w:t>
      </w:r>
      <w:r w:rsidR="00A40881" w:rsidRPr="002A6011">
        <w:rPr>
          <w:rFonts w:ascii="Arial" w:hAnsi="Arial"/>
          <w:sz w:val="24"/>
        </w:rPr>
        <w:tab/>
        <w:t>…………………………..</w:t>
      </w:r>
    </w:p>
    <w:p w:rsidR="00A40881" w:rsidRPr="002A6011" w:rsidRDefault="00A40881" w:rsidP="00A40881">
      <w:pPr>
        <w:ind w:left="1429" w:hanging="709"/>
        <w:jc w:val="both"/>
        <w:rPr>
          <w:rFonts w:ascii="Arial" w:hAnsi="Arial"/>
          <w:sz w:val="24"/>
        </w:rPr>
      </w:pPr>
    </w:p>
    <w:p w:rsidR="00382CE6" w:rsidRPr="002A6011" w:rsidRDefault="005839D5" w:rsidP="005839D5">
      <w:pPr>
        <w:ind w:left="709" w:hanging="709"/>
        <w:jc w:val="both"/>
        <w:rPr>
          <w:rFonts w:ascii="Arial" w:hAnsi="Arial"/>
          <w:sz w:val="24"/>
        </w:rPr>
      </w:pPr>
      <w:r>
        <w:rPr>
          <w:rFonts w:ascii="Arial" w:hAnsi="Arial"/>
          <w:sz w:val="24"/>
        </w:rPr>
        <w:t>3</w:t>
      </w:r>
      <w:r w:rsidR="00C26597">
        <w:rPr>
          <w:rFonts w:ascii="Arial" w:hAnsi="Arial"/>
          <w:sz w:val="24"/>
        </w:rPr>
        <w:t>2</w:t>
      </w:r>
      <w:r w:rsidR="00A40881" w:rsidRPr="002A6011">
        <w:rPr>
          <w:rFonts w:ascii="Arial" w:hAnsi="Arial"/>
          <w:sz w:val="24"/>
        </w:rPr>
        <w:t>.</w:t>
      </w:r>
      <w:r w:rsidR="00A40881" w:rsidRPr="002A6011">
        <w:rPr>
          <w:rFonts w:ascii="Arial" w:hAnsi="Arial"/>
          <w:sz w:val="24"/>
        </w:rPr>
        <w:tab/>
      </w:r>
      <w:r w:rsidR="00D57CD0" w:rsidRPr="002A6011">
        <w:rPr>
          <w:rFonts w:ascii="Arial" w:hAnsi="Arial"/>
          <w:sz w:val="24"/>
        </w:rPr>
        <w:t>Are the</w:t>
      </w:r>
      <w:r w:rsidRPr="005839D5">
        <w:rPr>
          <w:rFonts w:ascii="Arial" w:hAnsi="Arial"/>
          <w:sz w:val="24"/>
        </w:rPr>
        <w:t xml:space="preserve"> </w:t>
      </w:r>
      <w:r w:rsidRPr="002A6011">
        <w:rPr>
          <w:rFonts w:ascii="Arial" w:hAnsi="Arial"/>
          <w:sz w:val="24"/>
        </w:rPr>
        <w:t>terminal</w:t>
      </w:r>
      <w:r>
        <w:rPr>
          <w:rFonts w:ascii="Arial" w:hAnsi="Arial"/>
          <w:sz w:val="24"/>
        </w:rPr>
        <w:t>s of</w:t>
      </w:r>
      <w:r w:rsidR="00D57CD0" w:rsidRPr="002A6011">
        <w:rPr>
          <w:rFonts w:ascii="Arial" w:hAnsi="Arial"/>
          <w:sz w:val="24"/>
        </w:rPr>
        <w:t xml:space="preserve"> line</w:t>
      </w:r>
      <w:r>
        <w:rPr>
          <w:rFonts w:ascii="Arial" w:hAnsi="Arial"/>
          <w:sz w:val="24"/>
        </w:rPr>
        <w:t xml:space="preserve"> </w:t>
      </w:r>
      <w:proofErr w:type="gramStart"/>
      <w:r>
        <w:rPr>
          <w:rFonts w:ascii="Arial" w:hAnsi="Arial"/>
          <w:sz w:val="24"/>
        </w:rPr>
        <w:t>bushings</w:t>
      </w:r>
      <w:proofErr w:type="gramEnd"/>
    </w:p>
    <w:p w:rsidR="00A40881" w:rsidRPr="002A6011" w:rsidRDefault="005839D5" w:rsidP="007D5CC3">
      <w:pPr>
        <w:ind w:left="709"/>
        <w:jc w:val="both"/>
        <w:rPr>
          <w:rFonts w:ascii="Arial" w:hAnsi="Arial"/>
          <w:sz w:val="24"/>
        </w:rPr>
      </w:pPr>
      <w:proofErr w:type="gramStart"/>
      <w:r>
        <w:rPr>
          <w:rFonts w:ascii="Arial" w:hAnsi="Arial"/>
          <w:sz w:val="24"/>
        </w:rPr>
        <w:t>made</w:t>
      </w:r>
      <w:proofErr w:type="gramEnd"/>
      <w:r>
        <w:rPr>
          <w:rFonts w:ascii="Arial" w:hAnsi="Arial"/>
          <w:sz w:val="24"/>
        </w:rPr>
        <w:t xml:space="preserve"> of</w:t>
      </w:r>
      <w:r w:rsidR="0047544E" w:rsidRPr="002A6011">
        <w:rPr>
          <w:rFonts w:ascii="Arial" w:hAnsi="Arial"/>
          <w:sz w:val="24"/>
        </w:rPr>
        <w:t xml:space="preserve"> 30</w:t>
      </w:r>
      <w:r w:rsidR="00B935FF" w:rsidRPr="00152769">
        <w:rPr>
          <w:rFonts w:ascii="Arial" w:hAnsi="Arial"/>
          <w:sz w:val="24"/>
        </w:rPr>
        <w:t xml:space="preserve"> </w:t>
      </w:r>
      <w:r w:rsidR="0047544E" w:rsidRPr="002A6011">
        <w:rPr>
          <w:rFonts w:ascii="Arial" w:hAnsi="Arial"/>
          <w:sz w:val="24"/>
        </w:rPr>
        <w:t>mm diameter</w:t>
      </w:r>
      <w:r>
        <w:rPr>
          <w:rFonts w:ascii="Arial" w:hAnsi="Arial"/>
          <w:sz w:val="24"/>
        </w:rPr>
        <w:t xml:space="preserve"> </w:t>
      </w:r>
      <w:r w:rsidR="00F357B0">
        <w:rPr>
          <w:rFonts w:ascii="Arial" w:hAnsi="Arial"/>
          <w:sz w:val="24"/>
        </w:rPr>
        <w:t>copper rods</w:t>
      </w:r>
      <w:r w:rsidR="007D5CC3" w:rsidRPr="002A6011">
        <w:rPr>
          <w:rFonts w:ascii="Arial" w:hAnsi="Arial"/>
          <w:sz w:val="24"/>
        </w:rPr>
        <w:t>?</w:t>
      </w:r>
      <w:r w:rsidR="007D5CC3" w:rsidRPr="002A6011">
        <w:rPr>
          <w:rFonts w:ascii="Arial" w:hAnsi="Arial"/>
          <w:sz w:val="24"/>
        </w:rPr>
        <w:tab/>
        <w:t xml:space="preserve">: </w:t>
      </w:r>
      <w:r w:rsidR="007D5CC3" w:rsidRPr="002A6011">
        <w:rPr>
          <w:rFonts w:ascii="Arial" w:hAnsi="Arial"/>
          <w:sz w:val="24"/>
        </w:rPr>
        <w:tab/>
        <w:t>…………………………..</w:t>
      </w:r>
    </w:p>
    <w:p w:rsidR="007D5CC3" w:rsidRPr="002A6011" w:rsidRDefault="007D5CC3" w:rsidP="007D5CC3">
      <w:pPr>
        <w:ind w:left="709"/>
        <w:jc w:val="both"/>
        <w:rPr>
          <w:rFonts w:ascii="Arial" w:hAnsi="Arial"/>
          <w:sz w:val="24"/>
        </w:rPr>
      </w:pPr>
    </w:p>
    <w:p w:rsidR="0047544E" w:rsidRPr="002A6011" w:rsidRDefault="005839D5">
      <w:pPr>
        <w:ind w:left="709" w:hanging="709"/>
        <w:jc w:val="both"/>
        <w:rPr>
          <w:rFonts w:ascii="Arial" w:hAnsi="Arial"/>
          <w:sz w:val="24"/>
        </w:rPr>
      </w:pPr>
      <w:r>
        <w:rPr>
          <w:rFonts w:ascii="Arial" w:hAnsi="Arial"/>
          <w:sz w:val="24"/>
        </w:rPr>
        <w:t>3</w:t>
      </w:r>
      <w:r w:rsidR="00C26597">
        <w:rPr>
          <w:rFonts w:ascii="Arial" w:hAnsi="Arial"/>
          <w:sz w:val="24"/>
        </w:rPr>
        <w:t>3</w:t>
      </w:r>
      <w:r w:rsidR="0047544E" w:rsidRPr="002A6011">
        <w:rPr>
          <w:rFonts w:ascii="Arial" w:hAnsi="Arial"/>
          <w:sz w:val="24"/>
        </w:rPr>
        <w:t>.</w:t>
      </w:r>
      <w:r w:rsidR="0047544E" w:rsidRPr="002A6011">
        <w:rPr>
          <w:rFonts w:ascii="Arial" w:hAnsi="Arial"/>
          <w:sz w:val="24"/>
        </w:rPr>
        <w:tab/>
        <w:t>Has the reactor Sil</w:t>
      </w:r>
      <w:r w:rsidR="00474B3E" w:rsidRPr="002A6011">
        <w:rPr>
          <w:rFonts w:ascii="Arial" w:hAnsi="Arial"/>
          <w:sz w:val="24"/>
        </w:rPr>
        <w:t>ica G</w:t>
      </w:r>
      <w:r w:rsidR="0047544E" w:rsidRPr="002A6011">
        <w:rPr>
          <w:rFonts w:ascii="Arial" w:hAnsi="Arial"/>
          <w:sz w:val="24"/>
        </w:rPr>
        <w:t xml:space="preserve">el breather on the oil </w:t>
      </w:r>
    </w:p>
    <w:p w:rsidR="00A40881" w:rsidRPr="002A6011" w:rsidRDefault="0047544E" w:rsidP="0047544E">
      <w:pPr>
        <w:ind w:left="709"/>
        <w:jc w:val="both"/>
        <w:rPr>
          <w:rFonts w:ascii="Arial" w:hAnsi="Arial"/>
          <w:sz w:val="24"/>
        </w:rPr>
      </w:pPr>
      <w:proofErr w:type="gramStart"/>
      <w:r w:rsidRPr="002A6011">
        <w:rPr>
          <w:rFonts w:ascii="Arial" w:hAnsi="Arial"/>
          <w:sz w:val="24"/>
        </w:rPr>
        <w:t>conservator</w:t>
      </w:r>
      <w:proofErr w:type="gramEnd"/>
      <w:r w:rsidRPr="002A6011">
        <w:rPr>
          <w:rFonts w:ascii="Arial" w:hAnsi="Arial"/>
          <w:sz w:val="24"/>
        </w:rPr>
        <w:t xml:space="preserve"> or the expansion tank? </w:t>
      </w:r>
      <w:r w:rsidRPr="002A6011">
        <w:rPr>
          <w:rFonts w:ascii="Arial" w:hAnsi="Arial"/>
          <w:sz w:val="24"/>
        </w:rPr>
        <w:tab/>
        <w:t xml:space="preserve">: </w:t>
      </w:r>
      <w:r w:rsidRPr="002A6011">
        <w:rPr>
          <w:rFonts w:ascii="Arial" w:hAnsi="Arial"/>
          <w:sz w:val="24"/>
        </w:rPr>
        <w:tab/>
        <w:t>…………………………..</w:t>
      </w:r>
    </w:p>
    <w:p w:rsidR="00D10875" w:rsidRPr="002A6011" w:rsidRDefault="00D10875" w:rsidP="00D10875">
      <w:pPr>
        <w:jc w:val="both"/>
        <w:rPr>
          <w:rFonts w:ascii="Arial" w:hAnsi="Arial"/>
          <w:sz w:val="24"/>
        </w:rPr>
      </w:pPr>
    </w:p>
    <w:p w:rsidR="00D10875" w:rsidRPr="002A6011" w:rsidRDefault="005839D5" w:rsidP="00D10875">
      <w:pPr>
        <w:jc w:val="both"/>
        <w:rPr>
          <w:rFonts w:ascii="Arial" w:hAnsi="Arial"/>
          <w:sz w:val="24"/>
        </w:rPr>
      </w:pPr>
      <w:r>
        <w:rPr>
          <w:rFonts w:ascii="Arial" w:hAnsi="Arial"/>
          <w:sz w:val="24"/>
        </w:rPr>
        <w:t>3</w:t>
      </w:r>
      <w:r w:rsidR="00C26597">
        <w:rPr>
          <w:rFonts w:ascii="Arial" w:hAnsi="Arial"/>
          <w:sz w:val="24"/>
        </w:rPr>
        <w:t>4</w:t>
      </w:r>
      <w:r w:rsidR="00D10875" w:rsidRPr="002A6011">
        <w:rPr>
          <w:rFonts w:ascii="Arial" w:hAnsi="Arial"/>
          <w:sz w:val="24"/>
        </w:rPr>
        <w:t>.</w:t>
      </w:r>
      <w:r w:rsidR="00D10875" w:rsidRPr="002A6011">
        <w:rPr>
          <w:rFonts w:ascii="Arial" w:hAnsi="Arial"/>
          <w:sz w:val="24"/>
        </w:rPr>
        <w:tab/>
        <w:t>Color of the reactor</w:t>
      </w:r>
      <w:r w:rsidR="00D10875" w:rsidRPr="002A6011">
        <w:rPr>
          <w:rFonts w:ascii="Arial" w:hAnsi="Arial"/>
          <w:sz w:val="24"/>
        </w:rPr>
        <w:tab/>
      </w:r>
      <w:r w:rsidR="00D10875" w:rsidRPr="002A6011">
        <w:rPr>
          <w:rFonts w:ascii="Arial" w:hAnsi="Arial"/>
          <w:sz w:val="24"/>
        </w:rPr>
        <w:tab/>
      </w:r>
      <w:proofErr w:type="gramStart"/>
      <w:r w:rsidR="00D10875" w:rsidRPr="002A6011">
        <w:rPr>
          <w:rFonts w:ascii="Arial" w:hAnsi="Arial"/>
          <w:sz w:val="24"/>
        </w:rPr>
        <w:tab/>
      </w:r>
      <w:r w:rsidR="00D10875" w:rsidRPr="002A6011">
        <w:rPr>
          <w:rFonts w:ascii="Arial" w:hAnsi="Arial"/>
          <w:sz w:val="24"/>
        </w:rPr>
        <w:tab/>
        <w:t xml:space="preserve">: </w:t>
      </w:r>
      <w:r w:rsidR="00D10875" w:rsidRPr="002A6011">
        <w:rPr>
          <w:rFonts w:ascii="Arial" w:hAnsi="Arial"/>
          <w:sz w:val="24"/>
        </w:rPr>
        <w:tab/>
        <w:t>…………………………..</w:t>
      </w:r>
      <w:proofErr w:type="gramEnd"/>
    </w:p>
    <w:p w:rsidR="0047544E" w:rsidRPr="002A6011" w:rsidRDefault="0047544E" w:rsidP="0047544E">
      <w:pPr>
        <w:ind w:left="709"/>
        <w:jc w:val="both"/>
        <w:rPr>
          <w:rFonts w:ascii="Arial" w:hAnsi="Arial"/>
          <w:sz w:val="24"/>
        </w:rPr>
      </w:pPr>
    </w:p>
    <w:p w:rsidR="00E224A4" w:rsidRPr="002A6011" w:rsidRDefault="00E224A4" w:rsidP="00E224A4">
      <w:pPr>
        <w:jc w:val="both"/>
        <w:rPr>
          <w:rFonts w:ascii="Arial" w:hAnsi="Arial"/>
          <w:sz w:val="24"/>
        </w:rPr>
      </w:pPr>
      <w:r>
        <w:rPr>
          <w:rFonts w:ascii="Arial" w:hAnsi="Arial"/>
          <w:sz w:val="24"/>
        </w:rPr>
        <w:t>3</w:t>
      </w:r>
      <w:r w:rsidR="00C26597">
        <w:rPr>
          <w:rFonts w:ascii="Arial" w:hAnsi="Arial"/>
          <w:sz w:val="24"/>
        </w:rPr>
        <w:t>5</w:t>
      </w:r>
      <w:r w:rsidRPr="002A6011">
        <w:rPr>
          <w:rFonts w:ascii="Arial" w:hAnsi="Arial"/>
          <w:sz w:val="24"/>
        </w:rPr>
        <w:t>.</w:t>
      </w:r>
      <w:r w:rsidRPr="002A6011">
        <w:rPr>
          <w:rFonts w:ascii="Arial" w:hAnsi="Arial"/>
          <w:sz w:val="24"/>
        </w:rPr>
        <w:tab/>
      </w:r>
      <w:r>
        <w:rPr>
          <w:rFonts w:ascii="Arial" w:hAnsi="Arial"/>
          <w:sz w:val="24"/>
        </w:rPr>
        <w:t>Corrosivity category and durability</w:t>
      </w:r>
      <w:r>
        <w:rPr>
          <w:rFonts w:ascii="Arial" w:hAnsi="Arial"/>
          <w:sz w:val="24"/>
        </w:rPr>
        <w:br/>
      </w:r>
      <w:r>
        <w:rPr>
          <w:rFonts w:ascii="Arial" w:hAnsi="Arial"/>
          <w:sz w:val="24"/>
        </w:rPr>
        <w:tab/>
        <w:t>category of the reactor’s painting,</w:t>
      </w:r>
      <w:r>
        <w:rPr>
          <w:rFonts w:ascii="Arial" w:hAnsi="Arial"/>
          <w:sz w:val="24"/>
        </w:rPr>
        <w:br/>
      </w:r>
      <w:r>
        <w:rPr>
          <w:rFonts w:ascii="Arial" w:hAnsi="Arial"/>
          <w:sz w:val="24"/>
        </w:rPr>
        <w:tab/>
        <w:t>according ISO 12944</w:t>
      </w:r>
      <w:r>
        <w:rPr>
          <w:rFonts w:ascii="Arial" w:hAnsi="Arial"/>
          <w:sz w:val="24"/>
        </w:rPr>
        <w:tab/>
      </w:r>
      <w:proofErr w:type="gramStart"/>
      <w:r w:rsidRPr="002A6011">
        <w:rPr>
          <w:rFonts w:ascii="Arial" w:hAnsi="Arial"/>
          <w:sz w:val="24"/>
        </w:rPr>
        <w:tab/>
      </w:r>
      <w:r w:rsidRPr="002A6011">
        <w:rPr>
          <w:rFonts w:ascii="Arial" w:hAnsi="Arial"/>
          <w:sz w:val="24"/>
        </w:rPr>
        <w:tab/>
        <w:t xml:space="preserve">: </w:t>
      </w:r>
      <w:r w:rsidRPr="002A6011">
        <w:rPr>
          <w:rFonts w:ascii="Arial" w:hAnsi="Arial"/>
          <w:sz w:val="24"/>
        </w:rPr>
        <w:tab/>
        <w:t>…………………………..</w:t>
      </w:r>
      <w:proofErr w:type="gramEnd"/>
    </w:p>
    <w:p w:rsidR="00E224A4" w:rsidRPr="002A6011" w:rsidRDefault="00E224A4" w:rsidP="00E224A4">
      <w:pPr>
        <w:ind w:left="709"/>
        <w:jc w:val="both"/>
        <w:rPr>
          <w:rFonts w:ascii="Arial" w:hAnsi="Arial"/>
          <w:sz w:val="24"/>
        </w:rPr>
      </w:pPr>
    </w:p>
    <w:p w:rsidR="00857C6D" w:rsidRPr="002A6011" w:rsidRDefault="00FE7C08">
      <w:pPr>
        <w:ind w:left="709" w:hanging="709"/>
        <w:jc w:val="both"/>
        <w:rPr>
          <w:rFonts w:ascii="Arial" w:hAnsi="Arial"/>
          <w:sz w:val="24"/>
        </w:rPr>
      </w:pPr>
      <w:r>
        <w:rPr>
          <w:rFonts w:ascii="Arial" w:hAnsi="Arial"/>
          <w:sz w:val="24"/>
        </w:rPr>
        <w:t>36</w:t>
      </w:r>
      <w:r w:rsidR="00857C6D" w:rsidRPr="002A6011">
        <w:rPr>
          <w:rFonts w:ascii="Arial" w:hAnsi="Arial"/>
          <w:sz w:val="24"/>
        </w:rPr>
        <w:t>.</w:t>
      </w:r>
      <w:r w:rsidR="00857C6D" w:rsidRPr="002A6011">
        <w:rPr>
          <w:rFonts w:ascii="Arial" w:hAnsi="Arial"/>
          <w:sz w:val="24"/>
        </w:rPr>
        <w:tab/>
        <w:t>Approximate mechanical data</w:t>
      </w:r>
    </w:p>
    <w:p w:rsidR="00857C6D" w:rsidRPr="002A6011" w:rsidRDefault="00857C6D">
      <w:pPr>
        <w:ind w:left="709" w:hanging="709"/>
        <w:jc w:val="both"/>
        <w:rPr>
          <w:rFonts w:ascii="Arial" w:hAnsi="Arial"/>
          <w:sz w:val="12"/>
        </w:rPr>
      </w:pPr>
    </w:p>
    <w:p w:rsidR="00722B10" w:rsidRPr="002A6011" w:rsidRDefault="00722B10">
      <w:pPr>
        <w:ind w:left="709" w:hanging="709"/>
        <w:jc w:val="both"/>
        <w:rPr>
          <w:rFonts w:ascii="Arial" w:hAnsi="Arial"/>
          <w:sz w:val="24"/>
        </w:rPr>
      </w:pPr>
      <w:r w:rsidRPr="002A6011">
        <w:rPr>
          <w:rFonts w:ascii="Arial" w:hAnsi="Arial"/>
          <w:sz w:val="24"/>
        </w:rPr>
        <w:tab/>
        <w:t>a.</w:t>
      </w:r>
      <w:r w:rsidRPr="002A6011">
        <w:rPr>
          <w:rFonts w:ascii="Arial" w:hAnsi="Arial"/>
          <w:sz w:val="24"/>
        </w:rPr>
        <w:tab/>
        <w:t>Transfer weight</w:t>
      </w:r>
      <w:r w:rsidRPr="002A6011">
        <w:rPr>
          <w:rFonts w:ascii="Arial" w:hAnsi="Arial"/>
          <w:sz w:val="24"/>
        </w:rPr>
        <w:tab/>
      </w:r>
      <w:proofErr w:type="gramStart"/>
      <w:r w:rsidRPr="002A6011">
        <w:rPr>
          <w:rFonts w:ascii="Arial" w:hAnsi="Arial"/>
          <w:sz w:val="24"/>
        </w:rPr>
        <w:tab/>
      </w:r>
      <w:r w:rsidRPr="002A6011">
        <w:rPr>
          <w:rFonts w:ascii="Arial" w:hAnsi="Arial"/>
          <w:sz w:val="24"/>
        </w:rPr>
        <w:tab/>
        <w:t>:</w:t>
      </w:r>
      <w:r w:rsidRPr="002A6011">
        <w:rPr>
          <w:rFonts w:ascii="Arial" w:hAnsi="Arial"/>
          <w:sz w:val="24"/>
        </w:rPr>
        <w:tab/>
        <w:t>………………………</w:t>
      </w:r>
      <w:proofErr w:type="gramEnd"/>
      <w:r w:rsidRPr="002A6011">
        <w:rPr>
          <w:rFonts w:ascii="Arial" w:hAnsi="Arial"/>
          <w:sz w:val="24"/>
        </w:rPr>
        <w:t xml:space="preserve"> kg</w:t>
      </w:r>
    </w:p>
    <w:p w:rsidR="00722B10" w:rsidRPr="002A6011" w:rsidRDefault="00722B10" w:rsidP="00722B10">
      <w:pPr>
        <w:ind w:left="709"/>
        <w:jc w:val="both"/>
        <w:rPr>
          <w:rFonts w:ascii="Arial" w:hAnsi="Arial"/>
          <w:sz w:val="24"/>
        </w:rPr>
      </w:pPr>
      <w:r w:rsidRPr="002A6011">
        <w:rPr>
          <w:rFonts w:ascii="Arial" w:hAnsi="Arial"/>
          <w:sz w:val="24"/>
        </w:rPr>
        <w:t>b.</w:t>
      </w:r>
      <w:r w:rsidRPr="002A6011">
        <w:rPr>
          <w:rFonts w:ascii="Arial" w:hAnsi="Arial"/>
          <w:sz w:val="24"/>
        </w:rPr>
        <w:tab/>
        <w:t>Total weight</w:t>
      </w:r>
      <w:r w:rsidRPr="002A6011">
        <w:rPr>
          <w:rFonts w:ascii="Arial" w:hAnsi="Arial"/>
          <w:sz w:val="24"/>
        </w:rPr>
        <w:tab/>
      </w:r>
      <w:r w:rsidRPr="002A6011">
        <w:rPr>
          <w:rFonts w:ascii="Arial" w:hAnsi="Arial"/>
          <w:sz w:val="24"/>
        </w:rPr>
        <w:tab/>
      </w:r>
      <w:proofErr w:type="gramStart"/>
      <w:r w:rsidRPr="002A6011">
        <w:rPr>
          <w:rFonts w:ascii="Arial" w:hAnsi="Arial"/>
          <w:sz w:val="24"/>
        </w:rPr>
        <w:tab/>
      </w:r>
      <w:r w:rsidRPr="002A6011">
        <w:rPr>
          <w:rFonts w:ascii="Arial" w:hAnsi="Arial"/>
          <w:sz w:val="24"/>
        </w:rPr>
        <w:tab/>
        <w:t>:</w:t>
      </w:r>
      <w:r w:rsidRPr="002A6011">
        <w:rPr>
          <w:rFonts w:ascii="Arial" w:hAnsi="Arial"/>
          <w:sz w:val="24"/>
        </w:rPr>
        <w:tab/>
        <w:t>………………………</w:t>
      </w:r>
      <w:proofErr w:type="gramEnd"/>
      <w:r w:rsidRPr="002A6011">
        <w:rPr>
          <w:rFonts w:ascii="Arial" w:hAnsi="Arial"/>
          <w:sz w:val="24"/>
        </w:rPr>
        <w:t xml:space="preserve"> kg</w:t>
      </w:r>
    </w:p>
    <w:p w:rsidR="00857C6D" w:rsidRPr="002A6011" w:rsidRDefault="00722B10" w:rsidP="00722B10">
      <w:pPr>
        <w:ind w:left="709"/>
        <w:jc w:val="both"/>
        <w:rPr>
          <w:rFonts w:ascii="Arial" w:hAnsi="Arial"/>
          <w:sz w:val="24"/>
        </w:rPr>
      </w:pPr>
      <w:r w:rsidRPr="002A6011">
        <w:rPr>
          <w:rFonts w:ascii="Arial" w:hAnsi="Arial"/>
          <w:sz w:val="24"/>
        </w:rPr>
        <w:t>c</w:t>
      </w:r>
      <w:r w:rsidR="00857C6D" w:rsidRPr="002A6011">
        <w:rPr>
          <w:rFonts w:ascii="Arial" w:hAnsi="Arial"/>
          <w:sz w:val="24"/>
        </w:rPr>
        <w:t>.</w:t>
      </w:r>
      <w:r w:rsidR="00857C6D" w:rsidRPr="002A6011">
        <w:rPr>
          <w:rFonts w:ascii="Arial" w:hAnsi="Arial"/>
          <w:sz w:val="24"/>
        </w:rPr>
        <w:tab/>
        <w:t>Core and coils</w:t>
      </w:r>
      <w:r w:rsidR="00857C6D" w:rsidRPr="002A6011">
        <w:rPr>
          <w:rFonts w:ascii="Arial" w:hAnsi="Arial"/>
          <w:sz w:val="24"/>
        </w:rPr>
        <w:tab/>
      </w:r>
      <w:proofErr w:type="gramStart"/>
      <w:r w:rsidR="00857C6D" w:rsidRPr="002A6011">
        <w:rPr>
          <w:rFonts w:ascii="Arial" w:hAnsi="Arial"/>
          <w:sz w:val="24"/>
        </w:rPr>
        <w:tab/>
      </w:r>
      <w:r w:rsidR="00857C6D" w:rsidRPr="002A6011">
        <w:rPr>
          <w:rFonts w:ascii="Arial" w:hAnsi="Arial"/>
          <w:sz w:val="24"/>
        </w:rPr>
        <w:tab/>
      </w:r>
      <w:r w:rsidRPr="002A6011">
        <w:rPr>
          <w:rFonts w:ascii="Arial" w:hAnsi="Arial"/>
          <w:sz w:val="24"/>
        </w:rPr>
        <w:t>:</w:t>
      </w:r>
      <w:r w:rsidRPr="002A6011">
        <w:rPr>
          <w:rFonts w:ascii="Arial" w:hAnsi="Arial"/>
          <w:sz w:val="24"/>
        </w:rPr>
        <w:tab/>
        <w:t>………………………</w:t>
      </w:r>
      <w:proofErr w:type="gramEnd"/>
      <w:r w:rsidRPr="002A6011">
        <w:rPr>
          <w:rFonts w:ascii="Arial" w:hAnsi="Arial"/>
          <w:sz w:val="24"/>
        </w:rPr>
        <w:t xml:space="preserve"> kg</w:t>
      </w:r>
    </w:p>
    <w:p w:rsidR="00857C6D" w:rsidRPr="002A6011" w:rsidRDefault="00857C6D">
      <w:pPr>
        <w:ind w:left="709" w:hanging="709"/>
        <w:jc w:val="both"/>
        <w:rPr>
          <w:rFonts w:ascii="Arial" w:hAnsi="Arial"/>
          <w:sz w:val="24"/>
        </w:rPr>
      </w:pPr>
      <w:r w:rsidRPr="002A6011">
        <w:rPr>
          <w:rFonts w:ascii="Arial" w:hAnsi="Arial"/>
          <w:sz w:val="24"/>
        </w:rPr>
        <w:tab/>
      </w:r>
      <w:r w:rsidR="00722B10" w:rsidRPr="002A6011">
        <w:rPr>
          <w:rFonts w:ascii="Arial" w:hAnsi="Arial"/>
          <w:sz w:val="24"/>
        </w:rPr>
        <w:t>d</w:t>
      </w:r>
      <w:r w:rsidRPr="002A6011">
        <w:rPr>
          <w:rFonts w:ascii="Arial" w:hAnsi="Arial"/>
          <w:sz w:val="24"/>
        </w:rPr>
        <w:t>.</w:t>
      </w:r>
      <w:r w:rsidRPr="002A6011">
        <w:rPr>
          <w:rFonts w:ascii="Arial" w:hAnsi="Arial"/>
          <w:sz w:val="24"/>
        </w:rPr>
        <w:tab/>
        <w:t>Case and fittings</w:t>
      </w:r>
      <w:r w:rsidRPr="002A6011">
        <w:rPr>
          <w:rFonts w:ascii="Arial" w:hAnsi="Arial"/>
          <w:sz w:val="24"/>
        </w:rPr>
        <w:tab/>
      </w:r>
      <w:proofErr w:type="gramStart"/>
      <w:r w:rsidRPr="002A6011">
        <w:rPr>
          <w:rFonts w:ascii="Arial" w:hAnsi="Arial"/>
          <w:sz w:val="24"/>
        </w:rPr>
        <w:tab/>
      </w:r>
      <w:r w:rsidRPr="002A6011">
        <w:rPr>
          <w:rFonts w:ascii="Arial" w:hAnsi="Arial"/>
          <w:sz w:val="24"/>
        </w:rPr>
        <w:tab/>
        <w:t>:</w:t>
      </w:r>
      <w:r w:rsidRPr="002A6011">
        <w:rPr>
          <w:rFonts w:ascii="Arial" w:hAnsi="Arial"/>
          <w:sz w:val="24"/>
        </w:rPr>
        <w:tab/>
        <w:t>………………………</w:t>
      </w:r>
      <w:proofErr w:type="gramEnd"/>
      <w:r w:rsidRPr="002A6011">
        <w:rPr>
          <w:rFonts w:ascii="Arial" w:hAnsi="Arial"/>
          <w:sz w:val="24"/>
        </w:rPr>
        <w:t xml:space="preserve"> kg</w:t>
      </w:r>
    </w:p>
    <w:p w:rsidR="00857C6D" w:rsidRPr="002A6011" w:rsidRDefault="00722B10">
      <w:pPr>
        <w:ind w:left="709" w:hanging="709"/>
        <w:jc w:val="both"/>
        <w:rPr>
          <w:rFonts w:ascii="Arial" w:hAnsi="Arial"/>
          <w:sz w:val="24"/>
        </w:rPr>
      </w:pPr>
      <w:r w:rsidRPr="002A6011">
        <w:rPr>
          <w:rFonts w:ascii="Arial" w:hAnsi="Arial"/>
          <w:sz w:val="24"/>
        </w:rPr>
        <w:tab/>
        <w:t>e</w:t>
      </w:r>
      <w:r w:rsidR="00857C6D" w:rsidRPr="002A6011">
        <w:rPr>
          <w:rFonts w:ascii="Arial" w:hAnsi="Arial"/>
          <w:sz w:val="24"/>
        </w:rPr>
        <w:t>.</w:t>
      </w:r>
      <w:r w:rsidR="00857C6D" w:rsidRPr="002A6011">
        <w:rPr>
          <w:rFonts w:ascii="Arial" w:hAnsi="Arial"/>
          <w:sz w:val="24"/>
        </w:rPr>
        <w:tab/>
        <w:t>Oil</w:t>
      </w:r>
      <w:r w:rsidR="00857C6D" w:rsidRPr="002A6011">
        <w:rPr>
          <w:rFonts w:ascii="Arial" w:hAnsi="Arial"/>
          <w:sz w:val="24"/>
        </w:rPr>
        <w:tab/>
      </w:r>
      <w:r w:rsidR="00857C6D" w:rsidRPr="002A6011">
        <w:rPr>
          <w:rFonts w:ascii="Arial" w:hAnsi="Arial"/>
          <w:sz w:val="24"/>
        </w:rPr>
        <w:tab/>
      </w:r>
      <w:r w:rsidR="00857C6D" w:rsidRPr="002A6011">
        <w:rPr>
          <w:rFonts w:ascii="Arial" w:hAnsi="Arial"/>
          <w:sz w:val="24"/>
        </w:rPr>
        <w:tab/>
      </w:r>
      <w:proofErr w:type="gramStart"/>
      <w:r w:rsidR="00857C6D" w:rsidRPr="002A6011">
        <w:rPr>
          <w:rFonts w:ascii="Arial" w:hAnsi="Arial"/>
          <w:sz w:val="24"/>
        </w:rPr>
        <w:tab/>
      </w:r>
      <w:r w:rsidR="00857C6D" w:rsidRPr="002A6011">
        <w:rPr>
          <w:rFonts w:ascii="Arial" w:hAnsi="Arial"/>
          <w:sz w:val="24"/>
        </w:rPr>
        <w:tab/>
        <w:t>:</w:t>
      </w:r>
      <w:r w:rsidR="00857C6D" w:rsidRPr="002A6011">
        <w:rPr>
          <w:rFonts w:ascii="Arial" w:hAnsi="Arial"/>
          <w:sz w:val="24"/>
        </w:rPr>
        <w:tab/>
        <w:t>………………………</w:t>
      </w:r>
      <w:proofErr w:type="gramEnd"/>
      <w:r w:rsidR="00857C6D" w:rsidRPr="002A6011">
        <w:rPr>
          <w:rFonts w:ascii="Arial" w:hAnsi="Arial"/>
          <w:sz w:val="24"/>
        </w:rPr>
        <w:t xml:space="preserve"> kg</w:t>
      </w:r>
    </w:p>
    <w:p w:rsidR="00857C6D" w:rsidRPr="002A6011" w:rsidRDefault="00857C6D">
      <w:pPr>
        <w:ind w:left="709" w:hanging="709"/>
        <w:jc w:val="both"/>
        <w:rPr>
          <w:rFonts w:ascii="Arial" w:hAnsi="Arial"/>
          <w:sz w:val="24"/>
        </w:rPr>
      </w:pPr>
      <w:r w:rsidRPr="002A6011">
        <w:rPr>
          <w:rFonts w:ascii="Arial" w:hAnsi="Arial"/>
          <w:sz w:val="24"/>
        </w:rPr>
        <w:tab/>
      </w:r>
      <w:r w:rsidR="00722B10" w:rsidRPr="002A6011">
        <w:rPr>
          <w:rFonts w:ascii="Arial" w:hAnsi="Arial"/>
          <w:sz w:val="24"/>
        </w:rPr>
        <w:tab/>
        <w:t>f</w:t>
      </w:r>
      <w:r w:rsidRPr="002A6011">
        <w:rPr>
          <w:rFonts w:ascii="Arial" w:hAnsi="Arial"/>
          <w:sz w:val="24"/>
        </w:rPr>
        <w:t>.</w:t>
      </w:r>
      <w:r w:rsidRPr="002A6011">
        <w:rPr>
          <w:rFonts w:ascii="Arial" w:hAnsi="Arial"/>
          <w:sz w:val="24"/>
        </w:rPr>
        <w:tab/>
      </w:r>
      <w:proofErr w:type="spellStart"/>
      <w:r w:rsidRPr="002A6011">
        <w:rPr>
          <w:rFonts w:ascii="Arial" w:hAnsi="Arial"/>
          <w:sz w:val="24"/>
        </w:rPr>
        <w:t>Untanking</w:t>
      </w:r>
      <w:proofErr w:type="spellEnd"/>
      <w:r w:rsidRPr="002A6011">
        <w:rPr>
          <w:rFonts w:ascii="Arial" w:hAnsi="Arial"/>
          <w:sz w:val="24"/>
        </w:rPr>
        <w:t xml:space="preserve"> weight </w:t>
      </w:r>
      <w:r w:rsidRPr="002A6011">
        <w:rPr>
          <w:rFonts w:ascii="Arial" w:hAnsi="Arial"/>
          <w:sz w:val="22"/>
        </w:rPr>
        <w:t>(heaviest piece</w:t>
      </w:r>
      <w:proofErr w:type="gramStart"/>
      <w:r w:rsidRPr="002A6011">
        <w:rPr>
          <w:rFonts w:ascii="Arial" w:hAnsi="Arial"/>
          <w:sz w:val="22"/>
        </w:rPr>
        <w:t>)</w:t>
      </w:r>
      <w:r w:rsidRPr="002A6011">
        <w:rPr>
          <w:rFonts w:ascii="Arial" w:hAnsi="Arial"/>
          <w:sz w:val="24"/>
        </w:rPr>
        <w:tab/>
        <w:t xml:space="preserve">: </w:t>
      </w:r>
      <w:r w:rsidRPr="002A6011">
        <w:rPr>
          <w:rFonts w:ascii="Arial" w:hAnsi="Arial"/>
          <w:sz w:val="24"/>
        </w:rPr>
        <w:tab/>
        <w:t>………………………</w:t>
      </w:r>
      <w:proofErr w:type="gramEnd"/>
      <w:r w:rsidRPr="002A6011">
        <w:rPr>
          <w:rFonts w:ascii="Arial" w:hAnsi="Arial"/>
          <w:sz w:val="24"/>
        </w:rPr>
        <w:t xml:space="preserve"> kg</w:t>
      </w:r>
    </w:p>
    <w:p w:rsidR="00857C6D" w:rsidRPr="002A6011" w:rsidRDefault="00722B10">
      <w:pPr>
        <w:ind w:left="709" w:hanging="709"/>
        <w:jc w:val="both"/>
        <w:rPr>
          <w:rFonts w:ascii="Arial" w:hAnsi="Arial"/>
          <w:sz w:val="24"/>
        </w:rPr>
      </w:pPr>
      <w:r w:rsidRPr="002A6011">
        <w:rPr>
          <w:rFonts w:ascii="Arial" w:hAnsi="Arial"/>
          <w:sz w:val="24"/>
        </w:rPr>
        <w:tab/>
      </w:r>
      <w:r w:rsidR="00CB1ABC" w:rsidRPr="002A6011">
        <w:rPr>
          <w:rFonts w:ascii="Arial" w:hAnsi="Arial"/>
          <w:sz w:val="24"/>
        </w:rPr>
        <w:t>g</w:t>
      </w:r>
      <w:r w:rsidR="00857C6D" w:rsidRPr="002A6011">
        <w:rPr>
          <w:rFonts w:ascii="Arial" w:hAnsi="Arial"/>
          <w:sz w:val="24"/>
        </w:rPr>
        <w:t>.</w:t>
      </w:r>
      <w:r w:rsidR="00857C6D" w:rsidRPr="002A6011">
        <w:rPr>
          <w:rFonts w:ascii="Arial" w:hAnsi="Arial"/>
          <w:sz w:val="24"/>
        </w:rPr>
        <w:tab/>
        <w:t>Overall height</w:t>
      </w:r>
      <w:r w:rsidR="00857C6D" w:rsidRPr="002A6011">
        <w:rPr>
          <w:rFonts w:ascii="Arial" w:hAnsi="Arial"/>
          <w:sz w:val="24"/>
        </w:rPr>
        <w:tab/>
      </w:r>
      <w:proofErr w:type="gramStart"/>
      <w:r w:rsidR="00857C6D" w:rsidRPr="002A6011">
        <w:rPr>
          <w:rFonts w:ascii="Arial" w:hAnsi="Arial"/>
          <w:sz w:val="24"/>
        </w:rPr>
        <w:tab/>
      </w:r>
      <w:r w:rsidR="00857C6D" w:rsidRPr="002A6011">
        <w:rPr>
          <w:rFonts w:ascii="Arial" w:hAnsi="Arial"/>
          <w:sz w:val="24"/>
        </w:rPr>
        <w:tab/>
        <w:t xml:space="preserve">: </w:t>
      </w:r>
      <w:r w:rsidR="00857C6D" w:rsidRPr="002A6011">
        <w:rPr>
          <w:rFonts w:ascii="Arial" w:hAnsi="Arial"/>
          <w:sz w:val="24"/>
        </w:rPr>
        <w:tab/>
        <w:t>……………………….</w:t>
      </w:r>
      <w:proofErr w:type="gramEnd"/>
      <w:r w:rsidR="00857C6D" w:rsidRPr="002A6011">
        <w:rPr>
          <w:rFonts w:ascii="Arial" w:hAnsi="Arial"/>
          <w:sz w:val="24"/>
        </w:rPr>
        <w:t xml:space="preserve"> m</w:t>
      </w:r>
    </w:p>
    <w:p w:rsidR="00857C6D" w:rsidRPr="002A6011" w:rsidRDefault="00CB1ABC">
      <w:pPr>
        <w:ind w:left="709" w:hanging="709"/>
        <w:jc w:val="both"/>
        <w:rPr>
          <w:rFonts w:ascii="Arial" w:hAnsi="Arial"/>
          <w:sz w:val="24"/>
        </w:rPr>
      </w:pPr>
      <w:r w:rsidRPr="002A6011">
        <w:rPr>
          <w:rFonts w:ascii="Arial" w:hAnsi="Arial"/>
          <w:sz w:val="24"/>
        </w:rPr>
        <w:tab/>
        <w:t>h</w:t>
      </w:r>
      <w:r w:rsidR="00857C6D" w:rsidRPr="002A6011">
        <w:rPr>
          <w:rFonts w:ascii="Arial" w:hAnsi="Arial"/>
          <w:sz w:val="24"/>
        </w:rPr>
        <w:t>.</w:t>
      </w:r>
      <w:r w:rsidR="00857C6D" w:rsidRPr="002A6011">
        <w:rPr>
          <w:rFonts w:ascii="Arial" w:hAnsi="Arial"/>
          <w:sz w:val="24"/>
        </w:rPr>
        <w:tab/>
        <w:t>Height over case</w:t>
      </w:r>
      <w:r w:rsidR="00857C6D" w:rsidRPr="002A6011">
        <w:rPr>
          <w:rFonts w:ascii="Arial" w:hAnsi="Arial"/>
          <w:sz w:val="24"/>
        </w:rPr>
        <w:tab/>
      </w:r>
      <w:proofErr w:type="gramStart"/>
      <w:r w:rsidR="00857C6D" w:rsidRPr="002A6011">
        <w:rPr>
          <w:rFonts w:ascii="Arial" w:hAnsi="Arial"/>
          <w:sz w:val="24"/>
        </w:rPr>
        <w:tab/>
      </w:r>
      <w:r w:rsidR="00857C6D" w:rsidRPr="002A6011">
        <w:rPr>
          <w:rFonts w:ascii="Arial" w:hAnsi="Arial"/>
          <w:sz w:val="24"/>
        </w:rPr>
        <w:tab/>
        <w:t xml:space="preserve">: </w:t>
      </w:r>
      <w:r w:rsidR="00857C6D" w:rsidRPr="002A6011">
        <w:rPr>
          <w:rFonts w:ascii="Arial" w:hAnsi="Arial"/>
          <w:sz w:val="24"/>
        </w:rPr>
        <w:tab/>
        <w:t>……………………….</w:t>
      </w:r>
      <w:proofErr w:type="gramEnd"/>
      <w:r w:rsidR="00857C6D" w:rsidRPr="002A6011">
        <w:rPr>
          <w:rFonts w:ascii="Arial" w:hAnsi="Arial"/>
          <w:sz w:val="24"/>
        </w:rPr>
        <w:t xml:space="preserve"> m</w:t>
      </w:r>
    </w:p>
    <w:p w:rsidR="00857C6D" w:rsidRPr="002A6011" w:rsidRDefault="00CB1ABC">
      <w:pPr>
        <w:ind w:left="709"/>
        <w:jc w:val="both"/>
        <w:rPr>
          <w:rFonts w:ascii="Arial" w:hAnsi="Arial"/>
          <w:sz w:val="24"/>
        </w:rPr>
      </w:pPr>
      <w:proofErr w:type="spellStart"/>
      <w:r w:rsidRPr="002A6011">
        <w:rPr>
          <w:rFonts w:ascii="Arial" w:hAnsi="Arial"/>
          <w:sz w:val="24"/>
        </w:rPr>
        <w:t>i</w:t>
      </w:r>
      <w:proofErr w:type="spellEnd"/>
      <w:r w:rsidR="00857C6D" w:rsidRPr="002A6011">
        <w:rPr>
          <w:rFonts w:ascii="Arial" w:hAnsi="Arial"/>
          <w:sz w:val="24"/>
        </w:rPr>
        <w:t>.</w:t>
      </w:r>
      <w:r w:rsidR="00857C6D" w:rsidRPr="002A6011">
        <w:rPr>
          <w:rFonts w:ascii="Arial" w:hAnsi="Arial"/>
          <w:sz w:val="24"/>
        </w:rPr>
        <w:tab/>
      </w:r>
      <w:proofErr w:type="spellStart"/>
      <w:r w:rsidR="00857C6D" w:rsidRPr="002A6011">
        <w:rPr>
          <w:rFonts w:ascii="Arial" w:hAnsi="Arial"/>
          <w:sz w:val="24"/>
        </w:rPr>
        <w:t>Untanking</w:t>
      </w:r>
      <w:proofErr w:type="spellEnd"/>
      <w:r w:rsidR="00857C6D" w:rsidRPr="002A6011">
        <w:rPr>
          <w:rFonts w:ascii="Arial" w:hAnsi="Arial"/>
          <w:sz w:val="24"/>
        </w:rPr>
        <w:t xml:space="preserve"> height </w:t>
      </w:r>
      <w:r w:rsidR="00857C6D" w:rsidRPr="002A6011">
        <w:rPr>
          <w:rFonts w:ascii="Arial" w:hAnsi="Arial"/>
          <w:sz w:val="22"/>
        </w:rPr>
        <w:t>(with bushings</w:t>
      </w:r>
      <w:proofErr w:type="gramStart"/>
      <w:r w:rsidR="00857C6D" w:rsidRPr="002A6011">
        <w:rPr>
          <w:rFonts w:ascii="Arial" w:hAnsi="Arial"/>
          <w:sz w:val="22"/>
        </w:rPr>
        <w:t>)</w:t>
      </w:r>
      <w:r w:rsidR="00857C6D" w:rsidRPr="002A6011">
        <w:rPr>
          <w:rFonts w:ascii="Arial" w:hAnsi="Arial"/>
          <w:sz w:val="24"/>
        </w:rPr>
        <w:tab/>
        <w:t xml:space="preserve">: </w:t>
      </w:r>
      <w:r w:rsidR="00857C6D" w:rsidRPr="002A6011">
        <w:rPr>
          <w:rFonts w:ascii="Arial" w:hAnsi="Arial"/>
          <w:sz w:val="24"/>
        </w:rPr>
        <w:tab/>
        <w:t>……………………….</w:t>
      </w:r>
      <w:proofErr w:type="gramEnd"/>
      <w:r w:rsidR="00857C6D" w:rsidRPr="002A6011">
        <w:rPr>
          <w:rFonts w:ascii="Arial" w:hAnsi="Arial"/>
          <w:sz w:val="24"/>
        </w:rPr>
        <w:t xml:space="preserve"> m</w:t>
      </w:r>
    </w:p>
    <w:p w:rsidR="00857C6D" w:rsidRPr="002A6011" w:rsidRDefault="00857C6D" w:rsidP="0047544E">
      <w:pPr>
        <w:jc w:val="both"/>
        <w:rPr>
          <w:rFonts w:ascii="Arial" w:hAnsi="Arial"/>
          <w:sz w:val="24"/>
        </w:rPr>
      </w:pPr>
    </w:p>
    <w:p w:rsidR="00857C6D" w:rsidRPr="002A6011" w:rsidRDefault="00FE7C08">
      <w:pPr>
        <w:jc w:val="both"/>
        <w:rPr>
          <w:rFonts w:ascii="Arial" w:hAnsi="Arial"/>
          <w:sz w:val="24"/>
        </w:rPr>
      </w:pPr>
      <w:r>
        <w:rPr>
          <w:rFonts w:ascii="Arial" w:hAnsi="Arial"/>
          <w:sz w:val="24"/>
        </w:rPr>
        <w:t>37</w:t>
      </w:r>
      <w:r w:rsidR="00857C6D" w:rsidRPr="002A6011">
        <w:rPr>
          <w:rFonts w:ascii="Arial" w:hAnsi="Arial"/>
          <w:sz w:val="24"/>
        </w:rPr>
        <w:t>.</w:t>
      </w:r>
      <w:r w:rsidR="00857C6D" w:rsidRPr="002A6011">
        <w:rPr>
          <w:rFonts w:ascii="Arial" w:hAnsi="Arial"/>
          <w:sz w:val="24"/>
        </w:rPr>
        <w:tab/>
        <w:t>Acceptance of specified tests</w:t>
      </w:r>
      <w:proofErr w:type="gramStart"/>
      <w:r w:rsidR="00857C6D" w:rsidRPr="002A6011">
        <w:rPr>
          <w:rFonts w:ascii="Arial" w:hAnsi="Arial"/>
          <w:sz w:val="24"/>
        </w:rPr>
        <w:tab/>
      </w:r>
      <w:r w:rsidR="00857C6D" w:rsidRPr="002A6011">
        <w:rPr>
          <w:rFonts w:ascii="Arial" w:hAnsi="Arial"/>
          <w:sz w:val="24"/>
        </w:rPr>
        <w:tab/>
        <w:t>:</w:t>
      </w:r>
      <w:r w:rsidR="00857C6D" w:rsidRPr="002A6011">
        <w:rPr>
          <w:rFonts w:ascii="Arial" w:hAnsi="Arial"/>
          <w:sz w:val="24"/>
        </w:rPr>
        <w:tab/>
        <w:t>…………………………..</w:t>
      </w:r>
      <w:proofErr w:type="gramEnd"/>
    </w:p>
    <w:p w:rsidR="00FE6B94" w:rsidRPr="002A6011" w:rsidRDefault="00FE6B94">
      <w:pPr>
        <w:jc w:val="both"/>
        <w:rPr>
          <w:rFonts w:ascii="Arial" w:hAnsi="Arial"/>
          <w:sz w:val="24"/>
        </w:rPr>
      </w:pPr>
    </w:p>
    <w:p w:rsidR="00FE6B94" w:rsidRPr="002A6011" w:rsidRDefault="0026677B">
      <w:pPr>
        <w:jc w:val="both"/>
        <w:rPr>
          <w:rFonts w:ascii="Arial" w:hAnsi="Arial"/>
          <w:sz w:val="24"/>
        </w:rPr>
      </w:pPr>
      <w:r w:rsidRPr="002A6011">
        <w:rPr>
          <w:rFonts w:ascii="Arial" w:hAnsi="Arial"/>
          <w:sz w:val="24"/>
        </w:rPr>
        <w:t>3</w:t>
      </w:r>
      <w:r w:rsidR="00FE7C08">
        <w:rPr>
          <w:rFonts w:ascii="Arial" w:hAnsi="Arial"/>
          <w:sz w:val="24"/>
        </w:rPr>
        <w:t>8</w:t>
      </w:r>
      <w:r w:rsidR="00FE6B94" w:rsidRPr="002A6011">
        <w:rPr>
          <w:rFonts w:ascii="Arial" w:hAnsi="Arial"/>
          <w:sz w:val="24"/>
        </w:rPr>
        <w:t>.</w:t>
      </w:r>
      <w:r w:rsidR="00FE6B94" w:rsidRPr="002A6011">
        <w:rPr>
          <w:rFonts w:ascii="Arial" w:hAnsi="Arial"/>
          <w:sz w:val="24"/>
        </w:rPr>
        <w:tab/>
        <w:t xml:space="preserve">Is the packing according to the </w:t>
      </w:r>
    </w:p>
    <w:p w:rsidR="00FE6B94" w:rsidRPr="002A6011" w:rsidRDefault="00FE6B94" w:rsidP="00FE6B94">
      <w:pPr>
        <w:ind w:firstLine="720"/>
        <w:jc w:val="both"/>
        <w:rPr>
          <w:rFonts w:ascii="Arial" w:hAnsi="Arial"/>
          <w:sz w:val="24"/>
        </w:rPr>
      </w:pPr>
      <w:proofErr w:type="gramStart"/>
      <w:r w:rsidRPr="002A6011">
        <w:rPr>
          <w:rFonts w:ascii="Arial" w:hAnsi="Arial"/>
          <w:sz w:val="24"/>
        </w:rPr>
        <w:t>p</w:t>
      </w:r>
      <w:r w:rsidR="00D1140D" w:rsidRPr="002A6011">
        <w:rPr>
          <w:rFonts w:ascii="Arial" w:hAnsi="Arial"/>
          <w:sz w:val="24"/>
        </w:rPr>
        <w:t>aragraph</w:t>
      </w:r>
      <w:proofErr w:type="gramEnd"/>
      <w:r w:rsidR="00D1140D" w:rsidRPr="002A6011">
        <w:rPr>
          <w:rFonts w:ascii="Arial" w:hAnsi="Arial"/>
          <w:sz w:val="24"/>
        </w:rPr>
        <w:t xml:space="preserve"> X</w:t>
      </w:r>
      <w:r w:rsidR="005839D5">
        <w:rPr>
          <w:rFonts w:ascii="Arial" w:hAnsi="Arial"/>
          <w:sz w:val="24"/>
        </w:rPr>
        <w:t>I</w:t>
      </w:r>
      <w:r w:rsidR="00D1140D" w:rsidRPr="002A6011">
        <w:rPr>
          <w:rFonts w:ascii="Arial" w:hAnsi="Arial"/>
          <w:sz w:val="24"/>
        </w:rPr>
        <w:t xml:space="preserve"> of the specification?</w:t>
      </w:r>
      <w:r w:rsidRPr="002A6011">
        <w:rPr>
          <w:rFonts w:ascii="Arial" w:hAnsi="Arial"/>
          <w:sz w:val="24"/>
        </w:rPr>
        <w:tab/>
      </w:r>
      <w:r w:rsidRPr="002A6011">
        <w:rPr>
          <w:rFonts w:ascii="Arial" w:hAnsi="Arial"/>
          <w:sz w:val="24"/>
        </w:rPr>
        <w:tab/>
        <w:t>:</w:t>
      </w:r>
      <w:r w:rsidRPr="002A6011">
        <w:rPr>
          <w:rFonts w:ascii="Arial" w:hAnsi="Arial"/>
          <w:sz w:val="24"/>
        </w:rPr>
        <w:tab/>
        <w:t>…………………………..</w:t>
      </w:r>
    </w:p>
    <w:p w:rsidR="00857C6D" w:rsidRPr="002A6011" w:rsidRDefault="00857C6D">
      <w:pPr>
        <w:jc w:val="both"/>
        <w:rPr>
          <w:rFonts w:ascii="Arial" w:hAnsi="Arial"/>
          <w:sz w:val="24"/>
        </w:rPr>
      </w:pPr>
    </w:p>
    <w:p w:rsidR="00857C6D" w:rsidRPr="002A6011" w:rsidRDefault="00FE7C08">
      <w:pPr>
        <w:jc w:val="both"/>
        <w:rPr>
          <w:rFonts w:ascii="Arial" w:hAnsi="Arial"/>
          <w:sz w:val="24"/>
        </w:rPr>
      </w:pPr>
      <w:r>
        <w:rPr>
          <w:rFonts w:ascii="Arial" w:hAnsi="Arial"/>
          <w:sz w:val="24"/>
        </w:rPr>
        <w:t>39</w:t>
      </w:r>
      <w:r w:rsidR="00857C6D" w:rsidRPr="002A6011">
        <w:rPr>
          <w:rFonts w:ascii="Arial" w:hAnsi="Arial"/>
          <w:sz w:val="24"/>
        </w:rPr>
        <w:t>.</w:t>
      </w:r>
      <w:r w:rsidR="00857C6D" w:rsidRPr="002A6011">
        <w:rPr>
          <w:rFonts w:ascii="Arial" w:hAnsi="Arial"/>
          <w:sz w:val="24"/>
        </w:rPr>
        <w:tab/>
        <w:t>Deviations if any from the present</w:t>
      </w:r>
    </w:p>
    <w:p w:rsidR="00857C6D" w:rsidRPr="002A6011" w:rsidRDefault="00857C6D">
      <w:pPr>
        <w:ind w:firstLine="720"/>
        <w:jc w:val="both"/>
        <w:rPr>
          <w:rFonts w:ascii="Arial" w:hAnsi="Arial"/>
          <w:sz w:val="24"/>
        </w:rPr>
      </w:pPr>
      <w:proofErr w:type="gramStart"/>
      <w:r w:rsidRPr="002A6011">
        <w:rPr>
          <w:rFonts w:ascii="Arial" w:hAnsi="Arial"/>
          <w:sz w:val="24"/>
        </w:rPr>
        <w:t>specification</w:t>
      </w:r>
      <w:proofErr w:type="gramEnd"/>
      <w:r w:rsidRPr="002A6011">
        <w:rPr>
          <w:rFonts w:ascii="Arial" w:hAnsi="Arial"/>
          <w:sz w:val="24"/>
        </w:rPr>
        <w:t xml:space="preserve"> and the reasons thereof</w:t>
      </w:r>
      <w:r w:rsidRPr="002A6011">
        <w:rPr>
          <w:rFonts w:ascii="Arial" w:hAnsi="Arial"/>
          <w:sz w:val="24"/>
        </w:rPr>
        <w:tab/>
        <w:t>:</w:t>
      </w:r>
      <w:r w:rsidRPr="002A6011">
        <w:rPr>
          <w:rFonts w:ascii="Arial" w:hAnsi="Arial"/>
          <w:sz w:val="24"/>
        </w:rPr>
        <w:tab/>
        <w:t>…………………………..</w:t>
      </w:r>
    </w:p>
    <w:p w:rsidR="00A359AD" w:rsidRPr="002A6011" w:rsidRDefault="00693DEA" w:rsidP="00693DEA">
      <w:pPr>
        <w:ind w:left="5040" w:firstLine="720"/>
        <w:jc w:val="both"/>
        <w:rPr>
          <w:rFonts w:ascii="Arial" w:hAnsi="Arial"/>
          <w:sz w:val="24"/>
        </w:rPr>
      </w:pPr>
      <w:r w:rsidRPr="002A6011">
        <w:rPr>
          <w:rFonts w:ascii="Arial" w:hAnsi="Arial"/>
          <w:sz w:val="24"/>
        </w:rPr>
        <w:t>…………………………..</w:t>
      </w:r>
    </w:p>
    <w:p w:rsidR="00693DEA" w:rsidRPr="002A6011" w:rsidRDefault="00693DEA" w:rsidP="00693DEA">
      <w:pPr>
        <w:ind w:left="5040" w:firstLine="720"/>
        <w:jc w:val="both"/>
        <w:rPr>
          <w:rFonts w:ascii="Arial" w:hAnsi="Arial"/>
          <w:sz w:val="24"/>
        </w:rPr>
      </w:pPr>
      <w:r w:rsidRPr="002A6011">
        <w:rPr>
          <w:rFonts w:ascii="Arial" w:hAnsi="Arial"/>
          <w:sz w:val="24"/>
        </w:rPr>
        <w:t>…………………………..</w:t>
      </w:r>
    </w:p>
    <w:p w:rsidR="00693DEA" w:rsidRPr="002A6011" w:rsidRDefault="00693DEA" w:rsidP="00693DEA">
      <w:pPr>
        <w:ind w:left="5040" w:firstLine="720"/>
        <w:jc w:val="both"/>
        <w:rPr>
          <w:rFonts w:ascii="Arial" w:hAnsi="Arial"/>
          <w:sz w:val="24"/>
        </w:rPr>
      </w:pPr>
    </w:p>
    <w:p w:rsidR="00E25B0F" w:rsidRDefault="00E25B0F">
      <w:pPr>
        <w:jc w:val="center"/>
        <w:rPr>
          <w:ins w:id="1169" w:author="Καρμίρης Αγγελος" w:date="2020-01-03T10:38:00Z"/>
          <w:rFonts w:ascii="Arial" w:hAnsi="Arial"/>
          <w:b/>
          <w:sz w:val="24"/>
          <w:u w:val="single"/>
        </w:rPr>
      </w:pPr>
    </w:p>
    <w:p w:rsidR="00E25B0F" w:rsidRDefault="00E25B0F">
      <w:pPr>
        <w:jc w:val="center"/>
        <w:rPr>
          <w:ins w:id="1170" w:author="Καρμίρης Αγγελος" w:date="2020-01-03T10:38:00Z"/>
          <w:rFonts w:ascii="Arial" w:hAnsi="Arial"/>
          <w:b/>
          <w:sz w:val="24"/>
          <w:u w:val="single"/>
        </w:rPr>
      </w:pPr>
    </w:p>
    <w:p w:rsidR="00E25B0F" w:rsidRDefault="00E25B0F">
      <w:pPr>
        <w:jc w:val="center"/>
        <w:rPr>
          <w:ins w:id="1171" w:author="Καρμίρης Αγγελος" w:date="2020-01-03T10:38:00Z"/>
          <w:rFonts w:ascii="Arial" w:hAnsi="Arial"/>
          <w:b/>
          <w:sz w:val="24"/>
          <w:u w:val="single"/>
        </w:rPr>
      </w:pPr>
    </w:p>
    <w:p w:rsidR="00E25B0F" w:rsidRDefault="00E25B0F">
      <w:pPr>
        <w:jc w:val="center"/>
        <w:rPr>
          <w:ins w:id="1172" w:author="Καρμίρης Αγγελος" w:date="2020-01-03T10:38:00Z"/>
          <w:rFonts w:ascii="Arial" w:hAnsi="Arial"/>
          <w:b/>
          <w:sz w:val="24"/>
          <w:u w:val="single"/>
        </w:rPr>
      </w:pPr>
    </w:p>
    <w:p w:rsidR="00E25B0F" w:rsidRDefault="00E25B0F">
      <w:pPr>
        <w:jc w:val="center"/>
        <w:rPr>
          <w:ins w:id="1173" w:author="Καρμίρης Αγγελος" w:date="2020-01-03T10:38:00Z"/>
          <w:rFonts w:ascii="Arial" w:hAnsi="Arial"/>
          <w:b/>
          <w:sz w:val="24"/>
          <w:u w:val="single"/>
        </w:rPr>
      </w:pPr>
    </w:p>
    <w:p w:rsidR="00E25B0F" w:rsidRDefault="00E25B0F">
      <w:pPr>
        <w:jc w:val="center"/>
        <w:rPr>
          <w:ins w:id="1174" w:author="Καρμίρης Αγγελος" w:date="2020-01-03T10:38:00Z"/>
          <w:rFonts w:ascii="Arial" w:hAnsi="Arial"/>
          <w:b/>
          <w:sz w:val="24"/>
          <w:u w:val="single"/>
        </w:rPr>
      </w:pPr>
    </w:p>
    <w:p w:rsidR="00E25B0F" w:rsidRDefault="00E25B0F">
      <w:pPr>
        <w:jc w:val="center"/>
        <w:rPr>
          <w:ins w:id="1175" w:author="Καρμίρης Αγγελος" w:date="2020-01-03T10:38:00Z"/>
          <w:rFonts w:ascii="Arial" w:hAnsi="Arial"/>
          <w:b/>
          <w:sz w:val="24"/>
          <w:u w:val="single"/>
        </w:rPr>
      </w:pPr>
    </w:p>
    <w:p w:rsidR="00474B3E" w:rsidRPr="002A6011" w:rsidDel="00E25B0F" w:rsidRDefault="00DD7AED">
      <w:pPr>
        <w:jc w:val="center"/>
        <w:rPr>
          <w:del w:id="1176" w:author="Καρμίρης Αγγελος" w:date="2020-01-03T10:38:00Z"/>
          <w:rFonts w:ascii="Arial" w:hAnsi="Arial"/>
          <w:b/>
          <w:sz w:val="24"/>
          <w:u w:val="single"/>
        </w:rPr>
      </w:pPr>
      <w:bookmarkStart w:id="1177" w:name="_GoBack"/>
      <w:bookmarkEnd w:id="1177"/>
      <w:del w:id="1178" w:author="Καρμίρης Αγγελος" w:date="2020-01-03T10:38:00Z">
        <w:r w:rsidRPr="002A6011" w:rsidDel="00E25B0F">
          <w:rPr>
            <w:rFonts w:ascii="Arial" w:hAnsi="Arial"/>
            <w:b/>
            <w:sz w:val="24"/>
            <w:u w:val="single"/>
          </w:rPr>
          <w:lastRenderedPageBreak/>
          <w:br w:type="page"/>
        </w:r>
      </w:del>
    </w:p>
    <w:p w:rsidR="00857C6D" w:rsidRPr="002A6011" w:rsidRDefault="00961153">
      <w:pPr>
        <w:jc w:val="center"/>
        <w:rPr>
          <w:rFonts w:ascii="Arial" w:hAnsi="Arial"/>
          <w:b/>
          <w:sz w:val="24"/>
          <w:u w:val="single"/>
        </w:rPr>
      </w:pPr>
      <w:proofErr w:type="gramStart"/>
      <w:r>
        <w:rPr>
          <w:rFonts w:ascii="Arial" w:hAnsi="Arial"/>
          <w:b/>
          <w:sz w:val="24"/>
          <w:u w:val="single"/>
        </w:rPr>
        <w:t>8</w:t>
      </w:r>
      <w:proofErr w:type="gramEnd"/>
      <w:r w:rsidR="00FE7C08">
        <w:rPr>
          <w:rFonts w:ascii="Arial" w:hAnsi="Arial"/>
          <w:b/>
          <w:sz w:val="24"/>
          <w:u w:val="single"/>
        </w:rPr>
        <w:t xml:space="preserve"> </w:t>
      </w:r>
      <w:r>
        <w:rPr>
          <w:rFonts w:ascii="Arial" w:hAnsi="Arial"/>
          <w:b/>
          <w:sz w:val="24"/>
          <w:u w:val="single"/>
        </w:rPr>
        <w:t>MVAR</w:t>
      </w:r>
      <w:r w:rsidR="00FE7C08">
        <w:rPr>
          <w:rFonts w:ascii="Arial" w:hAnsi="Arial"/>
          <w:b/>
          <w:sz w:val="24"/>
          <w:u w:val="single"/>
        </w:rPr>
        <w:t xml:space="preserve"> – </w:t>
      </w:r>
      <w:r w:rsidR="007548BC">
        <w:rPr>
          <w:rFonts w:ascii="Arial" w:hAnsi="Arial"/>
          <w:b/>
          <w:sz w:val="24"/>
          <w:u w:val="single"/>
        </w:rPr>
        <w:t>50</w:t>
      </w:r>
      <w:r w:rsidR="00FE7C08">
        <w:rPr>
          <w:rFonts w:ascii="Arial" w:hAnsi="Arial"/>
          <w:b/>
          <w:sz w:val="24"/>
          <w:u w:val="single"/>
        </w:rPr>
        <w:t xml:space="preserve"> </w:t>
      </w:r>
      <w:r w:rsidR="00BF1298" w:rsidRPr="002A6011">
        <w:rPr>
          <w:rFonts w:ascii="Arial" w:hAnsi="Arial"/>
          <w:b/>
          <w:sz w:val="24"/>
          <w:u w:val="single"/>
        </w:rPr>
        <w:t>MVAR</w:t>
      </w:r>
      <w:r w:rsidR="00FE7C08">
        <w:rPr>
          <w:rFonts w:ascii="Arial" w:hAnsi="Arial"/>
          <w:b/>
          <w:sz w:val="24"/>
          <w:u w:val="single"/>
        </w:rPr>
        <w:t>,</w:t>
      </w:r>
      <w:r w:rsidR="00AB3C4E" w:rsidRPr="002A6011">
        <w:rPr>
          <w:rFonts w:ascii="Arial" w:hAnsi="Arial"/>
          <w:b/>
          <w:sz w:val="24"/>
          <w:u w:val="single"/>
        </w:rPr>
        <w:t xml:space="preserve"> </w:t>
      </w:r>
      <w:r w:rsidRPr="002A6011">
        <w:rPr>
          <w:rFonts w:ascii="Arial" w:hAnsi="Arial"/>
          <w:b/>
          <w:sz w:val="24"/>
          <w:u w:val="single"/>
        </w:rPr>
        <w:t xml:space="preserve">157.5kV </w:t>
      </w:r>
      <w:r w:rsidR="00FE7C08" w:rsidRPr="002A6011">
        <w:rPr>
          <w:rFonts w:ascii="Arial" w:hAnsi="Arial"/>
          <w:b/>
          <w:sz w:val="24"/>
          <w:u w:val="single"/>
        </w:rPr>
        <w:t xml:space="preserve">SHUNT </w:t>
      </w:r>
      <w:r w:rsidR="00857C6D" w:rsidRPr="002A6011">
        <w:rPr>
          <w:rFonts w:ascii="Arial" w:hAnsi="Arial"/>
          <w:b/>
          <w:sz w:val="24"/>
          <w:u w:val="single"/>
        </w:rPr>
        <w:t>REACTORS</w:t>
      </w:r>
    </w:p>
    <w:p w:rsidR="00857C6D" w:rsidRPr="002A6011" w:rsidRDefault="00857C6D">
      <w:pPr>
        <w:ind w:left="709" w:hanging="709"/>
        <w:jc w:val="center"/>
        <w:rPr>
          <w:rFonts w:ascii="Arial" w:hAnsi="Arial"/>
          <w:b/>
          <w:sz w:val="24"/>
          <w:u w:val="single"/>
        </w:rPr>
      </w:pPr>
    </w:p>
    <w:p w:rsidR="00857C6D" w:rsidRPr="002A6011" w:rsidRDefault="00EC3277">
      <w:pPr>
        <w:ind w:left="709" w:hanging="709"/>
        <w:jc w:val="center"/>
        <w:rPr>
          <w:rFonts w:ascii="Arial" w:hAnsi="Arial"/>
          <w:b/>
          <w:sz w:val="24"/>
          <w:u w:val="single"/>
        </w:rPr>
      </w:pPr>
      <w:r>
        <w:rPr>
          <w:rFonts w:ascii="Arial" w:hAnsi="Arial"/>
          <w:b/>
          <w:sz w:val="24"/>
          <w:u w:val="single"/>
        </w:rPr>
        <w:t>ATTACHMENT</w:t>
      </w:r>
      <w:r w:rsidR="00857C6D" w:rsidRPr="002A6011">
        <w:rPr>
          <w:rFonts w:ascii="Arial" w:hAnsi="Arial"/>
          <w:b/>
          <w:sz w:val="24"/>
          <w:u w:val="single"/>
        </w:rPr>
        <w:t xml:space="preserve"> “B”</w:t>
      </w:r>
    </w:p>
    <w:p w:rsidR="00857C6D" w:rsidRPr="002A6011" w:rsidRDefault="00857C6D">
      <w:pPr>
        <w:ind w:left="709" w:hanging="709"/>
        <w:jc w:val="center"/>
        <w:rPr>
          <w:rFonts w:ascii="Arial" w:hAnsi="Arial"/>
          <w:sz w:val="24"/>
          <w:u w:val="single"/>
        </w:rPr>
      </w:pPr>
    </w:p>
    <w:p w:rsidR="00857C6D" w:rsidRPr="002A6011" w:rsidRDefault="00EC3277">
      <w:pPr>
        <w:jc w:val="center"/>
        <w:rPr>
          <w:rFonts w:ascii="Arial" w:hAnsi="Arial"/>
          <w:b/>
          <w:sz w:val="24"/>
          <w:u w:val="single"/>
        </w:rPr>
      </w:pPr>
      <w:r>
        <w:rPr>
          <w:rFonts w:ascii="Arial" w:hAnsi="Arial"/>
          <w:b/>
          <w:sz w:val="24"/>
          <w:u w:val="single"/>
        </w:rPr>
        <w:t>CAPITALIZATION</w:t>
      </w:r>
      <w:r w:rsidR="00857C6D" w:rsidRPr="002A6011">
        <w:rPr>
          <w:rFonts w:ascii="Arial" w:hAnsi="Arial"/>
          <w:b/>
          <w:sz w:val="24"/>
          <w:u w:val="single"/>
        </w:rPr>
        <w:t xml:space="preserve"> OF LOSSES</w:t>
      </w:r>
    </w:p>
    <w:p w:rsidR="00857C6D" w:rsidRPr="002A6011" w:rsidRDefault="00857C6D">
      <w:pPr>
        <w:jc w:val="both"/>
        <w:rPr>
          <w:rFonts w:ascii="Arial" w:hAnsi="Arial"/>
          <w:sz w:val="24"/>
        </w:rPr>
      </w:pPr>
    </w:p>
    <w:p w:rsidR="00E04354" w:rsidRDefault="00E04354" w:rsidP="00E04354">
      <w:pPr>
        <w:jc w:val="both"/>
        <w:rPr>
          <w:rFonts w:ascii="Arial" w:hAnsi="Arial"/>
          <w:sz w:val="24"/>
        </w:rPr>
      </w:pPr>
    </w:p>
    <w:p w:rsidR="00E04354" w:rsidRPr="00E04354" w:rsidRDefault="00E04354" w:rsidP="00E04354">
      <w:pPr>
        <w:jc w:val="both"/>
        <w:rPr>
          <w:rFonts w:ascii="Arial" w:hAnsi="Arial"/>
          <w:sz w:val="24"/>
        </w:rPr>
      </w:pPr>
      <w:r w:rsidRPr="00E04354">
        <w:rPr>
          <w:rFonts w:ascii="Arial" w:hAnsi="Arial"/>
          <w:sz w:val="24"/>
        </w:rPr>
        <w:t xml:space="preserve">For the capitalization of losses, the method of EN 50629, Annex E is used, </w:t>
      </w:r>
      <w:r w:rsidR="00183AC6">
        <w:rPr>
          <w:rFonts w:ascii="Arial" w:hAnsi="Arial"/>
          <w:sz w:val="24"/>
        </w:rPr>
        <w:t>adapted</w:t>
      </w:r>
      <w:r w:rsidRPr="00E04354">
        <w:rPr>
          <w:rFonts w:ascii="Arial" w:hAnsi="Arial"/>
          <w:sz w:val="24"/>
        </w:rPr>
        <w:t xml:space="preserve"> for reactors.</w:t>
      </w:r>
    </w:p>
    <w:p w:rsidR="00E04354" w:rsidRPr="002A6011" w:rsidRDefault="00E04354">
      <w:pPr>
        <w:jc w:val="both"/>
        <w:rPr>
          <w:rFonts w:ascii="Arial" w:hAnsi="Arial"/>
          <w:sz w:val="24"/>
        </w:rPr>
      </w:pPr>
    </w:p>
    <w:p w:rsidR="00857C6D" w:rsidRPr="002A6011" w:rsidRDefault="00857C6D">
      <w:pPr>
        <w:jc w:val="both"/>
        <w:rPr>
          <w:rFonts w:ascii="Arial" w:hAnsi="Arial"/>
          <w:sz w:val="24"/>
        </w:rPr>
      </w:pPr>
      <w:r w:rsidRPr="002A6011">
        <w:rPr>
          <w:rFonts w:ascii="Arial" w:hAnsi="Arial"/>
          <w:sz w:val="24"/>
        </w:rPr>
        <w:t>1.</w:t>
      </w:r>
      <w:r w:rsidRPr="002A6011">
        <w:rPr>
          <w:rFonts w:ascii="Arial" w:hAnsi="Arial"/>
          <w:sz w:val="24"/>
        </w:rPr>
        <w:tab/>
      </w:r>
      <w:r w:rsidRPr="00152769">
        <w:rPr>
          <w:rFonts w:ascii="Arial" w:hAnsi="Arial"/>
          <w:sz w:val="24"/>
          <w:u w:val="single"/>
        </w:rPr>
        <w:t xml:space="preserve">Reactor </w:t>
      </w:r>
      <w:r w:rsidR="00EC3277">
        <w:rPr>
          <w:rFonts w:ascii="Arial" w:hAnsi="Arial"/>
          <w:sz w:val="24"/>
          <w:u w:val="single"/>
        </w:rPr>
        <w:t>initial</w:t>
      </w:r>
      <w:r w:rsidRPr="00152769">
        <w:rPr>
          <w:rFonts w:ascii="Arial" w:hAnsi="Arial"/>
          <w:sz w:val="24"/>
          <w:u w:val="single"/>
        </w:rPr>
        <w:t xml:space="preserve"> cost and losses</w:t>
      </w:r>
      <w:r w:rsidR="00EC3277">
        <w:rPr>
          <w:rFonts w:ascii="Arial" w:hAnsi="Arial"/>
          <w:sz w:val="24"/>
          <w:u w:val="single"/>
        </w:rPr>
        <w:t>:</w:t>
      </w:r>
    </w:p>
    <w:p w:rsidR="00857C6D" w:rsidRPr="002A6011" w:rsidRDefault="00857C6D">
      <w:pPr>
        <w:jc w:val="both"/>
        <w:rPr>
          <w:rFonts w:ascii="Arial" w:hAnsi="Arial"/>
          <w:sz w:val="16"/>
        </w:rPr>
      </w:pPr>
    </w:p>
    <w:p w:rsidR="00857C6D" w:rsidRPr="002A6011" w:rsidRDefault="00857C6D">
      <w:pPr>
        <w:jc w:val="both"/>
        <w:rPr>
          <w:rFonts w:ascii="Arial" w:hAnsi="Arial"/>
          <w:sz w:val="24"/>
        </w:rPr>
      </w:pPr>
      <w:r w:rsidRPr="002A6011">
        <w:rPr>
          <w:rFonts w:ascii="Arial" w:hAnsi="Arial"/>
          <w:sz w:val="24"/>
        </w:rPr>
        <w:tab/>
        <w:t>a.</w:t>
      </w:r>
      <w:r w:rsidRPr="002A6011">
        <w:rPr>
          <w:rFonts w:ascii="Arial" w:hAnsi="Arial"/>
          <w:sz w:val="24"/>
        </w:rPr>
        <w:tab/>
      </w:r>
      <w:r w:rsidR="00EC3277">
        <w:rPr>
          <w:rFonts w:ascii="Arial" w:hAnsi="Arial"/>
          <w:sz w:val="24"/>
        </w:rPr>
        <w:t>R</w:t>
      </w:r>
      <w:r w:rsidRPr="002A6011">
        <w:rPr>
          <w:rFonts w:ascii="Arial" w:hAnsi="Arial"/>
          <w:sz w:val="24"/>
        </w:rPr>
        <w:t xml:space="preserve">eactor </w:t>
      </w:r>
      <w:r w:rsidR="00EC3277">
        <w:rPr>
          <w:rFonts w:ascii="Arial" w:hAnsi="Arial"/>
          <w:sz w:val="24"/>
        </w:rPr>
        <w:t>initial</w:t>
      </w:r>
      <w:r w:rsidRPr="002A6011">
        <w:rPr>
          <w:rFonts w:ascii="Arial" w:hAnsi="Arial"/>
          <w:sz w:val="24"/>
        </w:rPr>
        <w:t xml:space="preserve"> cost</w:t>
      </w:r>
    </w:p>
    <w:p w:rsidR="00857C6D" w:rsidRPr="002A6011" w:rsidRDefault="00857C6D">
      <w:pPr>
        <w:jc w:val="both"/>
        <w:rPr>
          <w:rFonts w:ascii="Arial" w:hAnsi="Arial"/>
          <w:sz w:val="24"/>
        </w:rPr>
      </w:pPr>
      <w:r w:rsidRPr="002A6011">
        <w:rPr>
          <w:rFonts w:ascii="Arial" w:hAnsi="Arial"/>
          <w:sz w:val="24"/>
        </w:rPr>
        <w:tab/>
      </w:r>
      <w:r w:rsidRPr="002A6011">
        <w:rPr>
          <w:rFonts w:ascii="Arial" w:hAnsi="Arial"/>
          <w:sz w:val="24"/>
        </w:rPr>
        <w:tab/>
        <w:t xml:space="preserve">(The reactor </w:t>
      </w:r>
      <w:r w:rsidR="00EC3277">
        <w:rPr>
          <w:rFonts w:ascii="Arial" w:hAnsi="Arial"/>
          <w:sz w:val="24"/>
        </w:rPr>
        <w:t>total initial</w:t>
      </w:r>
      <w:r w:rsidRPr="002A6011">
        <w:rPr>
          <w:rFonts w:ascii="Arial" w:hAnsi="Arial"/>
          <w:sz w:val="24"/>
        </w:rPr>
        <w:t xml:space="preserve"> cost will be</w:t>
      </w:r>
    </w:p>
    <w:p w:rsidR="00857C6D" w:rsidRPr="002A6011" w:rsidRDefault="00857C6D">
      <w:pPr>
        <w:jc w:val="both"/>
        <w:rPr>
          <w:rFonts w:ascii="Arial" w:hAnsi="Arial"/>
          <w:sz w:val="24"/>
        </w:rPr>
      </w:pPr>
      <w:r w:rsidRPr="002A6011">
        <w:rPr>
          <w:rFonts w:ascii="Arial" w:hAnsi="Arial"/>
          <w:sz w:val="24"/>
        </w:rPr>
        <w:tab/>
      </w:r>
      <w:r w:rsidRPr="002A6011">
        <w:rPr>
          <w:rFonts w:ascii="Arial" w:hAnsi="Arial"/>
          <w:sz w:val="24"/>
        </w:rPr>
        <w:tab/>
      </w:r>
      <w:proofErr w:type="gramStart"/>
      <w:r w:rsidRPr="002A6011">
        <w:rPr>
          <w:rFonts w:ascii="Arial" w:hAnsi="Arial"/>
          <w:sz w:val="24"/>
        </w:rPr>
        <w:t>c</w:t>
      </w:r>
      <w:r w:rsidR="00BD7C79">
        <w:rPr>
          <w:rFonts w:ascii="Arial" w:hAnsi="Arial"/>
          <w:sz w:val="24"/>
        </w:rPr>
        <w:t>alculated</w:t>
      </w:r>
      <w:proofErr w:type="gramEnd"/>
      <w:r w:rsidRPr="002A6011">
        <w:rPr>
          <w:rFonts w:ascii="Arial" w:hAnsi="Arial"/>
          <w:sz w:val="24"/>
        </w:rPr>
        <w:t xml:space="preserve"> by the  Purchaser</w:t>
      </w:r>
    </w:p>
    <w:p w:rsidR="00857C6D" w:rsidRPr="002A6011" w:rsidRDefault="00857C6D">
      <w:pPr>
        <w:jc w:val="both"/>
        <w:rPr>
          <w:rFonts w:ascii="Arial" w:hAnsi="Arial"/>
          <w:sz w:val="24"/>
        </w:rPr>
      </w:pPr>
      <w:r w:rsidRPr="002A6011">
        <w:rPr>
          <w:rFonts w:ascii="Arial" w:hAnsi="Arial"/>
          <w:sz w:val="24"/>
        </w:rPr>
        <w:tab/>
      </w:r>
      <w:r w:rsidRPr="002A6011">
        <w:rPr>
          <w:rFonts w:ascii="Arial" w:hAnsi="Arial"/>
          <w:sz w:val="24"/>
        </w:rPr>
        <w:tab/>
      </w:r>
      <w:proofErr w:type="gramStart"/>
      <w:r w:rsidR="00BD7C79">
        <w:rPr>
          <w:rFonts w:ascii="Arial" w:hAnsi="Arial"/>
          <w:sz w:val="24"/>
        </w:rPr>
        <w:t>according</w:t>
      </w:r>
      <w:proofErr w:type="gramEnd"/>
      <w:r w:rsidR="00BD7C79">
        <w:rPr>
          <w:rFonts w:ascii="Arial" w:hAnsi="Arial"/>
          <w:sz w:val="24"/>
        </w:rPr>
        <w:t xml:space="preserve"> to the Special Terms</w:t>
      </w:r>
    </w:p>
    <w:p w:rsidR="00857C6D" w:rsidRPr="002A6011" w:rsidRDefault="00857C6D">
      <w:pPr>
        <w:jc w:val="both"/>
        <w:rPr>
          <w:rFonts w:ascii="Arial" w:hAnsi="Arial"/>
          <w:sz w:val="24"/>
        </w:rPr>
      </w:pPr>
      <w:r w:rsidRPr="002A6011">
        <w:rPr>
          <w:rFonts w:ascii="Arial" w:hAnsi="Arial"/>
          <w:sz w:val="24"/>
        </w:rPr>
        <w:tab/>
      </w:r>
      <w:r w:rsidRPr="002A6011">
        <w:rPr>
          <w:rFonts w:ascii="Arial" w:hAnsi="Arial"/>
          <w:sz w:val="24"/>
        </w:rPr>
        <w:tab/>
      </w:r>
      <w:proofErr w:type="gramStart"/>
      <w:r w:rsidR="00BD7C79">
        <w:rPr>
          <w:rFonts w:ascii="Arial" w:hAnsi="Arial"/>
          <w:sz w:val="24"/>
        </w:rPr>
        <w:t>of</w:t>
      </w:r>
      <w:proofErr w:type="gramEnd"/>
      <w:r w:rsidR="00BD7C79">
        <w:rPr>
          <w:rFonts w:ascii="Arial" w:hAnsi="Arial"/>
          <w:sz w:val="24"/>
        </w:rPr>
        <w:t xml:space="preserve"> the Inquiry – evaluation of</w:t>
      </w:r>
    </w:p>
    <w:p w:rsidR="00857C6D" w:rsidRPr="002A6011" w:rsidRDefault="00857C6D">
      <w:pPr>
        <w:jc w:val="both"/>
        <w:rPr>
          <w:rFonts w:ascii="Arial" w:hAnsi="Arial"/>
          <w:sz w:val="24"/>
        </w:rPr>
      </w:pPr>
      <w:r w:rsidRPr="002A6011">
        <w:rPr>
          <w:rFonts w:ascii="Arial" w:hAnsi="Arial"/>
          <w:sz w:val="24"/>
        </w:rPr>
        <w:tab/>
      </w:r>
      <w:r w:rsidRPr="002A6011">
        <w:rPr>
          <w:rFonts w:ascii="Arial" w:hAnsi="Arial"/>
          <w:sz w:val="24"/>
        </w:rPr>
        <w:tab/>
      </w:r>
      <w:proofErr w:type="gramStart"/>
      <w:r w:rsidR="00BD7C79">
        <w:rPr>
          <w:rFonts w:ascii="Arial" w:hAnsi="Arial"/>
          <w:sz w:val="24"/>
        </w:rPr>
        <w:t>the</w:t>
      </w:r>
      <w:proofErr w:type="gramEnd"/>
      <w:r w:rsidR="00BD7C79">
        <w:rPr>
          <w:rFonts w:ascii="Arial" w:hAnsi="Arial"/>
          <w:sz w:val="24"/>
        </w:rPr>
        <w:t xml:space="preserve"> Bids</w:t>
      </w:r>
      <w:r w:rsidR="000E4A22" w:rsidRPr="002A6011">
        <w:rPr>
          <w:rFonts w:ascii="Arial" w:hAnsi="Arial"/>
          <w:sz w:val="24"/>
        </w:rPr>
        <w:t>)</w:t>
      </w:r>
      <w:r w:rsidR="00BD7C79">
        <w:rPr>
          <w:rFonts w:ascii="Arial" w:hAnsi="Arial"/>
          <w:sz w:val="24"/>
        </w:rPr>
        <w:tab/>
      </w:r>
      <w:r w:rsidR="000E4A22" w:rsidRPr="002A6011">
        <w:rPr>
          <w:rFonts w:ascii="Arial" w:hAnsi="Arial"/>
          <w:sz w:val="24"/>
        </w:rPr>
        <w:tab/>
      </w:r>
      <w:r w:rsidR="000E4A22" w:rsidRPr="002A6011">
        <w:rPr>
          <w:rFonts w:ascii="Arial" w:hAnsi="Arial"/>
          <w:sz w:val="24"/>
        </w:rPr>
        <w:tab/>
      </w:r>
      <w:r w:rsidR="000E4A22" w:rsidRPr="002A6011">
        <w:rPr>
          <w:rFonts w:ascii="Arial" w:hAnsi="Arial"/>
          <w:sz w:val="24"/>
        </w:rPr>
        <w:tab/>
        <w:t>:</w:t>
      </w:r>
      <w:r w:rsidR="000E4A22" w:rsidRPr="002A6011">
        <w:rPr>
          <w:rFonts w:ascii="Arial" w:hAnsi="Arial"/>
          <w:sz w:val="24"/>
        </w:rPr>
        <w:tab/>
      </w:r>
      <w:r w:rsidR="00EC3277">
        <w:rPr>
          <w:rFonts w:ascii="Arial" w:hAnsi="Arial"/>
          <w:sz w:val="24"/>
        </w:rPr>
        <w:t>IC</w:t>
      </w:r>
      <w:r w:rsidR="000E4A22" w:rsidRPr="002A6011">
        <w:rPr>
          <w:rFonts w:ascii="Arial" w:hAnsi="Arial"/>
          <w:sz w:val="24"/>
        </w:rPr>
        <w:t xml:space="preserve"> = ……………….. €</w:t>
      </w:r>
    </w:p>
    <w:p w:rsidR="00857C6D" w:rsidRPr="002A6011" w:rsidRDefault="00857C6D">
      <w:pPr>
        <w:jc w:val="both"/>
        <w:rPr>
          <w:rFonts w:ascii="Arial" w:hAnsi="Arial"/>
          <w:sz w:val="24"/>
        </w:rPr>
      </w:pPr>
    </w:p>
    <w:p w:rsidR="00857C6D" w:rsidRPr="002A6011" w:rsidRDefault="00857C6D">
      <w:pPr>
        <w:jc w:val="both"/>
        <w:rPr>
          <w:rFonts w:ascii="Arial" w:hAnsi="Arial"/>
          <w:sz w:val="24"/>
        </w:rPr>
      </w:pPr>
      <w:r w:rsidRPr="002A6011">
        <w:rPr>
          <w:rFonts w:ascii="Arial" w:hAnsi="Arial"/>
          <w:sz w:val="24"/>
        </w:rPr>
        <w:tab/>
        <w:t>b.</w:t>
      </w:r>
      <w:r w:rsidRPr="002A6011">
        <w:rPr>
          <w:rFonts w:ascii="Arial" w:hAnsi="Arial"/>
          <w:sz w:val="24"/>
        </w:rPr>
        <w:tab/>
        <w:t>Total losses at rated</w:t>
      </w:r>
      <w:r w:rsidR="00C369E6">
        <w:rPr>
          <w:rFonts w:ascii="Arial" w:hAnsi="Arial"/>
          <w:sz w:val="24"/>
        </w:rPr>
        <w:t xml:space="preserve"> voltage and</w:t>
      </w:r>
      <w:r w:rsidR="009B103C">
        <w:rPr>
          <w:rFonts w:ascii="Arial" w:hAnsi="Arial"/>
          <w:sz w:val="24"/>
        </w:rPr>
        <w:t xml:space="preserve"> </w:t>
      </w:r>
    </w:p>
    <w:p w:rsidR="009B103C" w:rsidRDefault="00275DEB">
      <w:pPr>
        <w:ind w:left="720" w:firstLine="720"/>
        <w:jc w:val="both"/>
        <w:rPr>
          <w:rFonts w:ascii="Arial" w:hAnsi="Arial"/>
          <w:sz w:val="24"/>
        </w:rPr>
      </w:pPr>
      <w:proofErr w:type="gramStart"/>
      <w:r>
        <w:rPr>
          <w:rFonts w:ascii="Arial" w:hAnsi="Arial"/>
          <w:sz w:val="24"/>
        </w:rPr>
        <w:t>current</w:t>
      </w:r>
      <w:proofErr w:type="gramEnd"/>
      <w:r>
        <w:rPr>
          <w:rFonts w:ascii="Arial" w:hAnsi="Arial"/>
          <w:sz w:val="24"/>
        </w:rPr>
        <w:t>, at</w:t>
      </w:r>
      <w:r w:rsidR="009B103C">
        <w:rPr>
          <w:rFonts w:ascii="Arial" w:hAnsi="Arial"/>
          <w:sz w:val="24"/>
        </w:rPr>
        <w:t xml:space="preserve"> </w:t>
      </w:r>
      <w:r>
        <w:rPr>
          <w:rFonts w:ascii="Arial" w:hAnsi="Arial"/>
          <w:sz w:val="24"/>
        </w:rPr>
        <w:t>reference temperature</w:t>
      </w:r>
      <w:r w:rsidRPr="002A6011">
        <w:rPr>
          <w:rFonts w:ascii="Arial" w:hAnsi="Arial"/>
          <w:sz w:val="24"/>
        </w:rPr>
        <w:t xml:space="preserve"> </w:t>
      </w:r>
    </w:p>
    <w:p w:rsidR="00857C6D" w:rsidRPr="002A6011" w:rsidRDefault="00F25B28">
      <w:pPr>
        <w:ind w:left="720" w:firstLine="720"/>
        <w:jc w:val="both"/>
        <w:rPr>
          <w:rFonts w:ascii="Arial" w:hAnsi="Arial"/>
          <w:sz w:val="24"/>
        </w:rPr>
      </w:pPr>
      <w:r>
        <w:rPr>
          <w:rFonts w:ascii="Arial" w:hAnsi="Arial"/>
          <w:sz w:val="24"/>
        </w:rPr>
        <w:t>75</w:t>
      </w:r>
      <w:r w:rsidRPr="00152769">
        <w:rPr>
          <w:rFonts w:ascii="Arial" w:hAnsi="Arial"/>
          <w:sz w:val="24"/>
        </w:rPr>
        <w:t>°</w:t>
      </w:r>
      <w:r>
        <w:rPr>
          <w:rFonts w:ascii="Arial" w:hAnsi="Arial"/>
          <w:sz w:val="24"/>
        </w:rPr>
        <w:t>C</w:t>
      </w:r>
      <w:r w:rsidR="00275DEB" w:rsidRPr="002A6011">
        <w:rPr>
          <w:rFonts w:ascii="Arial" w:hAnsi="Arial"/>
          <w:sz w:val="24"/>
        </w:rPr>
        <w:t xml:space="preserve"> </w:t>
      </w:r>
      <w:r w:rsidR="00857C6D" w:rsidRPr="002A6011">
        <w:rPr>
          <w:rFonts w:ascii="Arial" w:hAnsi="Arial"/>
          <w:sz w:val="24"/>
        </w:rPr>
        <w:t>(guaranteed value)</w:t>
      </w:r>
      <w:r w:rsidR="00275DEB">
        <w:rPr>
          <w:rFonts w:ascii="Arial" w:hAnsi="Arial"/>
          <w:sz w:val="24"/>
        </w:rPr>
        <w:tab/>
      </w:r>
      <w:r w:rsidR="00857C6D" w:rsidRPr="002A6011">
        <w:rPr>
          <w:rFonts w:ascii="Arial" w:hAnsi="Arial"/>
          <w:sz w:val="24"/>
        </w:rPr>
        <w:tab/>
        <w:t>:</w:t>
      </w:r>
      <w:r w:rsidR="00857C6D" w:rsidRPr="002A6011">
        <w:rPr>
          <w:rFonts w:ascii="Arial" w:hAnsi="Arial"/>
          <w:sz w:val="24"/>
        </w:rPr>
        <w:tab/>
      </w:r>
      <w:r w:rsidR="009B103C">
        <w:rPr>
          <w:rFonts w:ascii="Arial" w:hAnsi="Arial"/>
          <w:sz w:val="24"/>
        </w:rPr>
        <w:t>P</w:t>
      </w:r>
      <w:r w:rsidR="009B103C">
        <w:rPr>
          <w:rFonts w:ascii="Arial" w:hAnsi="Arial"/>
          <w:sz w:val="24"/>
          <w:vertAlign w:val="subscript"/>
        </w:rPr>
        <w:t>k</w:t>
      </w:r>
      <w:r w:rsidR="00857C6D" w:rsidRPr="002A6011">
        <w:rPr>
          <w:rFonts w:ascii="Arial" w:hAnsi="Arial"/>
          <w:sz w:val="24"/>
        </w:rPr>
        <w:t xml:space="preserve"> = …………….…. kW</w:t>
      </w:r>
    </w:p>
    <w:p w:rsidR="00857C6D" w:rsidRPr="002A6011" w:rsidRDefault="00857C6D">
      <w:pPr>
        <w:ind w:hanging="11"/>
        <w:jc w:val="both"/>
        <w:rPr>
          <w:rFonts w:ascii="Arial" w:hAnsi="Arial"/>
          <w:sz w:val="24"/>
        </w:rPr>
      </w:pPr>
    </w:p>
    <w:p w:rsidR="00857C6D" w:rsidRPr="002A6011" w:rsidRDefault="00857C6D">
      <w:pPr>
        <w:ind w:hanging="11"/>
        <w:jc w:val="both"/>
        <w:rPr>
          <w:rFonts w:ascii="Arial" w:hAnsi="Arial"/>
          <w:sz w:val="24"/>
        </w:rPr>
      </w:pPr>
      <w:r w:rsidRPr="002A6011">
        <w:rPr>
          <w:rFonts w:ascii="Arial" w:hAnsi="Arial"/>
          <w:sz w:val="24"/>
        </w:rPr>
        <w:t>2.</w:t>
      </w:r>
      <w:r w:rsidRPr="002A6011">
        <w:rPr>
          <w:rFonts w:ascii="Arial" w:hAnsi="Arial"/>
          <w:sz w:val="24"/>
        </w:rPr>
        <w:tab/>
      </w:r>
      <w:r w:rsidRPr="00152769">
        <w:rPr>
          <w:rFonts w:ascii="Arial" w:hAnsi="Arial"/>
          <w:sz w:val="24"/>
          <w:u w:val="single"/>
        </w:rPr>
        <w:t xml:space="preserve">Reactor </w:t>
      </w:r>
      <w:r w:rsidR="00EC3277" w:rsidRPr="00152769">
        <w:rPr>
          <w:rFonts w:ascii="Arial" w:hAnsi="Arial"/>
          <w:sz w:val="24"/>
          <w:u w:val="single"/>
        </w:rPr>
        <w:t xml:space="preserve">total ownership </w:t>
      </w:r>
      <w:r w:rsidRPr="00152769">
        <w:rPr>
          <w:rFonts w:ascii="Arial" w:hAnsi="Arial"/>
          <w:sz w:val="24"/>
          <w:u w:val="single"/>
        </w:rPr>
        <w:t>cost</w:t>
      </w:r>
      <w:r w:rsidR="002D1BAA">
        <w:rPr>
          <w:rFonts w:ascii="Arial" w:hAnsi="Arial"/>
          <w:sz w:val="24"/>
          <w:u w:val="single"/>
        </w:rPr>
        <w:t>:</w:t>
      </w:r>
    </w:p>
    <w:p w:rsidR="00857C6D" w:rsidRPr="002A6011" w:rsidRDefault="00857C6D">
      <w:pPr>
        <w:ind w:hanging="11"/>
        <w:jc w:val="both"/>
        <w:rPr>
          <w:rFonts w:ascii="Arial" w:hAnsi="Arial"/>
          <w:sz w:val="16"/>
        </w:rPr>
      </w:pPr>
    </w:p>
    <w:p w:rsidR="00E6294A" w:rsidRPr="00E6294A" w:rsidRDefault="00AD058D" w:rsidP="00E6294A">
      <w:pPr>
        <w:ind w:left="709"/>
        <w:jc w:val="both"/>
        <w:rPr>
          <w:rFonts w:ascii="Arial" w:hAnsi="Arial"/>
          <w:sz w:val="24"/>
        </w:rPr>
      </w:pPr>
      <w:r>
        <w:rPr>
          <w:rFonts w:ascii="Arial" w:hAnsi="Arial"/>
          <w:sz w:val="24"/>
        </w:rPr>
        <w:t xml:space="preserve">The capitalized losses </w:t>
      </w:r>
      <w:r w:rsidR="00852976">
        <w:rPr>
          <w:rFonts w:ascii="Arial" w:hAnsi="Arial"/>
          <w:sz w:val="24"/>
        </w:rPr>
        <w:t>(</w:t>
      </w:r>
      <w:r>
        <w:rPr>
          <w:rFonts w:ascii="Arial" w:hAnsi="Arial"/>
          <w:sz w:val="24"/>
        </w:rPr>
        <w:t>CL</w:t>
      </w:r>
      <w:r w:rsidR="00E6294A" w:rsidRPr="00E6294A">
        <w:rPr>
          <w:rFonts w:ascii="Arial" w:hAnsi="Arial"/>
          <w:sz w:val="24"/>
        </w:rPr>
        <w:t>) and the total cost</w:t>
      </w:r>
      <w:r w:rsidRPr="00AD058D">
        <w:rPr>
          <w:rFonts w:ascii="Arial" w:hAnsi="Arial"/>
          <w:sz w:val="24"/>
        </w:rPr>
        <w:t xml:space="preserve"> </w:t>
      </w:r>
      <w:r>
        <w:rPr>
          <w:rFonts w:ascii="Arial" w:hAnsi="Arial"/>
          <w:sz w:val="24"/>
        </w:rPr>
        <w:t xml:space="preserve">of </w:t>
      </w:r>
      <w:r w:rsidRPr="00E6294A">
        <w:rPr>
          <w:rFonts w:ascii="Arial" w:hAnsi="Arial"/>
          <w:sz w:val="24"/>
        </w:rPr>
        <w:t>ownership</w:t>
      </w:r>
      <w:r w:rsidR="00E6294A" w:rsidRPr="00E6294A">
        <w:rPr>
          <w:rFonts w:ascii="Arial" w:hAnsi="Arial"/>
          <w:sz w:val="24"/>
        </w:rPr>
        <w:t xml:space="preserve"> (TCO) of the </w:t>
      </w:r>
      <w:r w:rsidR="00E6294A">
        <w:rPr>
          <w:rFonts w:ascii="Arial" w:hAnsi="Arial"/>
          <w:sz w:val="24"/>
        </w:rPr>
        <w:t>reactor</w:t>
      </w:r>
      <w:r w:rsidR="00E6294A" w:rsidRPr="00E6294A">
        <w:rPr>
          <w:rFonts w:ascii="Arial" w:hAnsi="Arial"/>
          <w:sz w:val="24"/>
        </w:rPr>
        <w:t xml:space="preserve"> will be calculated from the above mentioned data and t</w:t>
      </w:r>
      <w:r w:rsidR="00007435">
        <w:rPr>
          <w:rFonts w:ascii="Arial" w:hAnsi="Arial"/>
          <w:sz w:val="24"/>
        </w:rPr>
        <w:t>he following mathematical types.</w:t>
      </w:r>
      <w:r w:rsidR="00007435" w:rsidRPr="00007435">
        <w:rPr>
          <w:rFonts w:ascii="Arial" w:hAnsi="Arial"/>
          <w:sz w:val="24"/>
        </w:rPr>
        <w:t xml:space="preserve"> </w:t>
      </w:r>
      <w:r w:rsidR="00007435" w:rsidRPr="00E6294A">
        <w:rPr>
          <w:rFonts w:ascii="Arial" w:hAnsi="Arial"/>
          <w:sz w:val="24"/>
        </w:rPr>
        <w:t>In the</w:t>
      </w:r>
      <w:r w:rsidR="00007435">
        <w:rPr>
          <w:rFonts w:ascii="Arial" w:hAnsi="Arial"/>
          <w:sz w:val="24"/>
        </w:rPr>
        <w:t>se</w:t>
      </w:r>
      <w:r w:rsidR="00007435" w:rsidRPr="00E6294A">
        <w:rPr>
          <w:rFonts w:ascii="Arial" w:hAnsi="Arial"/>
          <w:sz w:val="24"/>
        </w:rPr>
        <w:t xml:space="preserve"> types, </w:t>
      </w:r>
      <w:r w:rsidR="00007435">
        <w:rPr>
          <w:rFonts w:ascii="Arial" w:hAnsi="Arial"/>
          <w:sz w:val="24"/>
        </w:rPr>
        <w:t>the</w:t>
      </w:r>
      <w:r w:rsidR="00007435" w:rsidRPr="00E6294A">
        <w:rPr>
          <w:rFonts w:ascii="Arial" w:hAnsi="Arial"/>
          <w:sz w:val="24"/>
        </w:rPr>
        <w:t xml:space="preserve"> losses are expressed in kW and </w:t>
      </w:r>
      <w:r w:rsidR="00007435">
        <w:rPr>
          <w:rFonts w:ascii="Arial" w:hAnsi="Arial"/>
          <w:sz w:val="24"/>
        </w:rPr>
        <w:t>the</w:t>
      </w:r>
      <w:r w:rsidR="00007435" w:rsidRPr="00E6294A">
        <w:rPr>
          <w:rFonts w:ascii="Arial" w:hAnsi="Arial"/>
          <w:sz w:val="24"/>
        </w:rPr>
        <w:t xml:space="preserve"> costs are expressed in €.</w:t>
      </w:r>
    </w:p>
    <w:p w:rsidR="00E6294A" w:rsidRPr="00E6294A" w:rsidRDefault="00E6294A" w:rsidP="00E6294A">
      <w:pPr>
        <w:ind w:left="709"/>
        <w:jc w:val="both"/>
        <w:rPr>
          <w:rFonts w:ascii="Arial" w:hAnsi="Arial"/>
          <w:sz w:val="24"/>
        </w:rPr>
      </w:pPr>
    </w:p>
    <w:p w:rsidR="00007435" w:rsidRDefault="00007435" w:rsidP="00007435">
      <w:pPr>
        <w:ind w:left="709"/>
        <w:jc w:val="both"/>
        <w:rPr>
          <w:rFonts w:ascii="Arial" w:hAnsi="Arial"/>
          <w:sz w:val="24"/>
        </w:rPr>
      </w:pPr>
      <w:r>
        <w:rPr>
          <w:rFonts w:ascii="Arial" w:hAnsi="Arial"/>
          <w:sz w:val="24"/>
        </w:rPr>
        <w:t>CL</w:t>
      </w:r>
      <w:r w:rsidRPr="00E6294A">
        <w:rPr>
          <w:rFonts w:ascii="Arial" w:hAnsi="Arial"/>
          <w:sz w:val="24"/>
        </w:rPr>
        <w:t xml:space="preserve"> = </w:t>
      </w:r>
      <w:r>
        <w:rPr>
          <w:rFonts w:ascii="Arial" w:hAnsi="Arial"/>
          <w:sz w:val="24"/>
        </w:rPr>
        <w:t>5827</w:t>
      </w:r>
      <w:r w:rsidRPr="00E6294A">
        <w:rPr>
          <w:rFonts w:ascii="Arial" w:hAnsi="Arial"/>
          <w:sz w:val="24"/>
        </w:rPr>
        <w:t xml:space="preserve"> ∙ P</w:t>
      </w:r>
      <w:r w:rsidRPr="00E6294A">
        <w:rPr>
          <w:rFonts w:ascii="Arial" w:hAnsi="Arial"/>
          <w:sz w:val="24"/>
          <w:vertAlign w:val="subscript"/>
        </w:rPr>
        <w:t>k</w:t>
      </w:r>
      <w:r>
        <w:rPr>
          <w:rFonts w:ascii="Arial" w:hAnsi="Arial"/>
          <w:sz w:val="24"/>
        </w:rPr>
        <w:t xml:space="preserve"> </w:t>
      </w:r>
    </w:p>
    <w:p w:rsidR="00007435" w:rsidRPr="00E6294A" w:rsidRDefault="00007435" w:rsidP="00007435">
      <w:pPr>
        <w:ind w:left="709"/>
        <w:jc w:val="both"/>
        <w:rPr>
          <w:rFonts w:ascii="Arial" w:hAnsi="Arial"/>
          <w:sz w:val="24"/>
        </w:rPr>
      </w:pPr>
      <w:r>
        <w:rPr>
          <w:rFonts w:ascii="Arial" w:hAnsi="Arial"/>
          <w:sz w:val="24"/>
        </w:rPr>
        <w:t>Capitalized Losses (CL)</w:t>
      </w:r>
      <w:r>
        <w:rPr>
          <w:rFonts w:ascii="Arial" w:hAnsi="Arial"/>
          <w:sz w:val="24"/>
        </w:rPr>
        <w:tab/>
      </w:r>
      <w:r>
        <w:rPr>
          <w:rFonts w:ascii="Arial" w:hAnsi="Arial"/>
          <w:sz w:val="24"/>
        </w:rPr>
        <w:tab/>
      </w:r>
      <w:r>
        <w:rPr>
          <w:rFonts w:ascii="Arial" w:hAnsi="Arial"/>
          <w:sz w:val="24"/>
        </w:rPr>
        <w:tab/>
        <w:t xml:space="preserve">= </w:t>
      </w:r>
      <w:r w:rsidRPr="00007435">
        <w:rPr>
          <w:rFonts w:ascii="Arial" w:hAnsi="Arial"/>
          <w:bCs/>
          <w:sz w:val="24"/>
        </w:rPr>
        <w:t>……………………… €</w:t>
      </w:r>
    </w:p>
    <w:p w:rsidR="00007435" w:rsidRDefault="00007435" w:rsidP="00E6294A">
      <w:pPr>
        <w:ind w:left="709"/>
        <w:jc w:val="both"/>
        <w:rPr>
          <w:rFonts w:ascii="Arial" w:hAnsi="Arial"/>
          <w:sz w:val="24"/>
        </w:rPr>
      </w:pPr>
    </w:p>
    <w:p w:rsidR="00E6294A" w:rsidRPr="00E6294A" w:rsidRDefault="00852976" w:rsidP="00E6294A">
      <w:pPr>
        <w:ind w:left="709"/>
        <w:jc w:val="both"/>
        <w:rPr>
          <w:rFonts w:ascii="Arial" w:hAnsi="Arial"/>
          <w:sz w:val="24"/>
        </w:rPr>
      </w:pPr>
      <w:r>
        <w:rPr>
          <w:rFonts w:ascii="Arial" w:hAnsi="Arial"/>
          <w:sz w:val="24"/>
        </w:rPr>
        <w:t xml:space="preserve">TCO = IC + </w:t>
      </w:r>
      <w:r w:rsidR="00AD058D">
        <w:rPr>
          <w:rFonts w:ascii="Arial" w:hAnsi="Arial"/>
          <w:sz w:val="24"/>
        </w:rPr>
        <w:t>CL</w:t>
      </w:r>
      <w:r w:rsidR="00E6294A">
        <w:rPr>
          <w:rFonts w:ascii="Arial" w:hAnsi="Arial"/>
          <w:sz w:val="24"/>
        </w:rPr>
        <w:t xml:space="preserve"> </w:t>
      </w:r>
    </w:p>
    <w:p w:rsidR="00E6294A" w:rsidRPr="00E6294A" w:rsidRDefault="00E6294A" w:rsidP="00E6294A">
      <w:pPr>
        <w:ind w:left="709"/>
        <w:jc w:val="both"/>
        <w:rPr>
          <w:rFonts w:ascii="Arial" w:hAnsi="Arial"/>
          <w:b/>
          <w:bCs/>
          <w:sz w:val="24"/>
        </w:rPr>
      </w:pPr>
      <w:r w:rsidRPr="00E6294A">
        <w:rPr>
          <w:rFonts w:ascii="Arial" w:hAnsi="Arial"/>
          <w:b/>
          <w:bCs/>
          <w:sz w:val="24"/>
        </w:rPr>
        <w:t>Total ownership</w:t>
      </w:r>
      <w:r>
        <w:rPr>
          <w:rFonts w:ascii="Arial" w:hAnsi="Arial"/>
          <w:b/>
          <w:bCs/>
          <w:sz w:val="24"/>
        </w:rPr>
        <w:t xml:space="preserve"> cost </w:t>
      </w:r>
      <w:r w:rsidRPr="00E6294A">
        <w:rPr>
          <w:rFonts w:ascii="Arial" w:hAnsi="Arial"/>
          <w:b/>
          <w:bCs/>
          <w:sz w:val="24"/>
        </w:rPr>
        <w:t>(TCO)</w:t>
      </w:r>
      <w:r w:rsidRPr="00E6294A">
        <w:rPr>
          <w:rFonts w:ascii="Arial" w:hAnsi="Arial"/>
          <w:b/>
          <w:bCs/>
          <w:sz w:val="24"/>
        </w:rPr>
        <w:tab/>
      </w:r>
      <w:r w:rsidRPr="00E6294A">
        <w:rPr>
          <w:rFonts w:ascii="Arial" w:hAnsi="Arial"/>
          <w:b/>
          <w:bCs/>
          <w:sz w:val="24"/>
        </w:rPr>
        <w:tab/>
        <w:t>= ……………………… €</w:t>
      </w:r>
    </w:p>
    <w:p w:rsidR="00857C6D" w:rsidRPr="002A6011" w:rsidRDefault="00857C6D">
      <w:pPr>
        <w:ind w:hanging="11"/>
        <w:jc w:val="both"/>
        <w:rPr>
          <w:rFonts w:ascii="Arial" w:hAnsi="Arial"/>
          <w:sz w:val="24"/>
        </w:rPr>
      </w:pPr>
    </w:p>
    <w:p w:rsidR="00857C6D" w:rsidRPr="002A6011" w:rsidRDefault="00857C6D">
      <w:pPr>
        <w:ind w:hanging="11"/>
        <w:jc w:val="both"/>
        <w:rPr>
          <w:rFonts w:ascii="Arial" w:hAnsi="Arial"/>
          <w:sz w:val="24"/>
        </w:rPr>
      </w:pPr>
      <w:r w:rsidRPr="002A6011">
        <w:rPr>
          <w:rFonts w:ascii="Arial" w:hAnsi="Arial"/>
          <w:sz w:val="24"/>
        </w:rPr>
        <w:t>3.</w:t>
      </w:r>
      <w:r w:rsidRPr="002A6011">
        <w:rPr>
          <w:rFonts w:ascii="Arial" w:hAnsi="Arial"/>
          <w:sz w:val="24"/>
        </w:rPr>
        <w:tab/>
      </w:r>
      <w:r w:rsidRPr="00152769">
        <w:rPr>
          <w:rFonts w:ascii="Arial" w:hAnsi="Arial"/>
          <w:sz w:val="24"/>
          <w:u w:val="single"/>
        </w:rPr>
        <w:t>Penalty for losses</w:t>
      </w:r>
      <w:r w:rsidR="00EC3277" w:rsidRPr="00152769">
        <w:rPr>
          <w:rFonts w:ascii="Arial" w:hAnsi="Arial"/>
          <w:sz w:val="24"/>
          <w:u w:val="single"/>
        </w:rPr>
        <w:t xml:space="preserve"> excess</w:t>
      </w:r>
      <w:r w:rsidR="002D1BAA">
        <w:rPr>
          <w:rFonts w:ascii="Arial" w:hAnsi="Arial"/>
          <w:sz w:val="24"/>
          <w:u w:val="single"/>
        </w:rPr>
        <w:t>:</w:t>
      </w:r>
    </w:p>
    <w:p w:rsidR="00EC3277" w:rsidRDefault="00857C6D">
      <w:pPr>
        <w:ind w:left="709" w:hanging="720"/>
        <w:jc w:val="both"/>
        <w:rPr>
          <w:rFonts w:ascii="Arial" w:hAnsi="Arial"/>
          <w:sz w:val="24"/>
        </w:rPr>
      </w:pPr>
      <w:r w:rsidRPr="002A6011">
        <w:rPr>
          <w:rFonts w:ascii="Arial" w:hAnsi="Arial"/>
          <w:sz w:val="24"/>
        </w:rPr>
        <w:tab/>
      </w:r>
    </w:p>
    <w:p w:rsidR="00E6294A" w:rsidRDefault="00857C6D" w:rsidP="00152769">
      <w:pPr>
        <w:ind w:left="709"/>
        <w:jc w:val="both"/>
        <w:rPr>
          <w:rFonts w:ascii="Arial" w:hAnsi="Arial"/>
          <w:sz w:val="24"/>
        </w:rPr>
      </w:pPr>
      <w:r w:rsidRPr="002A6011">
        <w:rPr>
          <w:rFonts w:ascii="Arial" w:hAnsi="Arial"/>
          <w:sz w:val="24"/>
        </w:rPr>
        <w:t>With regard to total losses, a reactor is considered as successfully inspected if the losses</w:t>
      </w:r>
      <w:r w:rsidR="00D3455F">
        <w:rPr>
          <w:rFonts w:ascii="Arial" w:hAnsi="Arial"/>
          <w:sz w:val="24"/>
        </w:rPr>
        <w:t xml:space="preserve"> at rated </w:t>
      </w:r>
      <w:r w:rsidR="00241D21">
        <w:rPr>
          <w:rFonts w:ascii="Arial" w:hAnsi="Arial"/>
          <w:sz w:val="24"/>
        </w:rPr>
        <w:t>current</w:t>
      </w:r>
      <w:r w:rsidR="00F23242">
        <w:rPr>
          <w:rFonts w:ascii="Arial" w:hAnsi="Arial"/>
          <w:sz w:val="24"/>
        </w:rPr>
        <w:t xml:space="preserve"> and reference temperature 75</w:t>
      </w:r>
      <w:r w:rsidR="00F23242" w:rsidRPr="00152769">
        <w:rPr>
          <w:rFonts w:ascii="Arial" w:hAnsi="Arial"/>
          <w:sz w:val="24"/>
        </w:rPr>
        <w:t>°</w:t>
      </w:r>
      <w:r w:rsidR="00F23242">
        <w:rPr>
          <w:rFonts w:ascii="Arial" w:hAnsi="Arial"/>
          <w:sz w:val="24"/>
        </w:rPr>
        <w:t>C</w:t>
      </w:r>
      <w:r w:rsidRPr="002A6011">
        <w:rPr>
          <w:rFonts w:ascii="Arial" w:hAnsi="Arial"/>
          <w:sz w:val="24"/>
        </w:rPr>
        <w:t xml:space="preserve"> ascertained during inspection</w:t>
      </w:r>
      <w:r w:rsidR="00D3455F">
        <w:rPr>
          <w:rFonts w:ascii="Arial" w:hAnsi="Arial"/>
          <w:sz w:val="24"/>
        </w:rPr>
        <w:t xml:space="preserve"> (relevant </w:t>
      </w:r>
      <w:r w:rsidR="00241D21">
        <w:rPr>
          <w:rFonts w:ascii="Arial" w:hAnsi="Arial"/>
          <w:sz w:val="24"/>
        </w:rPr>
        <w:t>routine</w:t>
      </w:r>
      <w:r w:rsidR="00D3455F">
        <w:rPr>
          <w:rFonts w:ascii="Arial" w:hAnsi="Arial"/>
          <w:sz w:val="24"/>
        </w:rPr>
        <w:t xml:space="preserve"> test, par.</w:t>
      </w:r>
      <w:r w:rsidR="00241D21">
        <w:rPr>
          <w:rFonts w:ascii="Arial" w:hAnsi="Arial"/>
          <w:sz w:val="24"/>
        </w:rPr>
        <w:t>VII.1.3</w:t>
      </w:r>
      <w:r w:rsidR="00D3455F">
        <w:rPr>
          <w:rFonts w:ascii="Arial" w:hAnsi="Arial"/>
          <w:sz w:val="24"/>
        </w:rPr>
        <w:t>)</w:t>
      </w:r>
      <w:r w:rsidRPr="002A6011">
        <w:rPr>
          <w:rFonts w:ascii="Arial" w:hAnsi="Arial"/>
          <w:sz w:val="24"/>
        </w:rPr>
        <w:t xml:space="preserve"> do not exceed the losses guaranteed by Seller</w:t>
      </w:r>
      <w:r w:rsidR="00F23242">
        <w:rPr>
          <w:rFonts w:ascii="Arial" w:hAnsi="Arial"/>
          <w:sz w:val="24"/>
        </w:rPr>
        <w:t>, by more than</w:t>
      </w:r>
      <w:r w:rsidR="00F23242" w:rsidRPr="002A6011">
        <w:rPr>
          <w:rFonts w:ascii="Arial" w:hAnsi="Arial"/>
          <w:sz w:val="24"/>
        </w:rPr>
        <w:t xml:space="preserve"> the maximum</w:t>
      </w:r>
      <w:r w:rsidR="00F23242">
        <w:rPr>
          <w:rFonts w:ascii="Arial" w:hAnsi="Arial"/>
          <w:sz w:val="24"/>
        </w:rPr>
        <w:t xml:space="preserve"> accepted</w:t>
      </w:r>
      <w:r w:rsidR="00F23242" w:rsidRPr="002A6011">
        <w:rPr>
          <w:rFonts w:ascii="Arial" w:hAnsi="Arial"/>
          <w:sz w:val="24"/>
        </w:rPr>
        <w:t xml:space="preserve"> tolerance of 1</w:t>
      </w:r>
      <w:r w:rsidR="00F23242">
        <w:rPr>
          <w:rFonts w:ascii="Arial" w:hAnsi="Arial"/>
          <w:sz w:val="24"/>
        </w:rPr>
        <w:t>0</w:t>
      </w:r>
      <w:r w:rsidR="00F23242" w:rsidRPr="002A6011">
        <w:rPr>
          <w:rFonts w:ascii="Arial" w:hAnsi="Arial"/>
          <w:sz w:val="24"/>
        </w:rPr>
        <w:t>%</w:t>
      </w:r>
      <w:r w:rsidR="00F23242">
        <w:rPr>
          <w:rFonts w:ascii="Arial" w:hAnsi="Arial"/>
          <w:sz w:val="24"/>
        </w:rPr>
        <w:t>,</w:t>
      </w:r>
      <w:r w:rsidR="00F23242" w:rsidRPr="002A6011">
        <w:rPr>
          <w:rFonts w:ascii="Arial" w:hAnsi="Arial"/>
          <w:sz w:val="24"/>
        </w:rPr>
        <w:t xml:space="preserve"> </w:t>
      </w:r>
      <w:r w:rsidR="00F23242">
        <w:rPr>
          <w:rFonts w:ascii="Arial" w:hAnsi="Arial"/>
          <w:sz w:val="24"/>
        </w:rPr>
        <w:t>according to</w:t>
      </w:r>
      <w:r w:rsidR="00F23242" w:rsidRPr="002A6011">
        <w:rPr>
          <w:rFonts w:ascii="Arial" w:hAnsi="Arial"/>
          <w:sz w:val="24"/>
        </w:rPr>
        <w:t xml:space="preserve"> IEC </w:t>
      </w:r>
      <w:r w:rsidR="00F23242">
        <w:rPr>
          <w:rFonts w:ascii="Arial" w:hAnsi="Arial"/>
          <w:sz w:val="24"/>
        </w:rPr>
        <w:t>60076-6</w:t>
      </w:r>
      <w:r w:rsidRPr="002A6011">
        <w:rPr>
          <w:rFonts w:ascii="Arial" w:hAnsi="Arial"/>
          <w:sz w:val="24"/>
        </w:rPr>
        <w:t>.</w:t>
      </w:r>
      <w:r w:rsidR="00E6294A">
        <w:rPr>
          <w:rFonts w:ascii="Arial" w:hAnsi="Arial"/>
          <w:sz w:val="24"/>
        </w:rPr>
        <w:t xml:space="preserve"> </w:t>
      </w:r>
      <w:r w:rsidRPr="002A6011">
        <w:rPr>
          <w:rFonts w:ascii="Arial" w:hAnsi="Arial"/>
          <w:sz w:val="24"/>
        </w:rPr>
        <w:t>Otherwise the reactor shall be rejected.</w:t>
      </w:r>
      <w:r w:rsidR="00E6294A" w:rsidRPr="00E6294A">
        <w:rPr>
          <w:rFonts w:ascii="Arial" w:hAnsi="Arial"/>
          <w:sz w:val="24"/>
        </w:rPr>
        <w:t xml:space="preserve"> </w:t>
      </w:r>
      <w:r w:rsidR="00E6294A" w:rsidRPr="00871EB5">
        <w:rPr>
          <w:rFonts w:ascii="Arial" w:hAnsi="Arial"/>
          <w:sz w:val="24"/>
        </w:rPr>
        <w:t>The measurement uncertainty is not taken into account, according to IEC 60076-19.</w:t>
      </w:r>
      <w:r w:rsidRPr="002A6011">
        <w:rPr>
          <w:rFonts w:ascii="Arial" w:hAnsi="Arial"/>
          <w:sz w:val="24"/>
        </w:rPr>
        <w:t xml:space="preserve"> </w:t>
      </w:r>
    </w:p>
    <w:p w:rsidR="002D1BAA" w:rsidRDefault="002D1BAA" w:rsidP="00152769">
      <w:pPr>
        <w:ind w:left="709"/>
        <w:jc w:val="both"/>
        <w:rPr>
          <w:rFonts w:ascii="Arial" w:hAnsi="Arial"/>
          <w:sz w:val="24"/>
        </w:rPr>
      </w:pPr>
    </w:p>
    <w:p w:rsidR="00857C6D" w:rsidRPr="002A6011" w:rsidRDefault="00857C6D" w:rsidP="00152769">
      <w:pPr>
        <w:ind w:left="709"/>
        <w:jc w:val="both"/>
        <w:rPr>
          <w:rFonts w:ascii="Arial" w:hAnsi="Arial"/>
          <w:sz w:val="24"/>
        </w:rPr>
      </w:pPr>
      <w:r w:rsidRPr="002A6011">
        <w:rPr>
          <w:rFonts w:ascii="Arial" w:hAnsi="Arial"/>
          <w:sz w:val="24"/>
        </w:rPr>
        <w:t xml:space="preserve">On each successfully inspected reactor, any difference in the losses versus the guaranteed ones (without tolerance), shall be negative or zero.  If such difference is positive, </w:t>
      </w:r>
      <w:r w:rsidR="00E6294A">
        <w:rPr>
          <w:rFonts w:ascii="Arial" w:hAnsi="Arial"/>
          <w:sz w:val="24"/>
        </w:rPr>
        <w:t>meaning</w:t>
      </w:r>
      <w:r w:rsidRPr="002A6011">
        <w:rPr>
          <w:rFonts w:ascii="Arial" w:hAnsi="Arial"/>
          <w:sz w:val="24"/>
        </w:rPr>
        <w:t xml:space="preserve"> the losses ascertained during inspection exceed the guaranteed ones (without tolerance)</w:t>
      </w:r>
      <w:r w:rsidR="00E6294A">
        <w:rPr>
          <w:rFonts w:ascii="Arial" w:hAnsi="Arial"/>
          <w:sz w:val="24"/>
        </w:rPr>
        <w:t>, a</w:t>
      </w:r>
      <w:r w:rsidRPr="002A6011">
        <w:rPr>
          <w:rFonts w:ascii="Arial" w:hAnsi="Arial"/>
          <w:sz w:val="24"/>
        </w:rPr>
        <w:t xml:space="preserve"> penalty shall be imposed on </w:t>
      </w:r>
      <w:r w:rsidR="00EE023A">
        <w:rPr>
          <w:rFonts w:ascii="Arial" w:hAnsi="Arial"/>
          <w:sz w:val="24"/>
        </w:rPr>
        <w:t xml:space="preserve">the </w:t>
      </w:r>
      <w:r w:rsidRPr="002A6011">
        <w:rPr>
          <w:rFonts w:ascii="Arial" w:hAnsi="Arial"/>
          <w:sz w:val="24"/>
        </w:rPr>
        <w:t>Seller consisting of</w:t>
      </w:r>
      <w:r w:rsidR="00E6294A">
        <w:rPr>
          <w:rFonts w:ascii="Arial" w:hAnsi="Arial"/>
          <w:sz w:val="24"/>
        </w:rPr>
        <w:t xml:space="preserve"> the difference</w:t>
      </w:r>
      <w:r w:rsidR="00E6294A" w:rsidRPr="00E6294A">
        <w:rPr>
          <w:sz w:val="24"/>
          <w:szCs w:val="24"/>
        </w:rPr>
        <w:t xml:space="preserve"> </w:t>
      </w:r>
      <w:r w:rsidR="00852976">
        <w:rPr>
          <w:rFonts w:ascii="Arial" w:hAnsi="Arial"/>
          <w:sz w:val="24"/>
        </w:rPr>
        <w:t>C</w:t>
      </w:r>
      <w:r w:rsidR="00AD058D">
        <w:rPr>
          <w:rFonts w:ascii="Arial" w:hAnsi="Arial"/>
          <w:sz w:val="24"/>
        </w:rPr>
        <w:t>L</w:t>
      </w:r>
      <w:r w:rsidR="00852976">
        <w:rPr>
          <w:rFonts w:ascii="Arial" w:hAnsi="Arial"/>
          <w:sz w:val="24"/>
        </w:rPr>
        <w:t xml:space="preserve">’ </w:t>
      </w:r>
      <w:r w:rsidR="00D16C5C">
        <w:rPr>
          <w:rFonts w:ascii="Arial" w:hAnsi="Arial"/>
          <w:sz w:val="24"/>
        </w:rPr>
        <w:t>–</w:t>
      </w:r>
      <w:r w:rsidR="00852976">
        <w:rPr>
          <w:rFonts w:ascii="Arial" w:hAnsi="Arial"/>
          <w:sz w:val="24"/>
        </w:rPr>
        <w:t xml:space="preserve"> C</w:t>
      </w:r>
      <w:r w:rsidR="00AD058D">
        <w:rPr>
          <w:rFonts w:ascii="Arial" w:hAnsi="Arial"/>
          <w:sz w:val="24"/>
        </w:rPr>
        <w:t>L</w:t>
      </w:r>
      <w:r w:rsidR="00852976">
        <w:rPr>
          <w:rFonts w:ascii="Arial" w:hAnsi="Arial"/>
          <w:sz w:val="24"/>
        </w:rPr>
        <w:t>. C</w:t>
      </w:r>
      <w:r w:rsidR="00AD058D">
        <w:rPr>
          <w:rFonts w:ascii="Arial" w:hAnsi="Arial"/>
          <w:sz w:val="24"/>
        </w:rPr>
        <w:t>L</w:t>
      </w:r>
      <w:r w:rsidR="00E6294A" w:rsidRPr="00E6294A">
        <w:rPr>
          <w:rFonts w:ascii="Arial" w:hAnsi="Arial"/>
          <w:sz w:val="24"/>
        </w:rPr>
        <w:t xml:space="preserve"> is </w:t>
      </w:r>
      <w:r w:rsidR="00E6294A" w:rsidRPr="00E6294A">
        <w:rPr>
          <w:rFonts w:ascii="Arial" w:hAnsi="Arial"/>
          <w:sz w:val="24"/>
        </w:rPr>
        <w:lastRenderedPageBreak/>
        <w:t xml:space="preserve">calculated from the mathematical type stated </w:t>
      </w:r>
      <w:r w:rsidR="002D1BAA">
        <w:rPr>
          <w:rFonts w:ascii="Arial" w:hAnsi="Arial"/>
          <w:sz w:val="24"/>
        </w:rPr>
        <w:t xml:space="preserve">above </w:t>
      </w:r>
      <w:r w:rsidR="00E6294A" w:rsidRPr="00E6294A">
        <w:rPr>
          <w:rFonts w:ascii="Arial" w:hAnsi="Arial"/>
          <w:sz w:val="24"/>
        </w:rPr>
        <w:t>and the guaranteed loss</w:t>
      </w:r>
      <w:r w:rsidR="002D1BAA">
        <w:rPr>
          <w:rFonts w:ascii="Arial" w:hAnsi="Arial"/>
          <w:sz w:val="24"/>
        </w:rPr>
        <w:t>es value</w:t>
      </w:r>
      <w:r w:rsidR="00852976">
        <w:rPr>
          <w:rFonts w:ascii="Arial" w:hAnsi="Arial"/>
          <w:sz w:val="24"/>
        </w:rPr>
        <w:t>, whereas C</w:t>
      </w:r>
      <w:r w:rsidR="00AD058D">
        <w:rPr>
          <w:rFonts w:ascii="Arial" w:hAnsi="Arial"/>
          <w:sz w:val="24"/>
        </w:rPr>
        <w:t>L</w:t>
      </w:r>
      <w:r w:rsidR="00E6294A" w:rsidRPr="00E6294A">
        <w:rPr>
          <w:rFonts w:ascii="Arial" w:hAnsi="Arial"/>
          <w:sz w:val="24"/>
        </w:rPr>
        <w:t xml:space="preserve">’ is calculated from </w:t>
      </w:r>
      <w:r w:rsidR="00852976">
        <w:rPr>
          <w:rFonts w:ascii="Arial" w:hAnsi="Arial"/>
          <w:sz w:val="24"/>
        </w:rPr>
        <w:t>the same mathematical type as C</w:t>
      </w:r>
      <w:r w:rsidR="00AD058D">
        <w:rPr>
          <w:rFonts w:ascii="Arial" w:hAnsi="Arial"/>
          <w:sz w:val="24"/>
        </w:rPr>
        <w:t>L</w:t>
      </w:r>
      <w:r w:rsidR="00E6294A" w:rsidRPr="00E6294A">
        <w:rPr>
          <w:rFonts w:ascii="Arial" w:hAnsi="Arial"/>
          <w:sz w:val="24"/>
        </w:rPr>
        <w:t xml:space="preserve"> and the measured loss</w:t>
      </w:r>
      <w:r w:rsidR="002D1BAA">
        <w:rPr>
          <w:rFonts w:ascii="Arial" w:hAnsi="Arial"/>
          <w:sz w:val="24"/>
        </w:rPr>
        <w:t>es</w:t>
      </w:r>
      <w:r w:rsidR="00E6294A" w:rsidRPr="00E6294A">
        <w:rPr>
          <w:rFonts w:ascii="Arial" w:hAnsi="Arial"/>
          <w:sz w:val="24"/>
        </w:rPr>
        <w:t xml:space="preserve"> value during inspection.</w:t>
      </w:r>
    </w:p>
    <w:p w:rsidR="00857C6D" w:rsidRDefault="00857C6D" w:rsidP="00152769">
      <w:pPr>
        <w:ind w:left="709"/>
        <w:jc w:val="both"/>
        <w:rPr>
          <w:rFonts w:ascii="Arial" w:hAnsi="Arial"/>
          <w:sz w:val="24"/>
        </w:rPr>
      </w:pPr>
    </w:p>
    <w:p w:rsidR="002D1BAA" w:rsidRPr="002D1BAA" w:rsidRDefault="002D1BAA" w:rsidP="002D1BAA">
      <w:pPr>
        <w:ind w:left="709"/>
        <w:jc w:val="both"/>
        <w:rPr>
          <w:rFonts w:ascii="Arial" w:hAnsi="Arial"/>
          <w:sz w:val="24"/>
        </w:rPr>
      </w:pPr>
      <w:r w:rsidRPr="002D1BAA">
        <w:rPr>
          <w:rFonts w:ascii="Arial" w:hAnsi="Arial"/>
          <w:sz w:val="24"/>
        </w:rPr>
        <w:t xml:space="preserve">If the difference </w:t>
      </w:r>
      <w:r w:rsidR="00852976">
        <w:rPr>
          <w:rFonts w:ascii="Arial" w:hAnsi="Arial"/>
          <w:sz w:val="24"/>
        </w:rPr>
        <w:t>C</w:t>
      </w:r>
      <w:r w:rsidR="00AD058D">
        <w:rPr>
          <w:rFonts w:ascii="Arial" w:hAnsi="Arial"/>
          <w:sz w:val="24"/>
        </w:rPr>
        <w:t>L</w:t>
      </w:r>
      <w:r w:rsidR="00D16C5C">
        <w:rPr>
          <w:rFonts w:ascii="Arial" w:hAnsi="Arial"/>
          <w:sz w:val="24"/>
        </w:rPr>
        <w:t>’ –</w:t>
      </w:r>
      <w:r w:rsidR="00852976">
        <w:rPr>
          <w:rFonts w:ascii="Arial" w:hAnsi="Arial"/>
          <w:sz w:val="24"/>
        </w:rPr>
        <w:t xml:space="preserve"> C</w:t>
      </w:r>
      <w:r w:rsidR="00AD058D">
        <w:rPr>
          <w:rFonts w:ascii="Arial" w:hAnsi="Arial"/>
          <w:sz w:val="24"/>
        </w:rPr>
        <w:t>L</w:t>
      </w:r>
      <w:r w:rsidRPr="002D1BAA">
        <w:rPr>
          <w:rFonts w:ascii="Arial" w:hAnsi="Arial"/>
          <w:sz w:val="24"/>
        </w:rPr>
        <w:t xml:space="preserve"> is negative the Seller is not entitled to any additional payment, whereas if this difference is positive the penalty shall be imposed.</w:t>
      </w:r>
    </w:p>
    <w:p w:rsidR="00857C6D" w:rsidRPr="002A6011" w:rsidRDefault="00857C6D" w:rsidP="00152769">
      <w:pPr>
        <w:ind w:left="709"/>
        <w:jc w:val="both"/>
        <w:rPr>
          <w:rFonts w:ascii="Arial" w:hAnsi="Arial"/>
          <w:sz w:val="24"/>
        </w:rPr>
      </w:pPr>
    </w:p>
    <w:sectPr w:rsidR="00857C6D" w:rsidRPr="002A6011" w:rsidSect="0080792F">
      <w:headerReference w:type="even" r:id="rId10"/>
      <w:footerReference w:type="default" r:id="rId11"/>
      <w:pgSz w:w="11906" w:h="16838"/>
      <w:pgMar w:top="1440" w:right="1558"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717" w:rsidRDefault="00975717">
      <w:r>
        <w:separator/>
      </w:r>
    </w:p>
  </w:endnote>
  <w:endnote w:type="continuationSeparator" w:id="0">
    <w:p w:rsidR="00975717" w:rsidRDefault="0097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AC6" w:rsidRPr="00D23D9E" w:rsidRDefault="00183AC6" w:rsidP="00754C91">
    <w:pPr>
      <w:pStyle w:val="Footer"/>
      <w:rPr>
        <w:rFonts w:ascii="Arial" w:hAnsi="Arial"/>
        <w:bCs/>
        <w:sz w:val="16"/>
        <w:szCs w:val="16"/>
      </w:rPr>
    </w:pPr>
    <w:r>
      <w:rPr>
        <w:rFonts w:ascii="Arial" w:hAnsi="Arial"/>
        <w:b/>
        <w:lang w:val="el-GR"/>
      </w:rPr>
      <w:tab/>
    </w:r>
    <w:r>
      <w:rPr>
        <w:rFonts w:ascii="Arial" w:hAnsi="Arial"/>
        <w:b/>
        <w:lang w:val="el-GR"/>
      </w:rPr>
      <w:fldChar w:fldCharType="begin"/>
    </w:r>
    <w:r>
      <w:rPr>
        <w:rFonts w:ascii="Arial" w:hAnsi="Arial"/>
        <w:b/>
        <w:lang w:val="el-GR"/>
      </w:rPr>
      <w:instrText xml:space="preserve"> PAGE  \* ArabicDash  \* MERGEFORMAT </w:instrText>
    </w:r>
    <w:r>
      <w:rPr>
        <w:rFonts w:ascii="Arial" w:hAnsi="Arial"/>
        <w:b/>
        <w:lang w:val="el-GR"/>
      </w:rPr>
      <w:fldChar w:fldCharType="separate"/>
    </w:r>
    <w:r w:rsidR="00E25B0F">
      <w:rPr>
        <w:rFonts w:ascii="Arial" w:hAnsi="Arial"/>
        <w:b/>
        <w:noProof/>
        <w:lang w:val="el-GR"/>
      </w:rPr>
      <w:t>- 6 -</w:t>
    </w:r>
    <w:r>
      <w:rPr>
        <w:rFonts w:ascii="Arial" w:hAnsi="Arial"/>
        <w:b/>
        <w:lang w:val="el-GR"/>
      </w:rPr>
      <w:fldChar w:fldCharType="end"/>
    </w:r>
    <w:r>
      <w:rPr>
        <w:rFonts w:ascii="Arial" w:hAnsi="Arial"/>
        <w:b/>
        <w:lang w:val="el-GR"/>
      </w:rPr>
      <w:tab/>
    </w:r>
    <w:r>
      <w:rPr>
        <w:rFonts w:ascii="Arial" w:hAnsi="Arial"/>
        <w:bCs/>
        <w:sz w:val="16"/>
        <w:szCs w:val="16"/>
      </w:rPr>
      <w:t>SS-</w:t>
    </w:r>
    <w:r>
      <w:rPr>
        <w:rFonts w:ascii="Arial" w:hAnsi="Arial"/>
        <w:bCs/>
        <w:sz w:val="16"/>
        <w:szCs w:val="16"/>
        <w:lang w:val="el-GR"/>
      </w:rPr>
      <w:t>52</w:t>
    </w:r>
    <w:r w:rsidR="00687C5C">
      <w:rPr>
        <w:rFonts w:ascii="Arial" w:hAnsi="Arial"/>
        <w:bCs/>
        <w:sz w:val="16"/>
        <w:szCs w:val="16"/>
      </w:rPr>
      <w:t>/17</w:t>
    </w:r>
  </w:p>
  <w:p w:rsidR="00183AC6" w:rsidRPr="00754C91" w:rsidRDefault="00183AC6" w:rsidP="00754C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717" w:rsidRDefault="00975717">
      <w:r>
        <w:separator/>
      </w:r>
    </w:p>
  </w:footnote>
  <w:footnote w:type="continuationSeparator" w:id="0">
    <w:p w:rsidR="00975717" w:rsidRDefault="00975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AC6" w:rsidRDefault="00183AC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3AC6" w:rsidRDefault="00183A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27DC6"/>
    <w:multiLevelType w:val="hybridMultilevel"/>
    <w:tmpl w:val="E8C80252"/>
    <w:lvl w:ilvl="0" w:tplc="37A65B68">
      <w:start w:val="1"/>
      <w:numFmt w:val="lowerLetter"/>
      <w:lvlText w:val="%1."/>
      <w:lvlJc w:val="left"/>
      <w:pPr>
        <w:tabs>
          <w:tab w:val="num" w:pos="2520"/>
        </w:tabs>
        <w:ind w:left="2520" w:hanging="360"/>
      </w:pPr>
      <w:rPr>
        <w:rFonts w:hint="default"/>
      </w:rPr>
    </w:lvl>
    <w:lvl w:ilvl="1" w:tplc="04080019" w:tentative="1">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2BB32B50"/>
    <w:multiLevelType w:val="hybridMultilevel"/>
    <w:tmpl w:val="F97E0050"/>
    <w:lvl w:ilvl="0" w:tplc="08FC0750">
      <w:start w:val="8"/>
      <w:numFmt w:val="decimal"/>
      <w:lvlText w:val="%1."/>
      <w:lvlJc w:val="left"/>
      <w:pPr>
        <w:tabs>
          <w:tab w:val="num" w:pos="1778"/>
        </w:tabs>
        <w:ind w:left="1778" w:hanging="360"/>
      </w:pPr>
      <w:rPr>
        <w:rFonts w:hint="default"/>
      </w:rPr>
    </w:lvl>
    <w:lvl w:ilvl="1" w:tplc="04080019" w:tentative="1">
      <w:start w:val="1"/>
      <w:numFmt w:val="lowerLetter"/>
      <w:lvlText w:val="%2."/>
      <w:lvlJc w:val="left"/>
      <w:pPr>
        <w:tabs>
          <w:tab w:val="num" w:pos="2498"/>
        </w:tabs>
        <w:ind w:left="2498" w:hanging="360"/>
      </w:pPr>
    </w:lvl>
    <w:lvl w:ilvl="2" w:tplc="0408001B" w:tentative="1">
      <w:start w:val="1"/>
      <w:numFmt w:val="lowerRoman"/>
      <w:lvlText w:val="%3."/>
      <w:lvlJc w:val="right"/>
      <w:pPr>
        <w:tabs>
          <w:tab w:val="num" w:pos="3218"/>
        </w:tabs>
        <w:ind w:left="3218" w:hanging="180"/>
      </w:pPr>
    </w:lvl>
    <w:lvl w:ilvl="3" w:tplc="0408000F" w:tentative="1">
      <w:start w:val="1"/>
      <w:numFmt w:val="decimal"/>
      <w:lvlText w:val="%4."/>
      <w:lvlJc w:val="left"/>
      <w:pPr>
        <w:tabs>
          <w:tab w:val="num" w:pos="3938"/>
        </w:tabs>
        <w:ind w:left="3938" w:hanging="360"/>
      </w:pPr>
    </w:lvl>
    <w:lvl w:ilvl="4" w:tplc="04080019" w:tentative="1">
      <w:start w:val="1"/>
      <w:numFmt w:val="lowerLetter"/>
      <w:lvlText w:val="%5."/>
      <w:lvlJc w:val="left"/>
      <w:pPr>
        <w:tabs>
          <w:tab w:val="num" w:pos="4658"/>
        </w:tabs>
        <w:ind w:left="4658" w:hanging="360"/>
      </w:pPr>
    </w:lvl>
    <w:lvl w:ilvl="5" w:tplc="0408001B" w:tentative="1">
      <w:start w:val="1"/>
      <w:numFmt w:val="lowerRoman"/>
      <w:lvlText w:val="%6."/>
      <w:lvlJc w:val="right"/>
      <w:pPr>
        <w:tabs>
          <w:tab w:val="num" w:pos="5378"/>
        </w:tabs>
        <w:ind w:left="5378" w:hanging="180"/>
      </w:pPr>
    </w:lvl>
    <w:lvl w:ilvl="6" w:tplc="0408000F" w:tentative="1">
      <w:start w:val="1"/>
      <w:numFmt w:val="decimal"/>
      <w:lvlText w:val="%7."/>
      <w:lvlJc w:val="left"/>
      <w:pPr>
        <w:tabs>
          <w:tab w:val="num" w:pos="6098"/>
        </w:tabs>
        <w:ind w:left="6098" w:hanging="360"/>
      </w:pPr>
    </w:lvl>
    <w:lvl w:ilvl="7" w:tplc="04080019" w:tentative="1">
      <w:start w:val="1"/>
      <w:numFmt w:val="lowerLetter"/>
      <w:lvlText w:val="%8."/>
      <w:lvlJc w:val="left"/>
      <w:pPr>
        <w:tabs>
          <w:tab w:val="num" w:pos="6818"/>
        </w:tabs>
        <w:ind w:left="6818" w:hanging="360"/>
      </w:pPr>
    </w:lvl>
    <w:lvl w:ilvl="8" w:tplc="0408001B" w:tentative="1">
      <w:start w:val="1"/>
      <w:numFmt w:val="lowerRoman"/>
      <w:lvlText w:val="%9."/>
      <w:lvlJc w:val="right"/>
      <w:pPr>
        <w:tabs>
          <w:tab w:val="num" w:pos="7538"/>
        </w:tabs>
        <w:ind w:left="7538" w:hanging="180"/>
      </w:pPr>
    </w:lvl>
  </w:abstractNum>
  <w:abstractNum w:abstractNumId="2" w15:restartNumberingAfterBreak="0">
    <w:nsid w:val="2CC94C08"/>
    <w:multiLevelType w:val="hybridMultilevel"/>
    <w:tmpl w:val="0E88F084"/>
    <w:lvl w:ilvl="0" w:tplc="AC96AB14">
      <w:start w:val="1"/>
      <w:numFmt w:val="bullet"/>
      <w:lvlText w:val="-"/>
      <w:lvlJc w:val="left"/>
      <w:pPr>
        <w:ind w:left="2563" w:hanging="360"/>
      </w:pPr>
      <w:rPr>
        <w:rFonts w:ascii="Times New Roman" w:hAnsi="Times New Roman" w:cs="Times New Roman" w:hint="default"/>
      </w:rPr>
    </w:lvl>
    <w:lvl w:ilvl="1" w:tplc="04080003" w:tentative="1">
      <w:start w:val="1"/>
      <w:numFmt w:val="bullet"/>
      <w:lvlText w:val="o"/>
      <w:lvlJc w:val="left"/>
      <w:pPr>
        <w:ind w:left="3283" w:hanging="360"/>
      </w:pPr>
      <w:rPr>
        <w:rFonts w:ascii="Courier New" w:hAnsi="Courier New" w:cs="Courier New" w:hint="default"/>
      </w:rPr>
    </w:lvl>
    <w:lvl w:ilvl="2" w:tplc="04080005" w:tentative="1">
      <w:start w:val="1"/>
      <w:numFmt w:val="bullet"/>
      <w:lvlText w:val=""/>
      <w:lvlJc w:val="left"/>
      <w:pPr>
        <w:ind w:left="4003" w:hanging="360"/>
      </w:pPr>
      <w:rPr>
        <w:rFonts w:ascii="Wingdings" w:hAnsi="Wingdings" w:hint="default"/>
      </w:rPr>
    </w:lvl>
    <w:lvl w:ilvl="3" w:tplc="04080001" w:tentative="1">
      <w:start w:val="1"/>
      <w:numFmt w:val="bullet"/>
      <w:lvlText w:val=""/>
      <w:lvlJc w:val="left"/>
      <w:pPr>
        <w:ind w:left="4723" w:hanging="360"/>
      </w:pPr>
      <w:rPr>
        <w:rFonts w:ascii="Symbol" w:hAnsi="Symbol" w:hint="default"/>
      </w:rPr>
    </w:lvl>
    <w:lvl w:ilvl="4" w:tplc="04080003" w:tentative="1">
      <w:start w:val="1"/>
      <w:numFmt w:val="bullet"/>
      <w:lvlText w:val="o"/>
      <w:lvlJc w:val="left"/>
      <w:pPr>
        <w:ind w:left="5443" w:hanging="360"/>
      </w:pPr>
      <w:rPr>
        <w:rFonts w:ascii="Courier New" w:hAnsi="Courier New" w:cs="Courier New" w:hint="default"/>
      </w:rPr>
    </w:lvl>
    <w:lvl w:ilvl="5" w:tplc="04080005" w:tentative="1">
      <w:start w:val="1"/>
      <w:numFmt w:val="bullet"/>
      <w:lvlText w:val=""/>
      <w:lvlJc w:val="left"/>
      <w:pPr>
        <w:ind w:left="6163" w:hanging="360"/>
      </w:pPr>
      <w:rPr>
        <w:rFonts w:ascii="Wingdings" w:hAnsi="Wingdings" w:hint="default"/>
      </w:rPr>
    </w:lvl>
    <w:lvl w:ilvl="6" w:tplc="04080001" w:tentative="1">
      <w:start w:val="1"/>
      <w:numFmt w:val="bullet"/>
      <w:lvlText w:val=""/>
      <w:lvlJc w:val="left"/>
      <w:pPr>
        <w:ind w:left="6883" w:hanging="360"/>
      </w:pPr>
      <w:rPr>
        <w:rFonts w:ascii="Symbol" w:hAnsi="Symbol" w:hint="default"/>
      </w:rPr>
    </w:lvl>
    <w:lvl w:ilvl="7" w:tplc="04080003" w:tentative="1">
      <w:start w:val="1"/>
      <w:numFmt w:val="bullet"/>
      <w:lvlText w:val="o"/>
      <w:lvlJc w:val="left"/>
      <w:pPr>
        <w:ind w:left="7603" w:hanging="360"/>
      </w:pPr>
      <w:rPr>
        <w:rFonts w:ascii="Courier New" w:hAnsi="Courier New" w:cs="Courier New" w:hint="default"/>
      </w:rPr>
    </w:lvl>
    <w:lvl w:ilvl="8" w:tplc="04080005" w:tentative="1">
      <w:start w:val="1"/>
      <w:numFmt w:val="bullet"/>
      <w:lvlText w:val=""/>
      <w:lvlJc w:val="left"/>
      <w:pPr>
        <w:ind w:left="8323" w:hanging="360"/>
      </w:pPr>
      <w:rPr>
        <w:rFonts w:ascii="Wingdings" w:hAnsi="Wingdings" w:hint="default"/>
      </w:rPr>
    </w:lvl>
  </w:abstractNum>
  <w:abstractNum w:abstractNumId="3" w15:restartNumberingAfterBreak="0">
    <w:nsid w:val="30A15D4C"/>
    <w:multiLevelType w:val="hybridMultilevel"/>
    <w:tmpl w:val="711A602E"/>
    <w:lvl w:ilvl="0" w:tplc="980CA24E">
      <w:start w:val="1"/>
      <w:numFmt w:val="upperRoman"/>
      <w:lvlText w:val="%1."/>
      <w:lvlJc w:val="left"/>
      <w:pPr>
        <w:tabs>
          <w:tab w:val="num" w:pos="3585"/>
        </w:tabs>
        <w:ind w:left="3585" w:hanging="360"/>
      </w:pPr>
      <w:rPr>
        <w:rFonts w:hint="default"/>
        <w:b/>
        <w:bCs/>
        <w:color w:val="auto"/>
      </w:rPr>
    </w:lvl>
    <w:lvl w:ilvl="1" w:tplc="FEB882DC">
      <w:start w:val="1"/>
      <w:numFmt w:val="decimal"/>
      <w:lvlText w:val="%2."/>
      <w:lvlJc w:val="left"/>
      <w:pPr>
        <w:tabs>
          <w:tab w:val="num" w:pos="2145"/>
        </w:tabs>
        <w:ind w:left="2145" w:hanging="360"/>
      </w:pPr>
      <w:rPr>
        <w:rFonts w:ascii="Times New Roman" w:eastAsia="Times New Roman" w:hAnsi="Times New Roman"/>
        <w:b/>
        <w:bCs/>
      </w:rPr>
    </w:lvl>
    <w:lvl w:ilvl="2" w:tplc="0408001B">
      <w:start w:val="1"/>
      <w:numFmt w:val="lowerRoman"/>
      <w:lvlText w:val="%3."/>
      <w:lvlJc w:val="right"/>
      <w:pPr>
        <w:tabs>
          <w:tab w:val="num" w:pos="2865"/>
        </w:tabs>
        <w:ind w:left="2865" w:hanging="180"/>
      </w:pPr>
    </w:lvl>
    <w:lvl w:ilvl="3" w:tplc="A61E480A">
      <w:start w:val="1"/>
      <w:numFmt w:val="decimal"/>
      <w:lvlText w:val="%4."/>
      <w:lvlJc w:val="left"/>
      <w:pPr>
        <w:tabs>
          <w:tab w:val="num" w:pos="3585"/>
        </w:tabs>
        <w:ind w:left="3585" w:hanging="360"/>
      </w:pPr>
      <w:rPr>
        <w:rFonts w:hint="default"/>
        <w:b w:val="0"/>
        <w:bCs/>
        <w:color w:val="auto"/>
      </w:rPr>
    </w:lvl>
    <w:lvl w:ilvl="4" w:tplc="04080019">
      <w:start w:val="1"/>
      <w:numFmt w:val="lowerLetter"/>
      <w:lvlText w:val="%5."/>
      <w:lvlJc w:val="left"/>
      <w:pPr>
        <w:tabs>
          <w:tab w:val="num" w:pos="4305"/>
        </w:tabs>
        <w:ind w:left="4305" w:hanging="360"/>
      </w:pPr>
    </w:lvl>
    <w:lvl w:ilvl="5" w:tplc="0408001B">
      <w:start w:val="1"/>
      <w:numFmt w:val="lowerRoman"/>
      <w:lvlText w:val="%6."/>
      <w:lvlJc w:val="right"/>
      <w:pPr>
        <w:tabs>
          <w:tab w:val="num" w:pos="5025"/>
        </w:tabs>
        <w:ind w:left="5025" w:hanging="180"/>
      </w:pPr>
    </w:lvl>
    <w:lvl w:ilvl="6" w:tplc="0408000F">
      <w:start w:val="1"/>
      <w:numFmt w:val="decimal"/>
      <w:lvlText w:val="%7."/>
      <w:lvlJc w:val="left"/>
      <w:pPr>
        <w:tabs>
          <w:tab w:val="num" w:pos="5745"/>
        </w:tabs>
        <w:ind w:left="5745" w:hanging="360"/>
      </w:pPr>
    </w:lvl>
    <w:lvl w:ilvl="7" w:tplc="04080019">
      <w:start w:val="1"/>
      <w:numFmt w:val="lowerLetter"/>
      <w:lvlText w:val="%8."/>
      <w:lvlJc w:val="left"/>
      <w:pPr>
        <w:tabs>
          <w:tab w:val="num" w:pos="6465"/>
        </w:tabs>
        <w:ind w:left="6465" w:hanging="360"/>
      </w:pPr>
    </w:lvl>
    <w:lvl w:ilvl="8" w:tplc="0408001B">
      <w:start w:val="1"/>
      <w:numFmt w:val="lowerRoman"/>
      <w:lvlText w:val="%9."/>
      <w:lvlJc w:val="right"/>
      <w:pPr>
        <w:tabs>
          <w:tab w:val="num" w:pos="7185"/>
        </w:tabs>
        <w:ind w:left="7185" w:hanging="180"/>
      </w:pPr>
    </w:lvl>
  </w:abstractNum>
  <w:abstractNum w:abstractNumId="4" w15:restartNumberingAfterBreak="0">
    <w:nsid w:val="35664555"/>
    <w:multiLevelType w:val="hybridMultilevel"/>
    <w:tmpl w:val="470E381E"/>
    <w:lvl w:ilvl="0" w:tplc="86ACFA7E">
      <w:start w:val="1"/>
      <w:numFmt w:val="bullet"/>
      <w:lvlText w:val=""/>
      <w:lvlJc w:val="left"/>
      <w:pPr>
        <w:tabs>
          <w:tab w:val="num" w:pos="3555"/>
        </w:tabs>
        <w:ind w:left="3555" w:hanging="360"/>
      </w:pPr>
      <w:rPr>
        <w:rFonts w:ascii="Wingdings" w:hAnsi="Wingdings" w:hint="default"/>
      </w:rPr>
    </w:lvl>
    <w:lvl w:ilvl="1" w:tplc="04080003">
      <w:start w:val="1"/>
      <w:numFmt w:val="bullet"/>
      <w:lvlText w:val="o"/>
      <w:lvlJc w:val="left"/>
      <w:pPr>
        <w:tabs>
          <w:tab w:val="num" w:pos="4275"/>
        </w:tabs>
        <w:ind w:left="4275" w:hanging="360"/>
      </w:pPr>
      <w:rPr>
        <w:rFonts w:ascii="Courier New" w:hAnsi="Courier New" w:cs="Courier New" w:hint="default"/>
      </w:rPr>
    </w:lvl>
    <w:lvl w:ilvl="2" w:tplc="04080005">
      <w:start w:val="1"/>
      <w:numFmt w:val="bullet"/>
      <w:lvlText w:val=""/>
      <w:lvlJc w:val="left"/>
      <w:pPr>
        <w:tabs>
          <w:tab w:val="num" w:pos="4995"/>
        </w:tabs>
        <w:ind w:left="4995" w:hanging="360"/>
      </w:pPr>
      <w:rPr>
        <w:rFonts w:ascii="Wingdings" w:hAnsi="Wingdings" w:cs="Wingdings" w:hint="default"/>
      </w:rPr>
    </w:lvl>
    <w:lvl w:ilvl="3" w:tplc="04080001">
      <w:start w:val="1"/>
      <w:numFmt w:val="bullet"/>
      <w:lvlText w:val=""/>
      <w:lvlJc w:val="left"/>
      <w:pPr>
        <w:tabs>
          <w:tab w:val="num" w:pos="5715"/>
        </w:tabs>
        <w:ind w:left="5715" w:hanging="360"/>
      </w:pPr>
      <w:rPr>
        <w:rFonts w:ascii="Symbol" w:hAnsi="Symbol" w:cs="Symbol" w:hint="default"/>
      </w:rPr>
    </w:lvl>
    <w:lvl w:ilvl="4" w:tplc="04080003">
      <w:start w:val="1"/>
      <w:numFmt w:val="bullet"/>
      <w:lvlText w:val="o"/>
      <w:lvlJc w:val="left"/>
      <w:pPr>
        <w:tabs>
          <w:tab w:val="num" w:pos="6435"/>
        </w:tabs>
        <w:ind w:left="6435" w:hanging="360"/>
      </w:pPr>
      <w:rPr>
        <w:rFonts w:ascii="Courier New" w:hAnsi="Courier New" w:cs="Courier New" w:hint="default"/>
      </w:rPr>
    </w:lvl>
    <w:lvl w:ilvl="5" w:tplc="04080005">
      <w:start w:val="1"/>
      <w:numFmt w:val="bullet"/>
      <w:lvlText w:val=""/>
      <w:lvlJc w:val="left"/>
      <w:pPr>
        <w:tabs>
          <w:tab w:val="num" w:pos="7155"/>
        </w:tabs>
        <w:ind w:left="7155" w:hanging="360"/>
      </w:pPr>
      <w:rPr>
        <w:rFonts w:ascii="Wingdings" w:hAnsi="Wingdings" w:cs="Wingdings" w:hint="default"/>
      </w:rPr>
    </w:lvl>
    <w:lvl w:ilvl="6" w:tplc="04080001">
      <w:start w:val="1"/>
      <w:numFmt w:val="bullet"/>
      <w:lvlText w:val=""/>
      <w:lvlJc w:val="left"/>
      <w:pPr>
        <w:tabs>
          <w:tab w:val="num" w:pos="7875"/>
        </w:tabs>
        <w:ind w:left="7875" w:hanging="360"/>
      </w:pPr>
      <w:rPr>
        <w:rFonts w:ascii="Symbol" w:hAnsi="Symbol" w:cs="Symbol" w:hint="default"/>
      </w:rPr>
    </w:lvl>
    <w:lvl w:ilvl="7" w:tplc="04080003">
      <w:start w:val="1"/>
      <w:numFmt w:val="bullet"/>
      <w:lvlText w:val="o"/>
      <w:lvlJc w:val="left"/>
      <w:pPr>
        <w:tabs>
          <w:tab w:val="num" w:pos="8595"/>
        </w:tabs>
        <w:ind w:left="8595" w:hanging="360"/>
      </w:pPr>
      <w:rPr>
        <w:rFonts w:ascii="Courier New" w:hAnsi="Courier New" w:cs="Courier New" w:hint="default"/>
      </w:rPr>
    </w:lvl>
    <w:lvl w:ilvl="8" w:tplc="04080005">
      <w:start w:val="1"/>
      <w:numFmt w:val="bullet"/>
      <w:lvlText w:val=""/>
      <w:lvlJc w:val="left"/>
      <w:pPr>
        <w:tabs>
          <w:tab w:val="num" w:pos="9315"/>
        </w:tabs>
        <w:ind w:left="9315" w:hanging="360"/>
      </w:pPr>
      <w:rPr>
        <w:rFonts w:ascii="Wingdings" w:hAnsi="Wingdings" w:cs="Wingdings" w:hint="default"/>
      </w:rPr>
    </w:lvl>
  </w:abstractNum>
  <w:abstractNum w:abstractNumId="5" w15:restartNumberingAfterBreak="0">
    <w:nsid w:val="3ACC512B"/>
    <w:multiLevelType w:val="hybridMultilevel"/>
    <w:tmpl w:val="EEBC327E"/>
    <w:lvl w:ilvl="0" w:tplc="068EC2A0">
      <w:start w:val="8"/>
      <w:numFmt w:val="lowerLetter"/>
      <w:lvlText w:val="%1."/>
      <w:lvlJc w:val="left"/>
      <w:pPr>
        <w:tabs>
          <w:tab w:val="num" w:pos="3420"/>
        </w:tabs>
        <w:ind w:left="3420" w:hanging="360"/>
      </w:pPr>
      <w:rPr>
        <w:rFonts w:hint="default"/>
      </w:rPr>
    </w:lvl>
    <w:lvl w:ilvl="1" w:tplc="04080019">
      <w:start w:val="1"/>
      <w:numFmt w:val="lowerLetter"/>
      <w:lvlText w:val="%2."/>
      <w:lvlJc w:val="left"/>
      <w:pPr>
        <w:tabs>
          <w:tab w:val="num" w:pos="4140"/>
        </w:tabs>
        <w:ind w:left="4140" w:hanging="360"/>
      </w:pPr>
    </w:lvl>
    <w:lvl w:ilvl="2" w:tplc="0408001B" w:tentative="1">
      <w:start w:val="1"/>
      <w:numFmt w:val="lowerRoman"/>
      <w:lvlText w:val="%3."/>
      <w:lvlJc w:val="right"/>
      <w:pPr>
        <w:tabs>
          <w:tab w:val="num" w:pos="4860"/>
        </w:tabs>
        <w:ind w:left="4860" w:hanging="180"/>
      </w:pPr>
    </w:lvl>
    <w:lvl w:ilvl="3" w:tplc="0408000F" w:tentative="1">
      <w:start w:val="1"/>
      <w:numFmt w:val="decimal"/>
      <w:lvlText w:val="%4."/>
      <w:lvlJc w:val="left"/>
      <w:pPr>
        <w:tabs>
          <w:tab w:val="num" w:pos="5580"/>
        </w:tabs>
        <w:ind w:left="5580" w:hanging="360"/>
      </w:pPr>
    </w:lvl>
    <w:lvl w:ilvl="4" w:tplc="04080019" w:tentative="1">
      <w:start w:val="1"/>
      <w:numFmt w:val="lowerLetter"/>
      <w:lvlText w:val="%5."/>
      <w:lvlJc w:val="left"/>
      <w:pPr>
        <w:tabs>
          <w:tab w:val="num" w:pos="6300"/>
        </w:tabs>
        <w:ind w:left="6300" w:hanging="360"/>
      </w:pPr>
    </w:lvl>
    <w:lvl w:ilvl="5" w:tplc="0408001B" w:tentative="1">
      <w:start w:val="1"/>
      <w:numFmt w:val="lowerRoman"/>
      <w:lvlText w:val="%6."/>
      <w:lvlJc w:val="right"/>
      <w:pPr>
        <w:tabs>
          <w:tab w:val="num" w:pos="7020"/>
        </w:tabs>
        <w:ind w:left="7020" w:hanging="180"/>
      </w:pPr>
    </w:lvl>
    <w:lvl w:ilvl="6" w:tplc="0408000F" w:tentative="1">
      <w:start w:val="1"/>
      <w:numFmt w:val="decimal"/>
      <w:lvlText w:val="%7."/>
      <w:lvlJc w:val="left"/>
      <w:pPr>
        <w:tabs>
          <w:tab w:val="num" w:pos="7740"/>
        </w:tabs>
        <w:ind w:left="7740" w:hanging="360"/>
      </w:pPr>
    </w:lvl>
    <w:lvl w:ilvl="7" w:tplc="04080019" w:tentative="1">
      <w:start w:val="1"/>
      <w:numFmt w:val="lowerLetter"/>
      <w:lvlText w:val="%8."/>
      <w:lvlJc w:val="left"/>
      <w:pPr>
        <w:tabs>
          <w:tab w:val="num" w:pos="8460"/>
        </w:tabs>
        <w:ind w:left="8460" w:hanging="360"/>
      </w:pPr>
    </w:lvl>
    <w:lvl w:ilvl="8" w:tplc="0408001B" w:tentative="1">
      <w:start w:val="1"/>
      <w:numFmt w:val="lowerRoman"/>
      <w:lvlText w:val="%9."/>
      <w:lvlJc w:val="right"/>
      <w:pPr>
        <w:tabs>
          <w:tab w:val="num" w:pos="9180"/>
        </w:tabs>
        <w:ind w:left="9180" w:hanging="180"/>
      </w:pPr>
    </w:lvl>
  </w:abstractNum>
  <w:abstractNum w:abstractNumId="6" w15:restartNumberingAfterBreak="0">
    <w:nsid w:val="3DD14D9F"/>
    <w:multiLevelType w:val="hybridMultilevel"/>
    <w:tmpl w:val="5D8AF4B6"/>
    <w:lvl w:ilvl="0" w:tplc="9A02D4E8">
      <w:start w:val="1"/>
      <w:numFmt w:val="decimal"/>
      <w:lvlText w:val="%1."/>
      <w:lvlJc w:val="left"/>
      <w:pPr>
        <w:tabs>
          <w:tab w:val="num" w:pos="1804"/>
        </w:tabs>
        <w:ind w:left="1804" w:hanging="360"/>
      </w:pPr>
      <w:rPr>
        <w:rFonts w:hint="default"/>
      </w:rPr>
    </w:lvl>
    <w:lvl w:ilvl="1" w:tplc="04080019">
      <w:start w:val="1"/>
      <w:numFmt w:val="lowerLetter"/>
      <w:lvlText w:val="%2."/>
      <w:lvlJc w:val="left"/>
      <w:pPr>
        <w:tabs>
          <w:tab w:val="num" w:pos="2524"/>
        </w:tabs>
        <w:ind w:left="2524" w:hanging="360"/>
      </w:pPr>
    </w:lvl>
    <w:lvl w:ilvl="2" w:tplc="0408001B" w:tentative="1">
      <w:start w:val="1"/>
      <w:numFmt w:val="lowerRoman"/>
      <w:lvlText w:val="%3."/>
      <w:lvlJc w:val="right"/>
      <w:pPr>
        <w:tabs>
          <w:tab w:val="num" w:pos="3244"/>
        </w:tabs>
        <w:ind w:left="3244" w:hanging="180"/>
      </w:pPr>
    </w:lvl>
    <w:lvl w:ilvl="3" w:tplc="0408000F" w:tentative="1">
      <w:start w:val="1"/>
      <w:numFmt w:val="decimal"/>
      <w:lvlText w:val="%4."/>
      <w:lvlJc w:val="left"/>
      <w:pPr>
        <w:tabs>
          <w:tab w:val="num" w:pos="3964"/>
        </w:tabs>
        <w:ind w:left="3964" w:hanging="360"/>
      </w:pPr>
    </w:lvl>
    <w:lvl w:ilvl="4" w:tplc="04080019" w:tentative="1">
      <w:start w:val="1"/>
      <w:numFmt w:val="lowerLetter"/>
      <w:lvlText w:val="%5."/>
      <w:lvlJc w:val="left"/>
      <w:pPr>
        <w:tabs>
          <w:tab w:val="num" w:pos="4684"/>
        </w:tabs>
        <w:ind w:left="4684" w:hanging="360"/>
      </w:pPr>
    </w:lvl>
    <w:lvl w:ilvl="5" w:tplc="0408001B" w:tentative="1">
      <w:start w:val="1"/>
      <w:numFmt w:val="lowerRoman"/>
      <w:lvlText w:val="%6."/>
      <w:lvlJc w:val="right"/>
      <w:pPr>
        <w:tabs>
          <w:tab w:val="num" w:pos="5404"/>
        </w:tabs>
        <w:ind w:left="5404" w:hanging="180"/>
      </w:pPr>
    </w:lvl>
    <w:lvl w:ilvl="6" w:tplc="0408000F" w:tentative="1">
      <w:start w:val="1"/>
      <w:numFmt w:val="decimal"/>
      <w:lvlText w:val="%7."/>
      <w:lvlJc w:val="left"/>
      <w:pPr>
        <w:tabs>
          <w:tab w:val="num" w:pos="6124"/>
        </w:tabs>
        <w:ind w:left="6124" w:hanging="360"/>
      </w:pPr>
    </w:lvl>
    <w:lvl w:ilvl="7" w:tplc="04080019" w:tentative="1">
      <w:start w:val="1"/>
      <w:numFmt w:val="lowerLetter"/>
      <w:lvlText w:val="%8."/>
      <w:lvlJc w:val="left"/>
      <w:pPr>
        <w:tabs>
          <w:tab w:val="num" w:pos="6844"/>
        </w:tabs>
        <w:ind w:left="6844" w:hanging="360"/>
      </w:pPr>
    </w:lvl>
    <w:lvl w:ilvl="8" w:tplc="0408001B" w:tentative="1">
      <w:start w:val="1"/>
      <w:numFmt w:val="lowerRoman"/>
      <w:lvlText w:val="%9."/>
      <w:lvlJc w:val="right"/>
      <w:pPr>
        <w:tabs>
          <w:tab w:val="num" w:pos="7564"/>
        </w:tabs>
        <w:ind w:left="7564" w:hanging="180"/>
      </w:pPr>
    </w:lvl>
  </w:abstractNum>
  <w:abstractNum w:abstractNumId="7" w15:restartNumberingAfterBreak="0">
    <w:nsid w:val="51F84FB5"/>
    <w:multiLevelType w:val="hybridMultilevel"/>
    <w:tmpl w:val="EEE67866"/>
    <w:lvl w:ilvl="0" w:tplc="FFFFFFFF">
      <w:start w:val="1"/>
      <w:numFmt w:val="decimal"/>
      <w:lvlText w:val="%1."/>
      <w:lvlJc w:val="left"/>
      <w:pPr>
        <w:tabs>
          <w:tab w:val="num" w:pos="1984"/>
        </w:tabs>
        <w:ind w:left="1984" w:hanging="540"/>
      </w:pPr>
      <w:rPr>
        <w:rFonts w:hint="default"/>
      </w:rPr>
    </w:lvl>
    <w:lvl w:ilvl="1" w:tplc="FFFFFFFF">
      <w:start w:val="1"/>
      <w:numFmt w:val="bullet"/>
      <w:lvlText w:val=""/>
      <w:lvlJc w:val="left"/>
      <w:pPr>
        <w:tabs>
          <w:tab w:val="num" w:pos="2524"/>
        </w:tabs>
        <w:ind w:left="2524" w:hanging="360"/>
      </w:pPr>
      <w:rPr>
        <w:rFonts w:ascii="Symbol" w:hAnsi="Symbol" w:hint="default"/>
      </w:rPr>
    </w:lvl>
    <w:lvl w:ilvl="2" w:tplc="6498B134">
      <w:start w:val="1"/>
      <w:numFmt w:val="lowerLetter"/>
      <w:lvlText w:val="%3."/>
      <w:lvlJc w:val="left"/>
      <w:pPr>
        <w:tabs>
          <w:tab w:val="num" w:pos="3799"/>
        </w:tabs>
        <w:ind w:left="3799" w:hanging="735"/>
      </w:pPr>
      <w:rPr>
        <w:rFonts w:ascii="Arial" w:eastAsia="Times New Roman" w:hAnsi="Arial" w:cs="Times New Roman"/>
      </w:rPr>
    </w:lvl>
    <w:lvl w:ilvl="3" w:tplc="FFFFFFFF" w:tentative="1">
      <w:start w:val="1"/>
      <w:numFmt w:val="decimal"/>
      <w:lvlText w:val="%4."/>
      <w:lvlJc w:val="left"/>
      <w:pPr>
        <w:tabs>
          <w:tab w:val="num" w:pos="3964"/>
        </w:tabs>
        <w:ind w:left="3964" w:hanging="360"/>
      </w:pPr>
    </w:lvl>
    <w:lvl w:ilvl="4" w:tplc="FFFFFFFF" w:tentative="1">
      <w:start w:val="1"/>
      <w:numFmt w:val="lowerLetter"/>
      <w:lvlText w:val="%5."/>
      <w:lvlJc w:val="left"/>
      <w:pPr>
        <w:tabs>
          <w:tab w:val="num" w:pos="4684"/>
        </w:tabs>
        <w:ind w:left="4684" w:hanging="360"/>
      </w:pPr>
    </w:lvl>
    <w:lvl w:ilvl="5" w:tplc="FFFFFFFF" w:tentative="1">
      <w:start w:val="1"/>
      <w:numFmt w:val="lowerRoman"/>
      <w:lvlText w:val="%6."/>
      <w:lvlJc w:val="right"/>
      <w:pPr>
        <w:tabs>
          <w:tab w:val="num" w:pos="5404"/>
        </w:tabs>
        <w:ind w:left="5404" w:hanging="180"/>
      </w:pPr>
    </w:lvl>
    <w:lvl w:ilvl="6" w:tplc="FFFFFFFF" w:tentative="1">
      <w:start w:val="1"/>
      <w:numFmt w:val="decimal"/>
      <w:lvlText w:val="%7."/>
      <w:lvlJc w:val="left"/>
      <w:pPr>
        <w:tabs>
          <w:tab w:val="num" w:pos="6124"/>
        </w:tabs>
        <w:ind w:left="6124" w:hanging="360"/>
      </w:pPr>
    </w:lvl>
    <w:lvl w:ilvl="7" w:tplc="FFFFFFFF" w:tentative="1">
      <w:start w:val="1"/>
      <w:numFmt w:val="lowerLetter"/>
      <w:lvlText w:val="%8."/>
      <w:lvlJc w:val="left"/>
      <w:pPr>
        <w:tabs>
          <w:tab w:val="num" w:pos="6844"/>
        </w:tabs>
        <w:ind w:left="6844" w:hanging="360"/>
      </w:pPr>
    </w:lvl>
    <w:lvl w:ilvl="8" w:tplc="FFFFFFFF" w:tentative="1">
      <w:start w:val="1"/>
      <w:numFmt w:val="lowerRoman"/>
      <w:lvlText w:val="%9."/>
      <w:lvlJc w:val="right"/>
      <w:pPr>
        <w:tabs>
          <w:tab w:val="num" w:pos="7564"/>
        </w:tabs>
        <w:ind w:left="7564" w:hanging="180"/>
      </w:pPr>
    </w:lvl>
  </w:abstractNum>
  <w:abstractNum w:abstractNumId="8" w15:restartNumberingAfterBreak="0">
    <w:nsid w:val="52AD7F0C"/>
    <w:multiLevelType w:val="hybridMultilevel"/>
    <w:tmpl w:val="7DE8BF0E"/>
    <w:lvl w:ilvl="0" w:tplc="F7FE57C6">
      <w:start w:val="1"/>
      <w:numFmt w:val="lowerLetter"/>
      <w:lvlText w:val="%1."/>
      <w:lvlJc w:val="left"/>
      <w:pPr>
        <w:tabs>
          <w:tab w:val="num" w:pos="3938"/>
        </w:tabs>
        <w:ind w:left="3938" w:hanging="360"/>
      </w:pPr>
      <w:rPr>
        <w:rFonts w:hint="default"/>
      </w:rPr>
    </w:lvl>
    <w:lvl w:ilvl="1" w:tplc="04080019" w:tentative="1">
      <w:start w:val="1"/>
      <w:numFmt w:val="lowerLetter"/>
      <w:lvlText w:val="%2."/>
      <w:lvlJc w:val="left"/>
      <w:pPr>
        <w:tabs>
          <w:tab w:val="num" w:pos="2858"/>
        </w:tabs>
        <w:ind w:left="2858" w:hanging="360"/>
      </w:pPr>
    </w:lvl>
    <w:lvl w:ilvl="2" w:tplc="0408001B" w:tentative="1">
      <w:start w:val="1"/>
      <w:numFmt w:val="lowerRoman"/>
      <w:lvlText w:val="%3."/>
      <w:lvlJc w:val="right"/>
      <w:pPr>
        <w:tabs>
          <w:tab w:val="num" w:pos="3578"/>
        </w:tabs>
        <w:ind w:left="3578" w:hanging="180"/>
      </w:pPr>
    </w:lvl>
    <w:lvl w:ilvl="3" w:tplc="0408000F" w:tentative="1">
      <w:start w:val="1"/>
      <w:numFmt w:val="decimal"/>
      <w:lvlText w:val="%4."/>
      <w:lvlJc w:val="left"/>
      <w:pPr>
        <w:tabs>
          <w:tab w:val="num" w:pos="4298"/>
        </w:tabs>
        <w:ind w:left="4298" w:hanging="360"/>
      </w:pPr>
    </w:lvl>
    <w:lvl w:ilvl="4" w:tplc="04080019">
      <w:start w:val="1"/>
      <w:numFmt w:val="lowerLetter"/>
      <w:lvlText w:val="%5."/>
      <w:lvlJc w:val="left"/>
      <w:pPr>
        <w:tabs>
          <w:tab w:val="num" w:pos="5018"/>
        </w:tabs>
        <w:ind w:left="5018" w:hanging="360"/>
      </w:pPr>
    </w:lvl>
    <w:lvl w:ilvl="5" w:tplc="0408001B" w:tentative="1">
      <w:start w:val="1"/>
      <w:numFmt w:val="lowerRoman"/>
      <w:lvlText w:val="%6."/>
      <w:lvlJc w:val="right"/>
      <w:pPr>
        <w:tabs>
          <w:tab w:val="num" w:pos="5738"/>
        </w:tabs>
        <w:ind w:left="5738" w:hanging="180"/>
      </w:pPr>
    </w:lvl>
    <w:lvl w:ilvl="6" w:tplc="0408000F" w:tentative="1">
      <w:start w:val="1"/>
      <w:numFmt w:val="decimal"/>
      <w:lvlText w:val="%7."/>
      <w:lvlJc w:val="left"/>
      <w:pPr>
        <w:tabs>
          <w:tab w:val="num" w:pos="6458"/>
        </w:tabs>
        <w:ind w:left="6458" w:hanging="360"/>
      </w:pPr>
    </w:lvl>
    <w:lvl w:ilvl="7" w:tplc="04080019" w:tentative="1">
      <w:start w:val="1"/>
      <w:numFmt w:val="lowerLetter"/>
      <w:lvlText w:val="%8."/>
      <w:lvlJc w:val="left"/>
      <w:pPr>
        <w:tabs>
          <w:tab w:val="num" w:pos="7178"/>
        </w:tabs>
        <w:ind w:left="7178" w:hanging="360"/>
      </w:pPr>
    </w:lvl>
    <w:lvl w:ilvl="8" w:tplc="0408001B" w:tentative="1">
      <w:start w:val="1"/>
      <w:numFmt w:val="lowerRoman"/>
      <w:lvlText w:val="%9."/>
      <w:lvlJc w:val="right"/>
      <w:pPr>
        <w:tabs>
          <w:tab w:val="num" w:pos="7898"/>
        </w:tabs>
        <w:ind w:left="7898" w:hanging="180"/>
      </w:pPr>
    </w:lvl>
  </w:abstractNum>
  <w:abstractNum w:abstractNumId="9" w15:restartNumberingAfterBreak="0">
    <w:nsid w:val="578B3970"/>
    <w:multiLevelType w:val="hybridMultilevel"/>
    <w:tmpl w:val="E6CA559E"/>
    <w:lvl w:ilvl="0" w:tplc="FFFFFFFF">
      <w:start w:val="1"/>
      <w:numFmt w:val="bullet"/>
      <w:lvlText w:val=""/>
      <w:lvlJc w:val="left"/>
      <w:pPr>
        <w:tabs>
          <w:tab w:val="num" w:pos="2670"/>
        </w:tabs>
        <w:ind w:left="2670" w:hanging="360"/>
      </w:pPr>
      <w:rPr>
        <w:rFonts w:ascii="Symbol" w:hAnsi="Symbol" w:hint="default"/>
      </w:rPr>
    </w:lvl>
    <w:lvl w:ilvl="1" w:tplc="FFFFFFFF" w:tentative="1">
      <w:start w:val="1"/>
      <w:numFmt w:val="bullet"/>
      <w:lvlText w:val="o"/>
      <w:lvlJc w:val="left"/>
      <w:pPr>
        <w:tabs>
          <w:tab w:val="num" w:pos="3390"/>
        </w:tabs>
        <w:ind w:left="3390" w:hanging="360"/>
      </w:pPr>
      <w:rPr>
        <w:rFonts w:ascii="Courier New" w:hAnsi="Courier New" w:cs="Courier New" w:hint="default"/>
      </w:rPr>
    </w:lvl>
    <w:lvl w:ilvl="2" w:tplc="FFFFFFFF" w:tentative="1">
      <w:start w:val="1"/>
      <w:numFmt w:val="bullet"/>
      <w:lvlText w:val=""/>
      <w:lvlJc w:val="left"/>
      <w:pPr>
        <w:tabs>
          <w:tab w:val="num" w:pos="4110"/>
        </w:tabs>
        <w:ind w:left="4110" w:hanging="360"/>
      </w:pPr>
      <w:rPr>
        <w:rFonts w:ascii="Wingdings" w:hAnsi="Wingdings" w:hint="default"/>
      </w:rPr>
    </w:lvl>
    <w:lvl w:ilvl="3" w:tplc="FFFFFFFF" w:tentative="1">
      <w:start w:val="1"/>
      <w:numFmt w:val="bullet"/>
      <w:lvlText w:val=""/>
      <w:lvlJc w:val="left"/>
      <w:pPr>
        <w:tabs>
          <w:tab w:val="num" w:pos="4830"/>
        </w:tabs>
        <w:ind w:left="4830" w:hanging="360"/>
      </w:pPr>
      <w:rPr>
        <w:rFonts w:ascii="Symbol" w:hAnsi="Symbol" w:hint="default"/>
      </w:rPr>
    </w:lvl>
    <w:lvl w:ilvl="4" w:tplc="FFFFFFFF" w:tentative="1">
      <w:start w:val="1"/>
      <w:numFmt w:val="bullet"/>
      <w:lvlText w:val="o"/>
      <w:lvlJc w:val="left"/>
      <w:pPr>
        <w:tabs>
          <w:tab w:val="num" w:pos="5550"/>
        </w:tabs>
        <w:ind w:left="5550" w:hanging="360"/>
      </w:pPr>
      <w:rPr>
        <w:rFonts w:ascii="Courier New" w:hAnsi="Courier New" w:cs="Courier New" w:hint="default"/>
      </w:rPr>
    </w:lvl>
    <w:lvl w:ilvl="5" w:tplc="FFFFFFFF" w:tentative="1">
      <w:start w:val="1"/>
      <w:numFmt w:val="bullet"/>
      <w:lvlText w:val=""/>
      <w:lvlJc w:val="left"/>
      <w:pPr>
        <w:tabs>
          <w:tab w:val="num" w:pos="6270"/>
        </w:tabs>
        <w:ind w:left="6270" w:hanging="360"/>
      </w:pPr>
      <w:rPr>
        <w:rFonts w:ascii="Wingdings" w:hAnsi="Wingdings" w:hint="default"/>
      </w:rPr>
    </w:lvl>
    <w:lvl w:ilvl="6" w:tplc="FFFFFFFF" w:tentative="1">
      <w:start w:val="1"/>
      <w:numFmt w:val="bullet"/>
      <w:lvlText w:val=""/>
      <w:lvlJc w:val="left"/>
      <w:pPr>
        <w:tabs>
          <w:tab w:val="num" w:pos="6990"/>
        </w:tabs>
        <w:ind w:left="6990" w:hanging="360"/>
      </w:pPr>
      <w:rPr>
        <w:rFonts w:ascii="Symbol" w:hAnsi="Symbol" w:hint="default"/>
      </w:rPr>
    </w:lvl>
    <w:lvl w:ilvl="7" w:tplc="FFFFFFFF" w:tentative="1">
      <w:start w:val="1"/>
      <w:numFmt w:val="bullet"/>
      <w:lvlText w:val="o"/>
      <w:lvlJc w:val="left"/>
      <w:pPr>
        <w:tabs>
          <w:tab w:val="num" w:pos="7710"/>
        </w:tabs>
        <w:ind w:left="7710" w:hanging="360"/>
      </w:pPr>
      <w:rPr>
        <w:rFonts w:ascii="Courier New" w:hAnsi="Courier New" w:cs="Courier New" w:hint="default"/>
      </w:rPr>
    </w:lvl>
    <w:lvl w:ilvl="8" w:tplc="FFFFFFFF" w:tentative="1">
      <w:start w:val="1"/>
      <w:numFmt w:val="bullet"/>
      <w:lvlText w:val=""/>
      <w:lvlJc w:val="left"/>
      <w:pPr>
        <w:tabs>
          <w:tab w:val="num" w:pos="8430"/>
        </w:tabs>
        <w:ind w:left="8430" w:hanging="360"/>
      </w:pPr>
      <w:rPr>
        <w:rFonts w:ascii="Wingdings" w:hAnsi="Wingdings" w:hint="default"/>
      </w:rPr>
    </w:lvl>
  </w:abstractNum>
  <w:abstractNum w:abstractNumId="10" w15:restartNumberingAfterBreak="0">
    <w:nsid w:val="6F4E5384"/>
    <w:multiLevelType w:val="hybridMultilevel"/>
    <w:tmpl w:val="C1C67896"/>
    <w:lvl w:ilvl="0" w:tplc="9920D8EE">
      <w:start w:val="1"/>
      <w:numFmt w:val="upperRoman"/>
      <w:lvlText w:val="%1."/>
      <w:lvlJc w:val="left"/>
      <w:pPr>
        <w:tabs>
          <w:tab w:val="num" w:pos="1200"/>
        </w:tabs>
        <w:ind w:left="1200" w:hanging="360"/>
      </w:pPr>
      <w:rPr>
        <w:rFonts w:hint="default"/>
        <w:b/>
      </w:rPr>
    </w:lvl>
    <w:lvl w:ilvl="1" w:tplc="B9740B9A">
      <w:start w:val="1"/>
      <w:numFmt w:val="decimal"/>
      <w:lvlText w:val="%2."/>
      <w:lvlJc w:val="left"/>
      <w:pPr>
        <w:tabs>
          <w:tab w:val="num" w:pos="1440"/>
        </w:tabs>
        <w:ind w:left="1440" w:hanging="360"/>
      </w:pPr>
      <w:rPr>
        <w:rFonts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72B37ED8"/>
    <w:multiLevelType w:val="hybridMultilevel"/>
    <w:tmpl w:val="D7B4D7B8"/>
    <w:lvl w:ilvl="0" w:tplc="AC96AB14">
      <w:start w:val="1"/>
      <w:numFmt w:val="bullet"/>
      <w:lvlText w:val="-"/>
      <w:lvlJc w:val="left"/>
      <w:pPr>
        <w:ind w:left="2563" w:hanging="360"/>
      </w:pPr>
      <w:rPr>
        <w:rFonts w:ascii="Times New Roman" w:hAnsi="Times New Roman" w:cs="Times New Roman" w:hint="default"/>
      </w:rPr>
    </w:lvl>
    <w:lvl w:ilvl="1" w:tplc="04080003" w:tentative="1">
      <w:start w:val="1"/>
      <w:numFmt w:val="bullet"/>
      <w:lvlText w:val="o"/>
      <w:lvlJc w:val="left"/>
      <w:pPr>
        <w:ind w:left="3283" w:hanging="360"/>
      </w:pPr>
      <w:rPr>
        <w:rFonts w:ascii="Courier New" w:hAnsi="Courier New" w:cs="Courier New" w:hint="default"/>
      </w:rPr>
    </w:lvl>
    <w:lvl w:ilvl="2" w:tplc="04080005" w:tentative="1">
      <w:start w:val="1"/>
      <w:numFmt w:val="bullet"/>
      <w:lvlText w:val=""/>
      <w:lvlJc w:val="left"/>
      <w:pPr>
        <w:ind w:left="4003" w:hanging="360"/>
      </w:pPr>
      <w:rPr>
        <w:rFonts w:ascii="Wingdings" w:hAnsi="Wingdings" w:hint="default"/>
      </w:rPr>
    </w:lvl>
    <w:lvl w:ilvl="3" w:tplc="04080001" w:tentative="1">
      <w:start w:val="1"/>
      <w:numFmt w:val="bullet"/>
      <w:lvlText w:val=""/>
      <w:lvlJc w:val="left"/>
      <w:pPr>
        <w:ind w:left="4723" w:hanging="360"/>
      </w:pPr>
      <w:rPr>
        <w:rFonts w:ascii="Symbol" w:hAnsi="Symbol" w:hint="default"/>
      </w:rPr>
    </w:lvl>
    <w:lvl w:ilvl="4" w:tplc="04080003" w:tentative="1">
      <w:start w:val="1"/>
      <w:numFmt w:val="bullet"/>
      <w:lvlText w:val="o"/>
      <w:lvlJc w:val="left"/>
      <w:pPr>
        <w:ind w:left="5443" w:hanging="360"/>
      </w:pPr>
      <w:rPr>
        <w:rFonts w:ascii="Courier New" w:hAnsi="Courier New" w:cs="Courier New" w:hint="default"/>
      </w:rPr>
    </w:lvl>
    <w:lvl w:ilvl="5" w:tplc="04080005" w:tentative="1">
      <w:start w:val="1"/>
      <w:numFmt w:val="bullet"/>
      <w:lvlText w:val=""/>
      <w:lvlJc w:val="left"/>
      <w:pPr>
        <w:ind w:left="6163" w:hanging="360"/>
      </w:pPr>
      <w:rPr>
        <w:rFonts w:ascii="Wingdings" w:hAnsi="Wingdings" w:hint="default"/>
      </w:rPr>
    </w:lvl>
    <w:lvl w:ilvl="6" w:tplc="04080001" w:tentative="1">
      <w:start w:val="1"/>
      <w:numFmt w:val="bullet"/>
      <w:lvlText w:val=""/>
      <w:lvlJc w:val="left"/>
      <w:pPr>
        <w:ind w:left="6883" w:hanging="360"/>
      </w:pPr>
      <w:rPr>
        <w:rFonts w:ascii="Symbol" w:hAnsi="Symbol" w:hint="default"/>
      </w:rPr>
    </w:lvl>
    <w:lvl w:ilvl="7" w:tplc="04080003" w:tentative="1">
      <w:start w:val="1"/>
      <w:numFmt w:val="bullet"/>
      <w:lvlText w:val="o"/>
      <w:lvlJc w:val="left"/>
      <w:pPr>
        <w:ind w:left="7603" w:hanging="360"/>
      </w:pPr>
      <w:rPr>
        <w:rFonts w:ascii="Courier New" w:hAnsi="Courier New" w:cs="Courier New" w:hint="default"/>
      </w:rPr>
    </w:lvl>
    <w:lvl w:ilvl="8" w:tplc="04080005" w:tentative="1">
      <w:start w:val="1"/>
      <w:numFmt w:val="bullet"/>
      <w:lvlText w:val=""/>
      <w:lvlJc w:val="left"/>
      <w:pPr>
        <w:ind w:left="8323" w:hanging="360"/>
      </w:pPr>
      <w:rPr>
        <w:rFonts w:ascii="Wingdings" w:hAnsi="Wingdings" w:hint="default"/>
      </w:rPr>
    </w:lvl>
  </w:abstractNum>
  <w:abstractNum w:abstractNumId="12" w15:restartNumberingAfterBreak="0">
    <w:nsid w:val="72CE24BB"/>
    <w:multiLevelType w:val="hybridMultilevel"/>
    <w:tmpl w:val="6BA04470"/>
    <w:lvl w:ilvl="0" w:tplc="CC6CD9AE">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3" w15:restartNumberingAfterBreak="0">
    <w:nsid w:val="77D213B9"/>
    <w:multiLevelType w:val="hybridMultilevel"/>
    <w:tmpl w:val="3DB01348"/>
    <w:lvl w:ilvl="0" w:tplc="B0DA2942">
      <w:start w:val="9"/>
      <w:numFmt w:val="decimal"/>
      <w:lvlText w:val="%1"/>
      <w:lvlJc w:val="left"/>
      <w:pPr>
        <w:tabs>
          <w:tab w:val="num" w:pos="1778"/>
        </w:tabs>
        <w:ind w:left="1778" w:hanging="360"/>
      </w:pPr>
      <w:rPr>
        <w:rFonts w:hint="default"/>
      </w:rPr>
    </w:lvl>
    <w:lvl w:ilvl="1" w:tplc="04080019" w:tentative="1">
      <w:start w:val="1"/>
      <w:numFmt w:val="lowerLetter"/>
      <w:lvlText w:val="%2."/>
      <w:lvlJc w:val="left"/>
      <w:pPr>
        <w:tabs>
          <w:tab w:val="num" w:pos="2498"/>
        </w:tabs>
        <w:ind w:left="2498" w:hanging="360"/>
      </w:pPr>
    </w:lvl>
    <w:lvl w:ilvl="2" w:tplc="0408001B" w:tentative="1">
      <w:start w:val="1"/>
      <w:numFmt w:val="lowerRoman"/>
      <w:lvlText w:val="%3."/>
      <w:lvlJc w:val="right"/>
      <w:pPr>
        <w:tabs>
          <w:tab w:val="num" w:pos="3218"/>
        </w:tabs>
        <w:ind w:left="3218" w:hanging="180"/>
      </w:pPr>
    </w:lvl>
    <w:lvl w:ilvl="3" w:tplc="0408000F" w:tentative="1">
      <w:start w:val="1"/>
      <w:numFmt w:val="decimal"/>
      <w:lvlText w:val="%4."/>
      <w:lvlJc w:val="left"/>
      <w:pPr>
        <w:tabs>
          <w:tab w:val="num" w:pos="3938"/>
        </w:tabs>
        <w:ind w:left="3938" w:hanging="360"/>
      </w:pPr>
    </w:lvl>
    <w:lvl w:ilvl="4" w:tplc="04080019" w:tentative="1">
      <w:start w:val="1"/>
      <w:numFmt w:val="lowerLetter"/>
      <w:lvlText w:val="%5."/>
      <w:lvlJc w:val="left"/>
      <w:pPr>
        <w:tabs>
          <w:tab w:val="num" w:pos="4658"/>
        </w:tabs>
        <w:ind w:left="4658" w:hanging="360"/>
      </w:pPr>
    </w:lvl>
    <w:lvl w:ilvl="5" w:tplc="0408001B" w:tentative="1">
      <w:start w:val="1"/>
      <w:numFmt w:val="lowerRoman"/>
      <w:lvlText w:val="%6."/>
      <w:lvlJc w:val="right"/>
      <w:pPr>
        <w:tabs>
          <w:tab w:val="num" w:pos="5378"/>
        </w:tabs>
        <w:ind w:left="5378" w:hanging="180"/>
      </w:pPr>
    </w:lvl>
    <w:lvl w:ilvl="6" w:tplc="0408000F" w:tentative="1">
      <w:start w:val="1"/>
      <w:numFmt w:val="decimal"/>
      <w:lvlText w:val="%7."/>
      <w:lvlJc w:val="left"/>
      <w:pPr>
        <w:tabs>
          <w:tab w:val="num" w:pos="6098"/>
        </w:tabs>
        <w:ind w:left="6098" w:hanging="360"/>
      </w:pPr>
    </w:lvl>
    <w:lvl w:ilvl="7" w:tplc="04080019" w:tentative="1">
      <w:start w:val="1"/>
      <w:numFmt w:val="lowerLetter"/>
      <w:lvlText w:val="%8."/>
      <w:lvlJc w:val="left"/>
      <w:pPr>
        <w:tabs>
          <w:tab w:val="num" w:pos="6818"/>
        </w:tabs>
        <w:ind w:left="6818" w:hanging="360"/>
      </w:pPr>
    </w:lvl>
    <w:lvl w:ilvl="8" w:tplc="0408001B" w:tentative="1">
      <w:start w:val="1"/>
      <w:numFmt w:val="lowerRoman"/>
      <w:lvlText w:val="%9."/>
      <w:lvlJc w:val="right"/>
      <w:pPr>
        <w:tabs>
          <w:tab w:val="num" w:pos="7538"/>
        </w:tabs>
        <w:ind w:left="7538" w:hanging="180"/>
      </w:pPr>
    </w:lvl>
  </w:abstractNum>
  <w:abstractNum w:abstractNumId="14" w15:restartNumberingAfterBreak="0">
    <w:nsid w:val="7A137FF2"/>
    <w:multiLevelType w:val="hybridMultilevel"/>
    <w:tmpl w:val="C0E6EB0C"/>
    <w:lvl w:ilvl="0" w:tplc="FFFFFFFF">
      <w:start w:val="8"/>
      <w:numFmt w:val="decimal"/>
      <w:lvlText w:val="%1."/>
      <w:lvlJc w:val="left"/>
      <w:pPr>
        <w:tabs>
          <w:tab w:val="num" w:pos="1943"/>
        </w:tabs>
        <w:ind w:left="1943" w:hanging="525"/>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num w:numId="1">
    <w:abstractNumId w:val="9"/>
  </w:num>
  <w:num w:numId="2">
    <w:abstractNumId w:val="14"/>
  </w:num>
  <w:num w:numId="3">
    <w:abstractNumId w:val="7"/>
  </w:num>
  <w:num w:numId="4">
    <w:abstractNumId w:val="13"/>
  </w:num>
  <w:num w:numId="5">
    <w:abstractNumId w:val="1"/>
  </w:num>
  <w:num w:numId="6">
    <w:abstractNumId w:val="0"/>
  </w:num>
  <w:num w:numId="7">
    <w:abstractNumId w:val="6"/>
  </w:num>
  <w:num w:numId="8">
    <w:abstractNumId w:val="8"/>
  </w:num>
  <w:num w:numId="9">
    <w:abstractNumId w:val="5"/>
  </w:num>
  <w:num w:numId="10">
    <w:abstractNumId w:val="4"/>
  </w:num>
  <w:num w:numId="11">
    <w:abstractNumId w:val="3"/>
  </w:num>
  <w:num w:numId="12">
    <w:abstractNumId w:val="12"/>
  </w:num>
  <w:num w:numId="13">
    <w:abstractNumId w:val="11"/>
  </w:num>
  <w:num w:numId="14">
    <w:abstractNumId w:val="2"/>
  </w:num>
  <w:num w:numId="1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Καρμίρης Αγγελος">
    <w15:presenceInfo w15:providerId="AD" w15:userId="S-1-5-21-1830698597-4123646430-2090957884-46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90E"/>
    <w:rsid w:val="000026AD"/>
    <w:rsid w:val="000048A1"/>
    <w:rsid w:val="00005642"/>
    <w:rsid w:val="000063F6"/>
    <w:rsid w:val="00007435"/>
    <w:rsid w:val="0001033C"/>
    <w:rsid w:val="00011CA3"/>
    <w:rsid w:val="00013DCB"/>
    <w:rsid w:val="0001641B"/>
    <w:rsid w:val="00016DA7"/>
    <w:rsid w:val="0001706E"/>
    <w:rsid w:val="000209FD"/>
    <w:rsid w:val="00022ECC"/>
    <w:rsid w:val="0002352B"/>
    <w:rsid w:val="00025A76"/>
    <w:rsid w:val="000378D7"/>
    <w:rsid w:val="000420E5"/>
    <w:rsid w:val="0004631B"/>
    <w:rsid w:val="0004726B"/>
    <w:rsid w:val="00047568"/>
    <w:rsid w:val="000475C7"/>
    <w:rsid w:val="000506BD"/>
    <w:rsid w:val="00050C38"/>
    <w:rsid w:val="00052858"/>
    <w:rsid w:val="00054534"/>
    <w:rsid w:val="00055151"/>
    <w:rsid w:val="00056261"/>
    <w:rsid w:val="0005738E"/>
    <w:rsid w:val="00060A62"/>
    <w:rsid w:val="0006402D"/>
    <w:rsid w:val="00065D74"/>
    <w:rsid w:val="00066360"/>
    <w:rsid w:val="00070FB5"/>
    <w:rsid w:val="0007504E"/>
    <w:rsid w:val="00075818"/>
    <w:rsid w:val="00077F8C"/>
    <w:rsid w:val="00080C29"/>
    <w:rsid w:val="00081371"/>
    <w:rsid w:val="00083828"/>
    <w:rsid w:val="00083BF6"/>
    <w:rsid w:val="00083EF3"/>
    <w:rsid w:val="0008487F"/>
    <w:rsid w:val="00087D47"/>
    <w:rsid w:val="00092B47"/>
    <w:rsid w:val="00096378"/>
    <w:rsid w:val="000A002D"/>
    <w:rsid w:val="000A02A5"/>
    <w:rsid w:val="000A10A4"/>
    <w:rsid w:val="000A3BBF"/>
    <w:rsid w:val="000C71AE"/>
    <w:rsid w:val="000D21E3"/>
    <w:rsid w:val="000D3FCE"/>
    <w:rsid w:val="000D5E81"/>
    <w:rsid w:val="000D64AA"/>
    <w:rsid w:val="000E20C1"/>
    <w:rsid w:val="000E2C78"/>
    <w:rsid w:val="000E4A22"/>
    <w:rsid w:val="000E5DAC"/>
    <w:rsid w:val="000F6219"/>
    <w:rsid w:val="000F62A4"/>
    <w:rsid w:val="000F6E8E"/>
    <w:rsid w:val="00106FAF"/>
    <w:rsid w:val="001100DE"/>
    <w:rsid w:val="00124BA7"/>
    <w:rsid w:val="001260E7"/>
    <w:rsid w:val="00132F08"/>
    <w:rsid w:val="00140046"/>
    <w:rsid w:val="0014722F"/>
    <w:rsid w:val="00150E97"/>
    <w:rsid w:val="00152320"/>
    <w:rsid w:val="00152769"/>
    <w:rsid w:val="00153747"/>
    <w:rsid w:val="0015412D"/>
    <w:rsid w:val="00161317"/>
    <w:rsid w:val="001617AD"/>
    <w:rsid w:val="001632F1"/>
    <w:rsid w:val="00167DDA"/>
    <w:rsid w:val="00170868"/>
    <w:rsid w:val="001714B3"/>
    <w:rsid w:val="00181693"/>
    <w:rsid w:val="00182C52"/>
    <w:rsid w:val="00183AC6"/>
    <w:rsid w:val="00195C1F"/>
    <w:rsid w:val="001962A9"/>
    <w:rsid w:val="001A0A01"/>
    <w:rsid w:val="001A1C40"/>
    <w:rsid w:val="001A1EAA"/>
    <w:rsid w:val="001A3AC7"/>
    <w:rsid w:val="001A47F7"/>
    <w:rsid w:val="001A4862"/>
    <w:rsid w:val="001A48FF"/>
    <w:rsid w:val="001A77B8"/>
    <w:rsid w:val="001B45E3"/>
    <w:rsid w:val="001B5F3C"/>
    <w:rsid w:val="001B62E2"/>
    <w:rsid w:val="001B7351"/>
    <w:rsid w:val="001C0DD3"/>
    <w:rsid w:val="001C0E45"/>
    <w:rsid w:val="001C142F"/>
    <w:rsid w:val="001C1C08"/>
    <w:rsid w:val="001C1CCB"/>
    <w:rsid w:val="001C1DE3"/>
    <w:rsid w:val="001C5AA1"/>
    <w:rsid w:val="001D179D"/>
    <w:rsid w:val="001D19B2"/>
    <w:rsid w:val="001D750E"/>
    <w:rsid w:val="001D781B"/>
    <w:rsid w:val="001E4F5C"/>
    <w:rsid w:val="001F2DC5"/>
    <w:rsid w:val="00200FB2"/>
    <w:rsid w:val="00201FFB"/>
    <w:rsid w:val="00207E0F"/>
    <w:rsid w:val="0021143C"/>
    <w:rsid w:val="00212F51"/>
    <w:rsid w:val="00215F59"/>
    <w:rsid w:val="00222E06"/>
    <w:rsid w:val="00223D0E"/>
    <w:rsid w:val="002241A2"/>
    <w:rsid w:val="00224F07"/>
    <w:rsid w:val="00225104"/>
    <w:rsid w:val="0022585F"/>
    <w:rsid w:val="00233148"/>
    <w:rsid w:val="00240205"/>
    <w:rsid w:val="00241892"/>
    <w:rsid w:val="00241D21"/>
    <w:rsid w:val="002433EC"/>
    <w:rsid w:val="00246251"/>
    <w:rsid w:val="00250497"/>
    <w:rsid w:val="002645E2"/>
    <w:rsid w:val="00265EC6"/>
    <w:rsid w:val="0026677B"/>
    <w:rsid w:val="00272DD0"/>
    <w:rsid w:val="0027487C"/>
    <w:rsid w:val="00275DEB"/>
    <w:rsid w:val="00280584"/>
    <w:rsid w:val="00286685"/>
    <w:rsid w:val="002871A8"/>
    <w:rsid w:val="00296496"/>
    <w:rsid w:val="002A114B"/>
    <w:rsid w:val="002A6011"/>
    <w:rsid w:val="002A6AAB"/>
    <w:rsid w:val="002B1F43"/>
    <w:rsid w:val="002B2415"/>
    <w:rsid w:val="002C0FFD"/>
    <w:rsid w:val="002C3370"/>
    <w:rsid w:val="002C71B3"/>
    <w:rsid w:val="002C7E6C"/>
    <w:rsid w:val="002D1BAA"/>
    <w:rsid w:val="002D5623"/>
    <w:rsid w:val="002E3354"/>
    <w:rsid w:val="002E43F5"/>
    <w:rsid w:val="002F2825"/>
    <w:rsid w:val="002F69DB"/>
    <w:rsid w:val="00301A92"/>
    <w:rsid w:val="0030262C"/>
    <w:rsid w:val="00306815"/>
    <w:rsid w:val="00310FCD"/>
    <w:rsid w:val="003122AB"/>
    <w:rsid w:val="00313370"/>
    <w:rsid w:val="003210B4"/>
    <w:rsid w:val="00322829"/>
    <w:rsid w:val="0032282E"/>
    <w:rsid w:val="0032480F"/>
    <w:rsid w:val="00326892"/>
    <w:rsid w:val="00327336"/>
    <w:rsid w:val="003318A8"/>
    <w:rsid w:val="00333F3A"/>
    <w:rsid w:val="00336817"/>
    <w:rsid w:val="00342B1D"/>
    <w:rsid w:val="00344812"/>
    <w:rsid w:val="003466A8"/>
    <w:rsid w:val="003472AD"/>
    <w:rsid w:val="00352232"/>
    <w:rsid w:val="0035605F"/>
    <w:rsid w:val="00362374"/>
    <w:rsid w:val="00363169"/>
    <w:rsid w:val="00363950"/>
    <w:rsid w:val="00365DFC"/>
    <w:rsid w:val="00381C20"/>
    <w:rsid w:val="003820D0"/>
    <w:rsid w:val="00382CE6"/>
    <w:rsid w:val="00383700"/>
    <w:rsid w:val="00396D17"/>
    <w:rsid w:val="003A22E1"/>
    <w:rsid w:val="003B09AC"/>
    <w:rsid w:val="003B4F71"/>
    <w:rsid w:val="003B745D"/>
    <w:rsid w:val="003C14BF"/>
    <w:rsid w:val="003C2BDD"/>
    <w:rsid w:val="003C370E"/>
    <w:rsid w:val="003D1FA0"/>
    <w:rsid w:val="003D46D5"/>
    <w:rsid w:val="003D4A56"/>
    <w:rsid w:val="003E33B0"/>
    <w:rsid w:val="003F4F1A"/>
    <w:rsid w:val="003F6718"/>
    <w:rsid w:val="004067B6"/>
    <w:rsid w:val="00414EEC"/>
    <w:rsid w:val="0042290C"/>
    <w:rsid w:val="00431D35"/>
    <w:rsid w:val="00433484"/>
    <w:rsid w:val="00434110"/>
    <w:rsid w:val="0044583B"/>
    <w:rsid w:val="00451B0F"/>
    <w:rsid w:val="00453FE3"/>
    <w:rsid w:val="004553AC"/>
    <w:rsid w:val="00455A20"/>
    <w:rsid w:val="00457352"/>
    <w:rsid w:val="00466B64"/>
    <w:rsid w:val="0046772B"/>
    <w:rsid w:val="00474B3E"/>
    <w:rsid w:val="0047544E"/>
    <w:rsid w:val="0047587D"/>
    <w:rsid w:val="0048049B"/>
    <w:rsid w:val="00480A08"/>
    <w:rsid w:val="00484643"/>
    <w:rsid w:val="00485583"/>
    <w:rsid w:val="0048587D"/>
    <w:rsid w:val="00485E51"/>
    <w:rsid w:val="00486A7B"/>
    <w:rsid w:val="0049007C"/>
    <w:rsid w:val="00490B3B"/>
    <w:rsid w:val="0049748D"/>
    <w:rsid w:val="004A0773"/>
    <w:rsid w:val="004A1670"/>
    <w:rsid w:val="004A3B69"/>
    <w:rsid w:val="004B2690"/>
    <w:rsid w:val="004B2E7C"/>
    <w:rsid w:val="004C459B"/>
    <w:rsid w:val="004C4954"/>
    <w:rsid w:val="004E3A91"/>
    <w:rsid w:val="004F078B"/>
    <w:rsid w:val="004F1E77"/>
    <w:rsid w:val="004F3356"/>
    <w:rsid w:val="004F7E53"/>
    <w:rsid w:val="00502C4A"/>
    <w:rsid w:val="00503CCB"/>
    <w:rsid w:val="00505DDA"/>
    <w:rsid w:val="00507F71"/>
    <w:rsid w:val="00507FD7"/>
    <w:rsid w:val="00511575"/>
    <w:rsid w:val="00515896"/>
    <w:rsid w:val="005235BC"/>
    <w:rsid w:val="00526B84"/>
    <w:rsid w:val="00532F45"/>
    <w:rsid w:val="0053698A"/>
    <w:rsid w:val="005424F5"/>
    <w:rsid w:val="005521E1"/>
    <w:rsid w:val="00554957"/>
    <w:rsid w:val="005734A0"/>
    <w:rsid w:val="005758E3"/>
    <w:rsid w:val="005768EE"/>
    <w:rsid w:val="00577D7B"/>
    <w:rsid w:val="005813FB"/>
    <w:rsid w:val="005839D5"/>
    <w:rsid w:val="00583DE1"/>
    <w:rsid w:val="0058517F"/>
    <w:rsid w:val="00586811"/>
    <w:rsid w:val="005A30A3"/>
    <w:rsid w:val="005B51B4"/>
    <w:rsid w:val="005D15E2"/>
    <w:rsid w:val="005D2C88"/>
    <w:rsid w:val="005D66C2"/>
    <w:rsid w:val="005E7505"/>
    <w:rsid w:val="005E7D6C"/>
    <w:rsid w:val="005F66AB"/>
    <w:rsid w:val="006039F8"/>
    <w:rsid w:val="006044E5"/>
    <w:rsid w:val="00605745"/>
    <w:rsid w:val="00606915"/>
    <w:rsid w:val="00607914"/>
    <w:rsid w:val="0062565E"/>
    <w:rsid w:val="00634097"/>
    <w:rsid w:val="006350D2"/>
    <w:rsid w:val="0063556E"/>
    <w:rsid w:val="00640CE1"/>
    <w:rsid w:val="006442B9"/>
    <w:rsid w:val="00651BB0"/>
    <w:rsid w:val="00653BEB"/>
    <w:rsid w:val="0066331C"/>
    <w:rsid w:val="00665B20"/>
    <w:rsid w:val="006713CB"/>
    <w:rsid w:val="00671BCB"/>
    <w:rsid w:val="00676AB4"/>
    <w:rsid w:val="00684B26"/>
    <w:rsid w:val="00686A1A"/>
    <w:rsid w:val="00686F35"/>
    <w:rsid w:val="00687C5C"/>
    <w:rsid w:val="00691B33"/>
    <w:rsid w:val="00693DEA"/>
    <w:rsid w:val="006A17A1"/>
    <w:rsid w:val="006A3213"/>
    <w:rsid w:val="006C090E"/>
    <w:rsid w:val="006C2806"/>
    <w:rsid w:val="006C3856"/>
    <w:rsid w:val="006C403F"/>
    <w:rsid w:val="006D2574"/>
    <w:rsid w:val="006D2F57"/>
    <w:rsid w:val="006E658D"/>
    <w:rsid w:val="006F0EE8"/>
    <w:rsid w:val="006F1FEF"/>
    <w:rsid w:val="006F4229"/>
    <w:rsid w:val="00704DED"/>
    <w:rsid w:val="00710DB2"/>
    <w:rsid w:val="00712892"/>
    <w:rsid w:val="00714343"/>
    <w:rsid w:val="00714A59"/>
    <w:rsid w:val="00720607"/>
    <w:rsid w:val="00720BEF"/>
    <w:rsid w:val="00722B10"/>
    <w:rsid w:val="00727BF2"/>
    <w:rsid w:val="007307BF"/>
    <w:rsid w:val="007340ED"/>
    <w:rsid w:val="00736704"/>
    <w:rsid w:val="00737614"/>
    <w:rsid w:val="007376A9"/>
    <w:rsid w:val="007434BC"/>
    <w:rsid w:val="0074675D"/>
    <w:rsid w:val="00751CA5"/>
    <w:rsid w:val="0075214E"/>
    <w:rsid w:val="00752F19"/>
    <w:rsid w:val="00753E6B"/>
    <w:rsid w:val="007548BC"/>
    <w:rsid w:val="00754C91"/>
    <w:rsid w:val="00757532"/>
    <w:rsid w:val="00762704"/>
    <w:rsid w:val="00764199"/>
    <w:rsid w:val="0077296C"/>
    <w:rsid w:val="007877B9"/>
    <w:rsid w:val="007917D7"/>
    <w:rsid w:val="00792FA3"/>
    <w:rsid w:val="007A2B2C"/>
    <w:rsid w:val="007A304C"/>
    <w:rsid w:val="007B5AB1"/>
    <w:rsid w:val="007C129C"/>
    <w:rsid w:val="007C1B83"/>
    <w:rsid w:val="007C2772"/>
    <w:rsid w:val="007C53B3"/>
    <w:rsid w:val="007C5874"/>
    <w:rsid w:val="007D2D99"/>
    <w:rsid w:val="007D5CC3"/>
    <w:rsid w:val="007D7E97"/>
    <w:rsid w:val="007E1000"/>
    <w:rsid w:val="007E129D"/>
    <w:rsid w:val="007E21AF"/>
    <w:rsid w:val="007E7E05"/>
    <w:rsid w:val="007F030B"/>
    <w:rsid w:val="007F052E"/>
    <w:rsid w:val="007F0E8F"/>
    <w:rsid w:val="007F3A86"/>
    <w:rsid w:val="007F7022"/>
    <w:rsid w:val="00803BA0"/>
    <w:rsid w:val="00804317"/>
    <w:rsid w:val="00805486"/>
    <w:rsid w:val="00805709"/>
    <w:rsid w:val="00805D01"/>
    <w:rsid w:val="00806636"/>
    <w:rsid w:val="0080792F"/>
    <w:rsid w:val="00823E22"/>
    <w:rsid w:val="00824737"/>
    <w:rsid w:val="008267BB"/>
    <w:rsid w:val="00827C37"/>
    <w:rsid w:val="008304E8"/>
    <w:rsid w:val="00831D2E"/>
    <w:rsid w:val="008330B6"/>
    <w:rsid w:val="00835CD8"/>
    <w:rsid w:val="008377EF"/>
    <w:rsid w:val="00852976"/>
    <w:rsid w:val="00853D0C"/>
    <w:rsid w:val="00855D2B"/>
    <w:rsid w:val="00857C6D"/>
    <w:rsid w:val="0086224E"/>
    <w:rsid w:val="008655A2"/>
    <w:rsid w:val="00866657"/>
    <w:rsid w:val="0086761E"/>
    <w:rsid w:val="00871EB5"/>
    <w:rsid w:val="0087216E"/>
    <w:rsid w:val="00873CDA"/>
    <w:rsid w:val="00881074"/>
    <w:rsid w:val="00881555"/>
    <w:rsid w:val="008A10C8"/>
    <w:rsid w:val="008A649A"/>
    <w:rsid w:val="008A6C5C"/>
    <w:rsid w:val="008B0C35"/>
    <w:rsid w:val="008C6DDF"/>
    <w:rsid w:val="008C7554"/>
    <w:rsid w:val="008D21BF"/>
    <w:rsid w:val="008E1CB2"/>
    <w:rsid w:val="008F16B0"/>
    <w:rsid w:val="008F2B4E"/>
    <w:rsid w:val="008F32A7"/>
    <w:rsid w:val="008F36B5"/>
    <w:rsid w:val="008F52F3"/>
    <w:rsid w:val="0090302E"/>
    <w:rsid w:val="00904494"/>
    <w:rsid w:val="009105ED"/>
    <w:rsid w:val="009110E6"/>
    <w:rsid w:val="0091123E"/>
    <w:rsid w:val="00917021"/>
    <w:rsid w:val="0092236B"/>
    <w:rsid w:val="00927A87"/>
    <w:rsid w:val="00930357"/>
    <w:rsid w:val="009317A3"/>
    <w:rsid w:val="00933D7C"/>
    <w:rsid w:val="00942871"/>
    <w:rsid w:val="00944EF9"/>
    <w:rsid w:val="009479AA"/>
    <w:rsid w:val="00947FD7"/>
    <w:rsid w:val="00952D97"/>
    <w:rsid w:val="00961153"/>
    <w:rsid w:val="00962AE4"/>
    <w:rsid w:val="00965D32"/>
    <w:rsid w:val="00971988"/>
    <w:rsid w:val="00975717"/>
    <w:rsid w:val="00982729"/>
    <w:rsid w:val="009839AB"/>
    <w:rsid w:val="00986ED8"/>
    <w:rsid w:val="009872C9"/>
    <w:rsid w:val="00987AD8"/>
    <w:rsid w:val="009A0496"/>
    <w:rsid w:val="009B103C"/>
    <w:rsid w:val="009B32E7"/>
    <w:rsid w:val="009B5E23"/>
    <w:rsid w:val="009B7299"/>
    <w:rsid w:val="009C071C"/>
    <w:rsid w:val="009D020C"/>
    <w:rsid w:val="009D1B35"/>
    <w:rsid w:val="009D433A"/>
    <w:rsid w:val="009D52D3"/>
    <w:rsid w:val="009E290D"/>
    <w:rsid w:val="009E6999"/>
    <w:rsid w:val="009F3D5C"/>
    <w:rsid w:val="009F5ECE"/>
    <w:rsid w:val="00A04F40"/>
    <w:rsid w:val="00A059B0"/>
    <w:rsid w:val="00A06AE9"/>
    <w:rsid w:val="00A1088A"/>
    <w:rsid w:val="00A17330"/>
    <w:rsid w:val="00A2032C"/>
    <w:rsid w:val="00A2124F"/>
    <w:rsid w:val="00A25F4A"/>
    <w:rsid w:val="00A26406"/>
    <w:rsid w:val="00A34DBC"/>
    <w:rsid w:val="00A359AD"/>
    <w:rsid w:val="00A36010"/>
    <w:rsid w:val="00A40881"/>
    <w:rsid w:val="00A4488E"/>
    <w:rsid w:val="00A530D3"/>
    <w:rsid w:val="00A56ABC"/>
    <w:rsid w:val="00A708FE"/>
    <w:rsid w:val="00A73754"/>
    <w:rsid w:val="00A74027"/>
    <w:rsid w:val="00A77280"/>
    <w:rsid w:val="00A775C2"/>
    <w:rsid w:val="00A7775E"/>
    <w:rsid w:val="00A81574"/>
    <w:rsid w:val="00A84259"/>
    <w:rsid w:val="00A8652B"/>
    <w:rsid w:val="00A90891"/>
    <w:rsid w:val="00A94A52"/>
    <w:rsid w:val="00AA6B4F"/>
    <w:rsid w:val="00AB2340"/>
    <w:rsid w:val="00AB2A90"/>
    <w:rsid w:val="00AB3C4E"/>
    <w:rsid w:val="00AC00B6"/>
    <w:rsid w:val="00AC3D54"/>
    <w:rsid w:val="00AC7151"/>
    <w:rsid w:val="00AD058D"/>
    <w:rsid w:val="00AD1E37"/>
    <w:rsid w:val="00AD409E"/>
    <w:rsid w:val="00AD6DF8"/>
    <w:rsid w:val="00AF330A"/>
    <w:rsid w:val="00AF42B9"/>
    <w:rsid w:val="00AF54F2"/>
    <w:rsid w:val="00AF572C"/>
    <w:rsid w:val="00AF6B77"/>
    <w:rsid w:val="00B000CE"/>
    <w:rsid w:val="00B05DF3"/>
    <w:rsid w:val="00B12378"/>
    <w:rsid w:val="00B1347A"/>
    <w:rsid w:val="00B148FA"/>
    <w:rsid w:val="00B15B15"/>
    <w:rsid w:val="00B26D5E"/>
    <w:rsid w:val="00B31068"/>
    <w:rsid w:val="00B31324"/>
    <w:rsid w:val="00B33B3F"/>
    <w:rsid w:val="00B351DB"/>
    <w:rsid w:val="00B35322"/>
    <w:rsid w:val="00B43BE8"/>
    <w:rsid w:val="00B44483"/>
    <w:rsid w:val="00B547CB"/>
    <w:rsid w:val="00B66026"/>
    <w:rsid w:val="00B67C8B"/>
    <w:rsid w:val="00B67C96"/>
    <w:rsid w:val="00B67E38"/>
    <w:rsid w:val="00B75354"/>
    <w:rsid w:val="00B75CE0"/>
    <w:rsid w:val="00B769EB"/>
    <w:rsid w:val="00B8470E"/>
    <w:rsid w:val="00B84FF1"/>
    <w:rsid w:val="00B86C9A"/>
    <w:rsid w:val="00B935FF"/>
    <w:rsid w:val="00B969BB"/>
    <w:rsid w:val="00B97B87"/>
    <w:rsid w:val="00BB4579"/>
    <w:rsid w:val="00BB5578"/>
    <w:rsid w:val="00BC3BCE"/>
    <w:rsid w:val="00BD334C"/>
    <w:rsid w:val="00BD3F48"/>
    <w:rsid w:val="00BD5986"/>
    <w:rsid w:val="00BD5AC3"/>
    <w:rsid w:val="00BD7C79"/>
    <w:rsid w:val="00BE523C"/>
    <w:rsid w:val="00BF0031"/>
    <w:rsid w:val="00BF0E69"/>
    <w:rsid w:val="00BF1298"/>
    <w:rsid w:val="00BF40CB"/>
    <w:rsid w:val="00C00AEF"/>
    <w:rsid w:val="00C02527"/>
    <w:rsid w:val="00C02CE8"/>
    <w:rsid w:val="00C0326B"/>
    <w:rsid w:val="00C0497A"/>
    <w:rsid w:val="00C20C73"/>
    <w:rsid w:val="00C26597"/>
    <w:rsid w:val="00C30AF3"/>
    <w:rsid w:val="00C30E7E"/>
    <w:rsid w:val="00C31AD3"/>
    <w:rsid w:val="00C32875"/>
    <w:rsid w:val="00C32CC4"/>
    <w:rsid w:val="00C35D77"/>
    <w:rsid w:val="00C369E6"/>
    <w:rsid w:val="00C4016A"/>
    <w:rsid w:val="00C4454B"/>
    <w:rsid w:val="00C50A0E"/>
    <w:rsid w:val="00C62B0F"/>
    <w:rsid w:val="00C62FB5"/>
    <w:rsid w:val="00C659FD"/>
    <w:rsid w:val="00C70E50"/>
    <w:rsid w:val="00C70FC7"/>
    <w:rsid w:val="00C74BCE"/>
    <w:rsid w:val="00C776E1"/>
    <w:rsid w:val="00C80BC7"/>
    <w:rsid w:val="00C83CDB"/>
    <w:rsid w:val="00C87731"/>
    <w:rsid w:val="00C95A65"/>
    <w:rsid w:val="00CA05E8"/>
    <w:rsid w:val="00CA06C3"/>
    <w:rsid w:val="00CA41F1"/>
    <w:rsid w:val="00CA6994"/>
    <w:rsid w:val="00CA7ADC"/>
    <w:rsid w:val="00CA7C0C"/>
    <w:rsid w:val="00CB099A"/>
    <w:rsid w:val="00CB0E25"/>
    <w:rsid w:val="00CB1378"/>
    <w:rsid w:val="00CB1ABC"/>
    <w:rsid w:val="00CB3E14"/>
    <w:rsid w:val="00CB5DE2"/>
    <w:rsid w:val="00CB6488"/>
    <w:rsid w:val="00CC0B70"/>
    <w:rsid w:val="00CC6212"/>
    <w:rsid w:val="00CC6998"/>
    <w:rsid w:val="00CC732A"/>
    <w:rsid w:val="00CC7685"/>
    <w:rsid w:val="00CD1FDA"/>
    <w:rsid w:val="00CD4040"/>
    <w:rsid w:val="00CD4F51"/>
    <w:rsid w:val="00CE49EE"/>
    <w:rsid w:val="00CF3C18"/>
    <w:rsid w:val="00CF41C9"/>
    <w:rsid w:val="00CF509A"/>
    <w:rsid w:val="00CF6C9F"/>
    <w:rsid w:val="00D10875"/>
    <w:rsid w:val="00D1140D"/>
    <w:rsid w:val="00D13AF0"/>
    <w:rsid w:val="00D15598"/>
    <w:rsid w:val="00D16C5C"/>
    <w:rsid w:val="00D17C57"/>
    <w:rsid w:val="00D21CB2"/>
    <w:rsid w:val="00D23D9E"/>
    <w:rsid w:val="00D33C63"/>
    <w:rsid w:val="00D3455F"/>
    <w:rsid w:val="00D40891"/>
    <w:rsid w:val="00D40A98"/>
    <w:rsid w:val="00D42198"/>
    <w:rsid w:val="00D423CF"/>
    <w:rsid w:val="00D43517"/>
    <w:rsid w:val="00D45FCF"/>
    <w:rsid w:val="00D46243"/>
    <w:rsid w:val="00D51316"/>
    <w:rsid w:val="00D57CD0"/>
    <w:rsid w:val="00D6497A"/>
    <w:rsid w:val="00D65BDE"/>
    <w:rsid w:val="00D669D2"/>
    <w:rsid w:val="00D70FA3"/>
    <w:rsid w:val="00D71A76"/>
    <w:rsid w:val="00D7246C"/>
    <w:rsid w:val="00D72B7E"/>
    <w:rsid w:val="00D81BA8"/>
    <w:rsid w:val="00D82A1F"/>
    <w:rsid w:val="00D91A80"/>
    <w:rsid w:val="00D945A6"/>
    <w:rsid w:val="00D94C8E"/>
    <w:rsid w:val="00DA609D"/>
    <w:rsid w:val="00DA7608"/>
    <w:rsid w:val="00DC4AEB"/>
    <w:rsid w:val="00DC68CE"/>
    <w:rsid w:val="00DD0BC7"/>
    <w:rsid w:val="00DD2E50"/>
    <w:rsid w:val="00DD3291"/>
    <w:rsid w:val="00DD7AED"/>
    <w:rsid w:val="00DE029E"/>
    <w:rsid w:val="00DE22BB"/>
    <w:rsid w:val="00DE257A"/>
    <w:rsid w:val="00DE2AE6"/>
    <w:rsid w:val="00DE4137"/>
    <w:rsid w:val="00DF1D00"/>
    <w:rsid w:val="00DF6DF6"/>
    <w:rsid w:val="00DF7C1B"/>
    <w:rsid w:val="00E04354"/>
    <w:rsid w:val="00E05037"/>
    <w:rsid w:val="00E06ACE"/>
    <w:rsid w:val="00E072C6"/>
    <w:rsid w:val="00E15B73"/>
    <w:rsid w:val="00E200BE"/>
    <w:rsid w:val="00E224A4"/>
    <w:rsid w:val="00E22A66"/>
    <w:rsid w:val="00E25B0F"/>
    <w:rsid w:val="00E3466C"/>
    <w:rsid w:val="00E363B9"/>
    <w:rsid w:val="00E36806"/>
    <w:rsid w:val="00E3787C"/>
    <w:rsid w:val="00E41416"/>
    <w:rsid w:val="00E462C9"/>
    <w:rsid w:val="00E51BA1"/>
    <w:rsid w:val="00E52B19"/>
    <w:rsid w:val="00E55ED4"/>
    <w:rsid w:val="00E5740E"/>
    <w:rsid w:val="00E6294A"/>
    <w:rsid w:val="00E62D33"/>
    <w:rsid w:val="00E67E99"/>
    <w:rsid w:val="00E81BC4"/>
    <w:rsid w:val="00E847B1"/>
    <w:rsid w:val="00E96BB6"/>
    <w:rsid w:val="00EA3280"/>
    <w:rsid w:val="00EA7C43"/>
    <w:rsid w:val="00EB3093"/>
    <w:rsid w:val="00EB5853"/>
    <w:rsid w:val="00EC01EB"/>
    <w:rsid w:val="00EC0657"/>
    <w:rsid w:val="00EC3277"/>
    <w:rsid w:val="00ED0089"/>
    <w:rsid w:val="00EE023A"/>
    <w:rsid w:val="00EF0AFD"/>
    <w:rsid w:val="00EF44A3"/>
    <w:rsid w:val="00EF63E6"/>
    <w:rsid w:val="00F0140E"/>
    <w:rsid w:val="00F03F5D"/>
    <w:rsid w:val="00F04910"/>
    <w:rsid w:val="00F11BB7"/>
    <w:rsid w:val="00F157D0"/>
    <w:rsid w:val="00F217F9"/>
    <w:rsid w:val="00F22615"/>
    <w:rsid w:val="00F23242"/>
    <w:rsid w:val="00F25B28"/>
    <w:rsid w:val="00F27FA4"/>
    <w:rsid w:val="00F357B0"/>
    <w:rsid w:val="00F359F0"/>
    <w:rsid w:val="00F40618"/>
    <w:rsid w:val="00F4366F"/>
    <w:rsid w:val="00F44208"/>
    <w:rsid w:val="00F510CF"/>
    <w:rsid w:val="00F5119F"/>
    <w:rsid w:val="00F54DC0"/>
    <w:rsid w:val="00F746B2"/>
    <w:rsid w:val="00F772BB"/>
    <w:rsid w:val="00F8201D"/>
    <w:rsid w:val="00F82413"/>
    <w:rsid w:val="00F8765A"/>
    <w:rsid w:val="00F91950"/>
    <w:rsid w:val="00F91F02"/>
    <w:rsid w:val="00F925AB"/>
    <w:rsid w:val="00F96D5F"/>
    <w:rsid w:val="00FA129B"/>
    <w:rsid w:val="00FA17AE"/>
    <w:rsid w:val="00FA1A2B"/>
    <w:rsid w:val="00FA1AFF"/>
    <w:rsid w:val="00FA3053"/>
    <w:rsid w:val="00FA472E"/>
    <w:rsid w:val="00FA559F"/>
    <w:rsid w:val="00FB18CE"/>
    <w:rsid w:val="00FB426D"/>
    <w:rsid w:val="00FC1D66"/>
    <w:rsid w:val="00FD0F77"/>
    <w:rsid w:val="00FD1957"/>
    <w:rsid w:val="00FD38D9"/>
    <w:rsid w:val="00FE21BF"/>
    <w:rsid w:val="00FE3C0E"/>
    <w:rsid w:val="00FE4CE4"/>
    <w:rsid w:val="00FE6B94"/>
    <w:rsid w:val="00FE7C08"/>
    <w:rsid w:val="00FF1F38"/>
    <w:rsid w:val="00FF501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FFF72"/>
  <w15:docId w15:val="{88355A0A-6E72-4569-9C37-6373A35E9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F07"/>
    <w:pPr>
      <w:overflowPunct w:val="0"/>
      <w:autoSpaceDE w:val="0"/>
      <w:autoSpaceDN w:val="0"/>
      <w:adjustRightInd w:val="0"/>
      <w:textAlignment w:val="baseline"/>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table" w:styleId="TableGrid">
    <w:name w:val="Table Grid"/>
    <w:basedOn w:val="TableNormal"/>
    <w:rsid w:val="00F8201D"/>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25104"/>
    <w:rPr>
      <w:rFonts w:ascii="Tahoma" w:hAnsi="Tahoma" w:cs="Tahoma"/>
      <w:sz w:val="16"/>
      <w:szCs w:val="16"/>
    </w:rPr>
  </w:style>
  <w:style w:type="character" w:customStyle="1" w:styleId="BalloonTextChar">
    <w:name w:val="Balloon Text Char"/>
    <w:link w:val="BalloonText"/>
    <w:rsid w:val="00225104"/>
    <w:rPr>
      <w:rFonts w:ascii="Tahoma" w:hAnsi="Tahoma" w:cs="Tahoma"/>
      <w:sz w:val="16"/>
      <w:szCs w:val="16"/>
      <w:lang w:val="en-US"/>
    </w:rPr>
  </w:style>
  <w:style w:type="character" w:styleId="CommentReference">
    <w:name w:val="annotation reference"/>
    <w:rsid w:val="00C02527"/>
    <w:rPr>
      <w:sz w:val="16"/>
      <w:szCs w:val="16"/>
    </w:rPr>
  </w:style>
  <w:style w:type="paragraph" w:styleId="CommentText">
    <w:name w:val="annotation text"/>
    <w:basedOn w:val="Normal"/>
    <w:link w:val="CommentTextChar"/>
    <w:rsid w:val="00C02527"/>
  </w:style>
  <w:style w:type="character" w:customStyle="1" w:styleId="CommentTextChar">
    <w:name w:val="Comment Text Char"/>
    <w:link w:val="CommentText"/>
    <w:rsid w:val="00C02527"/>
    <w:rPr>
      <w:lang w:val="en-US"/>
    </w:rPr>
  </w:style>
  <w:style w:type="paragraph" w:styleId="CommentSubject">
    <w:name w:val="annotation subject"/>
    <w:basedOn w:val="CommentText"/>
    <w:next w:val="CommentText"/>
    <w:link w:val="CommentSubjectChar"/>
    <w:rsid w:val="00C02527"/>
    <w:rPr>
      <w:b/>
      <w:bCs/>
    </w:rPr>
  </w:style>
  <w:style w:type="character" w:customStyle="1" w:styleId="CommentSubjectChar">
    <w:name w:val="Comment Subject Char"/>
    <w:link w:val="CommentSubject"/>
    <w:rsid w:val="00C02527"/>
    <w:rPr>
      <w:b/>
      <w:bCs/>
      <w:lang w:val="en-US"/>
    </w:rPr>
  </w:style>
  <w:style w:type="paragraph" w:styleId="ListParagraph">
    <w:name w:val="List Paragraph"/>
    <w:basedOn w:val="Normal"/>
    <w:uiPriority w:val="34"/>
    <w:qFormat/>
    <w:rsid w:val="00A108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6112</Words>
  <Characters>34840</Characters>
  <Application>Microsoft Office Word</Application>
  <DocSecurity>0</DocSecurity>
  <Lines>290</Lines>
  <Paragraphs>81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DEH</Company>
  <LinksUpToDate>false</LinksUpToDate>
  <CharactersWithSpaces>40871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Λεονταρίτης Κωνσταντίνος</dc:creator>
  <cp:lastModifiedBy>Καρμίρης Αγγελος</cp:lastModifiedBy>
  <cp:revision>6</cp:revision>
  <cp:lastPrinted>2018-06-26T07:35:00Z</cp:lastPrinted>
  <dcterms:created xsi:type="dcterms:W3CDTF">2019-07-01T07:20:00Z</dcterms:created>
  <dcterms:modified xsi:type="dcterms:W3CDTF">2020-01-03T08:38:00Z</dcterms:modified>
</cp:coreProperties>
</file>